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9D238" w14:textId="77777777" w:rsidR="00077324" w:rsidRPr="00586C9F" w:rsidRDefault="00077324">
      <w:pPr>
        <w:rPr>
          <w:b/>
        </w:rPr>
      </w:pPr>
    </w:p>
    <w:p w14:paraId="1529D239" w14:textId="77777777" w:rsidR="00077324" w:rsidRPr="00586C9F" w:rsidRDefault="00FB5034">
      <w:pPr>
        <w:rPr>
          <w:b/>
          <w:sz w:val="28"/>
          <w:szCs w:val="28"/>
        </w:rPr>
      </w:pPr>
      <w:r w:rsidRPr="00586C9F">
        <w:rPr>
          <w:b/>
          <w:sz w:val="28"/>
          <w:szCs w:val="28"/>
        </w:rPr>
        <w:t>RFS 24-77045</w:t>
      </w:r>
    </w:p>
    <w:p w14:paraId="1529D23A" w14:textId="77777777" w:rsidR="00077324" w:rsidRPr="00586C9F" w:rsidRDefault="00FB5034">
      <w:pPr>
        <w:rPr>
          <w:b/>
          <w:sz w:val="28"/>
          <w:szCs w:val="28"/>
        </w:rPr>
      </w:pPr>
      <w:r w:rsidRPr="00586C9F">
        <w:rPr>
          <w:b/>
          <w:sz w:val="28"/>
          <w:szCs w:val="28"/>
        </w:rPr>
        <w:t>Attachment E</w:t>
      </w:r>
    </w:p>
    <w:p w14:paraId="1529D23B" w14:textId="6671A975" w:rsidR="00077324" w:rsidRPr="00586C9F" w:rsidRDefault="00FB5034">
      <w:pPr>
        <w:rPr>
          <w:b/>
        </w:rPr>
      </w:pPr>
      <w:r w:rsidRPr="00586C9F">
        <w:rPr>
          <w:b/>
          <w:sz w:val="28"/>
          <w:szCs w:val="28"/>
        </w:rPr>
        <w:t>Certification Criteria Response Template</w:t>
      </w:r>
    </w:p>
    <w:p w14:paraId="1529D23C" w14:textId="77777777" w:rsidR="00077324" w:rsidRPr="00586C9F" w:rsidRDefault="00077324"/>
    <w:p w14:paraId="58FE0D5F" w14:textId="0A5F52C9" w:rsidR="00077324" w:rsidRPr="00586C9F" w:rsidRDefault="00FB5034" w:rsidP="67B7CFA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5F238601" w:rsidRPr="00586C9F">
        <w:t xml:space="preserve">The below Certification Criteria are the State’s initial requirements for CCBHCs and will be continuously, iteratively </w:t>
      </w:r>
      <w:r w:rsidR="00386B79" w:rsidRPr="00586C9F">
        <w:t>refined</w:t>
      </w:r>
      <w:r w:rsidR="5F238601" w:rsidRPr="00586C9F">
        <w:t xml:space="preserve"> leading into and during the Demonstration Program, in collaboration with stakeholders including all prospective CCBHCs (not just those selected through this RFS).</w:t>
      </w:r>
    </w:p>
    <w:p w14:paraId="13E19695" w14:textId="488FFBF1" w:rsidR="00077324" w:rsidRPr="00586C9F" w:rsidRDefault="00077324"/>
    <w:p w14:paraId="1529D23D" w14:textId="5B8EB204" w:rsidR="00077324" w:rsidRPr="00586C9F" w:rsidRDefault="00FB503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14:paraId="1529D23E" w14:textId="77777777" w:rsidR="00077324" w:rsidRPr="00586C9F" w:rsidRDefault="00077324"/>
    <w:p w14:paraId="1529D23F" w14:textId="77777777" w:rsidR="00077324" w:rsidRPr="00586C9F" w:rsidRDefault="00FB5034">
      <w:r w:rsidRPr="00586C9F">
        <w:rPr>
          <w:b/>
        </w:rPr>
        <w:t xml:space="preserve">Instructions: </w:t>
      </w:r>
    </w:p>
    <w:p w14:paraId="1529D240" w14:textId="77777777" w:rsidR="00077324" w:rsidRPr="00586C9F" w:rsidRDefault="00FB5034">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14:paraId="1529D241" w14:textId="77777777" w:rsidR="00077324" w:rsidRDefault="00077324"/>
    <w:p w14:paraId="3F504D84" w14:textId="77777777" w:rsidR="00FA2848" w:rsidRDefault="00FA2848"/>
    <w:p w14:paraId="41EAB73C" w14:textId="77777777" w:rsidR="00FA2848" w:rsidRPr="00586C9F" w:rsidRDefault="00FA2848"/>
    <w:p w14:paraId="1529D242" w14:textId="458843E7" w:rsidR="00077324" w:rsidRPr="00586C9F" w:rsidRDefault="00FB5034">
      <w:r w:rsidRPr="00586C9F">
        <w:t>At the end of each Program Requirement section, please provide a narrative explaining your current ability to meet the Certification Criteria relative to that Program Requirement. For each criterion in that Program Requirement section, please address:</w:t>
      </w:r>
      <w:r w:rsidR="00FA2848">
        <w:t xml:space="preserve">  </w:t>
      </w:r>
    </w:p>
    <w:p w14:paraId="1529D243" w14:textId="77777777" w:rsidR="00077324" w:rsidRPr="00586C9F" w:rsidRDefault="00FB5034">
      <w:pPr>
        <w:numPr>
          <w:ilvl w:val="0"/>
          <w:numId w:val="11"/>
        </w:numPr>
      </w:pPr>
      <w:r w:rsidRPr="00586C9F">
        <w:t xml:space="preserve">If you currently meet the criterion, how are you doing so? </w:t>
      </w:r>
    </w:p>
    <w:p w14:paraId="1529D244"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47" w14:textId="5759BCD2" w:rsidR="00077324" w:rsidRPr="00586C9F" w:rsidRDefault="00FB5034" w:rsidP="00CF2D0A">
      <w:pPr>
        <w:numPr>
          <w:ilvl w:val="0"/>
          <w:numId w:val="11"/>
        </w:numPr>
      </w:pPr>
      <w:r>
        <w:t>If you are exceeding the criterion requirements, what are you doing?</w:t>
      </w:r>
    </w:p>
    <w:p w14:paraId="25DD2C86" w14:textId="4AE8C36B" w:rsidR="03E656C0" w:rsidRDefault="03E656C0" w:rsidP="03E656C0">
      <w:bookmarkStart w:id="0" w:name="_heading=h.b7z4sez5f5ug" w:colFirst="0" w:colLast="0"/>
      <w:bookmarkStart w:id="1" w:name="_heading=h.gjdgxs" w:colFirst="0" w:colLast="0"/>
      <w:bookmarkEnd w:id="0"/>
      <w:bookmarkEnd w:id="1"/>
    </w:p>
    <w:p w14:paraId="1529D249" w14:textId="0BBFEA87" w:rsidR="00077324" w:rsidRPr="00586C9F" w:rsidRDefault="00FB5034">
      <w:pPr>
        <w:pStyle w:val="Heading1"/>
        <w:rPr>
          <w:sz w:val="28"/>
          <w:szCs w:val="28"/>
        </w:rPr>
      </w:pPr>
      <w:r w:rsidRPr="00586C9F">
        <w:rPr>
          <w:sz w:val="28"/>
          <w:szCs w:val="28"/>
        </w:rPr>
        <w:lastRenderedPageBreak/>
        <w:t>Program Requirement 1: General Staffing Requirements</w:t>
      </w:r>
    </w:p>
    <w:tbl>
      <w:tblPr>
        <w:tblStyle w:val="14"/>
        <w:tblW w:w="129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340"/>
        <w:gridCol w:w="8283"/>
        <w:gridCol w:w="1263"/>
        <w:gridCol w:w="2064"/>
      </w:tblGrid>
      <w:tr w:rsidR="00C14E23" w:rsidRPr="00C14E23" w14:paraId="1529D24E" w14:textId="77777777" w:rsidTr="0004246F">
        <w:tc>
          <w:tcPr>
            <w:tcW w:w="1340" w:type="dxa"/>
            <w:shd w:val="clear" w:color="auto" w:fill="D9D9D9" w:themeFill="background1" w:themeFillShade="D9"/>
            <w:tcMar>
              <w:top w:w="100" w:type="dxa"/>
              <w:left w:w="100" w:type="dxa"/>
              <w:bottom w:w="100" w:type="dxa"/>
              <w:right w:w="100" w:type="dxa"/>
            </w:tcMar>
          </w:tcPr>
          <w:p w14:paraId="1529D24A" w14:textId="77777777" w:rsidR="00077324" w:rsidRPr="00C14E23" w:rsidRDefault="00FB5034" w:rsidP="00C14E23">
            <w:pPr>
              <w:widowControl w:val="0"/>
              <w:pBdr>
                <w:top w:val="nil"/>
                <w:left w:val="nil"/>
                <w:bottom w:val="nil"/>
                <w:right w:val="nil"/>
                <w:between w:val="nil"/>
              </w:pBdr>
              <w:rPr>
                <w:b/>
              </w:rPr>
            </w:pPr>
            <w:bookmarkStart w:id="2" w:name="_Hlk147151495"/>
            <w:r w:rsidRPr="00C14E23">
              <w:rPr>
                <w:b/>
              </w:rPr>
              <w:t>Criterion #</w:t>
            </w:r>
          </w:p>
        </w:tc>
        <w:tc>
          <w:tcPr>
            <w:tcW w:w="8283" w:type="dxa"/>
            <w:shd w:val="clear" w:color="auto" w:fill="D9D9D9" w:themeFill="background1" w:themeFillShade="D9"/>
            <w:tcMar>
              <w:top w:w="100" w:type="dxa"/>
              <w:left w:w="100" w:type="dxa"/>
              <w:bottom w:w="100" w:type="dxa"/>
              <w:right w:w="100" w:type="dxa"/>
            </w:tcMar>
          </w:tcPr>
          <w:p w14:paraId="1529D24B" w14:textId="060FA6B2" w:rsidR="00077324" w:rsidRPr="00C14E23" w:rsidRDefault="00244B0D" w:rsidP="00C14E23">
            <w:pPr>
              <w:widowControl w:val="0"/>
              <w:pBdr>
                <w:top w:val="nil"/>
                <w:left w:val="nil"/>
                <w:bottom w:val="nil"/>
                <w:right w:val="nil"/>
                <w:between w:val="nil"/>
              </w:pBdr>
              <w:rPr>
                <w:b/>
              </w:rPr>
            </w:pPr>
            <w:sdt>
              <w:sdtPr>
                <w:rPr>
                  <w:shd w:val="clear" w:color="auto" w:fill="E6E6E6"/>
                </w:rPr>
                <w:tag w:val="goog_rdk_1"/>
                <w:id w:val="135765285"/>
              </w:sdtPr>
              <w:sdtEndPr>
                <w:rPr>
                  <w:shd w:val="clear" w:color="auto" w:fill="auto"/>
                </w:rPr>
              </w:sdtEndPr>
              <w:sdtContent/>
            </w:sdt>
            <w:r w:rsidR="00FB5034" w:rsidRPr="00C14E23">
              <w:rPr>
                <w:b/>
              </w:rPr>
              <w:t>Criterion</w:t>
            </w:r>
          </w:p>
        </w:tc>
        <w:tc>
          <w:tcPr>
            <w:tcW w:w="1263" w:type="dxa"/>
            <w:shd w:val="clear" w:color="auto" w:fill="D9D9D9" w:themeFill="background1" w:themeFillShade="D9"/>
            <w:tcMar>
              <w:top w:w="100" w:type="dxa"/>
              <w:left w:w="100" w:type="dxa"/>
              <w:bottom w:w="100" w:type="dxa"/>
              <w:right w:w="100" w:type="dxa"/>
            </w:tcMar>
          </w:tcPr>
          <w:p w14:paraId="1529D24C" w14:textId="77777777" w:rsidR="00077324" w:rsidRPr="00C14E23" w:rsidRDefault="00FB5034" w:rsidP="00C14E23">
            <w:pPr>
              <w:widowControl w:val="0"/>
              <w:pBdr>
                <w:top w:val="nil"/>
                <w:left w:val="nil"/>
                <w:bottom w:val="nil"/>
                <w:right w:val="nil"/>
                <w:between w:val="nil"/>
              </w:pBdr>
              <w:rPr>
                <w:b/>
              </w:rPr>
            </w:pPr>
            <w:r w:rsidRPr="00C14E23">
              <w:rPr>
                <w:b/>
              </w:rPr>
              <w:t xml:space="preserve">Do you currently meet this criterion? </w:t>
            </w:r>
          </w:p>
        </w:tc>
        <w:tc>
          <w:tcPr>
            <w:tcW w:w="2064" w:type="dxa"/>
            <w:shd w:val="clear" w:color="auto" w:fill="D9D9D9" w:themeFill="background1" w:themeFillShade="D9"/>
            <w:tcMar>
              <w:top w:w="100" w:type="dxa"/>
              <w:left w:w="100" w:type="dxa"/>
              <w:bottom w:w="100" w:type="dxa"/>
              <w:right w:w="100" w:type="dxa"/>
            </w:tcMar>
          </w:tcPr>
          <w:p w14:paraId="1529D24D" w14:textId="77777777" w:rsidR="00077324" w:rsidRPr="00C14E23" w:rsidRDefault="00FB5034" w:rsidP="00C14E23">
            <w:pPr>
              <w:widowControl w:val="0"/>
              <w:pBdr>
                <w:top w:val="nil"/>
                <w:left w:val="nil"/>
                <w:bottom w:val="nil"/>
                <w:right w:val="nil"/>
                <w:between w:val="nil"/>
              </w:pBdr>
              <w:rPr>
                <w:b/>
              </w:rPr>
            </w:pPr>
            <w:r w:rsidRPr="00C14E23">
              <w:rPr>
                <w:b/>
              </w:rPr>
              <w:t>If not, will you be able to meet this criterion by 7/1/24?</w:t>
            </w:r>
          </w:p>
        </w:tc>
      </w:tr>
      <w:bookmarkEnd w:id="2"/>
      <w:tr w:rsidR="00C14E23" w:rsidRPr="00C14E23" w14:paraId="1529D25E" w14:textId="77777777" w:rsidTr="0004246F">
        <w:tc>
          <w:tcPr>
            <w:tcW w:w="1340" w:type="dxa"/>
            <w:shd w:val="clear" w:color="auto" w:fill="auto"/>
            <w:tcMar>
              <w:top w:w="100" w:type="dxa"/>
              <w:left w:w="100" w:type="dxa"/>
              <w:bottom w:w="100" w:type="dxa"/>
              <w:right w:w="100" w:type="dxa"/>
            </w:tcMar>
          </w:tcPr>
          <w:p w14:paraId="1529D24F" w14:textId="1997F4A1" w:rsidR="00077324" w:rsidRPr="00C14E23" w:rsidRDefault="00FB5034" w:rsidP="00C14E23">
            <w:pPr>
              <w:widowControl w:val="0"/>
              <w:pBdr>
                <w:top w:val="nil"/>
                <w:left w:val="nil"/>
                <w:bottom w:val="nil"/>
                <w:right w:val="nil"/>
                <w:between w:val="nil"/>
              </w:pBdr>
            </w:pPr>
            <w:r w:rsidRPr="00C14E23">
              <w:t>1.a.1</w:t>
            </w:r>
          </w:p>
        </w:tc>
        <w:tc>
          <w:tcPr>
            <w:tcW w:w="8283" w:type="dxa"/>
            <w:shd w:val="clear" w:color="auto" w:fill="auto"/>
            <w:tcMar>
              <w:top w:w="100" w:type="dxa"/>
              <w:left w:w="100" w:type="dxa"/>
              <w:bottom w:w="100" w:type="dxa"/>
              <w:right w:w="100" w:type="dxa"/>
            </w:tcMar>
          </w:tcPr>
          <w:p w14:paraId="1529D250" w14:textId="4D940310" w:rsidR="00077324" w:rsidRPr="00C14E23" w:rsidRDefault="00FB5034" w:rsidP="00C14E23">
            <w:pPr>
              <w:widowControl w:val="0"/>
              <w:pBdr>
                <w:top w:val="nil"/>
                <w:left w:val="nil"/>
                <w:bottom w:val="nil"/>
                <w:right w:val="nil"/>
                <w:between w:val="nil"/>
              </w:pBdr>
            </w:pPr>
            <w:r w:rsidRPr="00C14E23">
              <w:t xml:space="preserve">As part of the process leading to certification and recertification, and before certification or attestation, a community needs assessment and a staffing plan that is responsive to the community needs assessment are completed and documented. The needs assessment and staffing plan will be updated regularly, but no less frequently than every 3 years. The community needs assessment should be submitted to DMHA to receive certification. </w:t>
            </w:r>
          </w:p>
          <w:p w14:paraId="1529D251" w14:textId="77777777" w:rsidR="00077324" w:rsidRPr="00C14E23" w:rsidRDefault="00077324" w:rsidP="00C14E23">
            <w:pPr>
              <w:widowControl w:val="0"/>
              <w:pBdr>
                <w:top w:val="nil"/>
                <w:left w:val="nil"/>
                <w:bottom w:val="nil"/>
                <w:right w:val="nil"/>
                <w:between w:val="nil"/>
              </w:pBdr>
            </w:pPr>
          </w:p>
          <w:p w14:paraId="1529D252" w14:textId="77777777" w:rsidR="00077324" w:rsidRPr="00C14E23" w:rsidRDefault="00FB5034" w:rsidP="00C14E23">
            <w:pPr>
              <w:widowControl w:val="0"/>
              <w:pBdr>
                <w:top w:val="nil"/>
                <w:left w:val="nil"/>
                <w:bottom w:val="nil"/>
                <w:right w:val="nil"/>
                <w:between w:val="nil"/>
              </w:pBdr>
              <w:rPr>
                <w:b/>
                <w:bCs/>
              </w:rPr>
            </w:pPr>
            <w:r w:rsidRPr="00C14E23">
              <w:rPr>
                <w:b/>
                <w:bCs/>
              </w:rPr>
              <w:t>Additional community needs assessment requirements include:</w:t>
            </w:r>
          </w:p>
          <w:p w14:paraId="1529D253" w14:textId="77777777" w:rsidR="00077324" w:rsidRPr="00C14E23" w:rsidRDefault="00FB5034" w:rsidP="00C14E23">
            <w:pPr>
              <w:widowControl w:val="0"/>
              <w:numPr>
                <w:ilvl w:val="0"/>
                <w:numId w:val="16"/>
              </w:numPr>
              <w:pBdr>
                <w:top w:val="nil"/>
                <w:left w:val="nil"/>
                <w:bottom w:val="nil"/>
                <w:right w:val="nil"/>
                <w:between w:val="nil"/>
              </w:pBdr>
            </w:pPr>
            <w:r w:rsidRPr="00C14E23">
              <w:t>Community needs assessment updated every 3 years and submitted with re-certification documentation</w:t>
            </w:r>
          </w:p>
          <w:p w14:paraId="1529D254" w14:textId="2B0793D3" w:rsidR="00077324" w:rsidRPr="00C14E23" w:rsidRDefault="00FB5034" w:rsidP="00C14E23">
            <w:pPr>
              <w:widowControl w:val="0"/>
              <w:numPr>
                <w:ilvl w:val="0"/>
                <w:numId w:val="16"/>
              </w:numPr>
              <w:pBdr>
                <w:top w:val="nil"/>
                <w:left w:val="nil"/>
                <w:bottom w:val="nil"/>
                <w:right w:val="nil"/>
                <w:between w:val="nil"/>
              </w:pBdr>
            </w:pPr>
            <w:r w:rsidRPr="00C14E23">
              <w:t>Describe population that will be served</w:t>
            </w:r>
          </w:p>
          <w:p w14:paraId="1529D255" w14:textId="17A1DFEB" w:rsidR="00077324" w:rsidRPr="00C14E23" w:rsidRDefault="00FB5034" w:rsidP="00C14E23">
            <w:pPr>
              <w:widowControl w:val="0"/>
              <w:numPr>
                <w:ilvl w:val="0"/>
                <w:numId w:val="16"/>
              </w:numPr>
              <w:pBdr>
                <w:top w:val="nil"/>
                <w:left w:val="nil"/>
                <w:bottom w:val="nil"/>
                <w:right w:val="nil"/>
                <w:between w:val="nil"/>
              </w:pBdr>
            </w:pPr>
            <w:r w:rsidRPr="00C14E23">
              <w:t>Describe how access (including hours and service locations) will be responsive to community need</w:t>
            </w:r>
            <w:r w:rsidR="009A5A49" w:rsidRPr="00C14E23">
              <w:t xml:space="preserve"> </w:t>
            </w:r>
          </w:p>
          <w:p w14:paraId="0EDEA250" w14:textId="3D580020" w:rsidR="0019236B" w:rsidRPr="00C14E23" w:rsidRDefault="00FB5034" w:rsidP="00C14E23">
            <w:pPr>
              <w:widowControl w:val="0"/>
              <w:numPr>
                <w:ilvl w:val="0"/>
                <w:numId w:val="16"/>
              </w:numPr>
              <w:pBdr>
                <w:top w:val="nil"/>
                <w:left w:val="nil"/>
                <w:bottom w:val="nil"/>
                <w:right w:val="nil"/>
                <w:between w:val="nil"/>
              </w:pBdr>
            </w:pPr>
            <w:r w:rsidRPr="00C14E23">
              <w:t xml:space="preserve">Identify community partners that the CCBHC engages with or has a </w:t>
            </w:r>
            <w:hyperlink r:id="rId11" w:history="1">
              <w:r w:rsidRPr="00C14E23">
                <w:rPr>
                  <w:rStyle w:val="Hyperlink"/>
                  <w:color w:val="auto"/>
                </w:rPr>
                <w:t>Memorandum of Understanding</w:t>
              </w:r>
            </w:hyperlink>
            <w:r w:rsidRPr="00C14E23">
              <w:t xml:space="preserve"> or other Contractual Agreement with</w:t>
            </w:r>
            <w:r w:rsidR="009A5A49" w:rsidRPr="00C14E23">
              <w:t xml:space="preserve"> </w:t>
            </w:r>
          </w:p>
          <w:p w14:paraId="1529D257" w14:textId="0B3FD629" w:rsidR="00077324" w:rsidRPr="00C14E23" w:rsidRDefault="00FB5034" w:rsidP="00C14E23">
            <w:pPr>
              <w:widowControl w:val="0"/>
              <w:numPr>
                <w:ilvl w:val="0"/>
                <w:numId w:val="16"/>
              </w:numPr>
              <w:pBdr>
                <w:top w:val="nil"/>
                <w:left w:val="nil"/>
                <w:bottom w:val="nil"/>
                <w:right w:val="nil"/>
                <w:between w:val="nil"/>
              </w:pBdr>
            </w:pPr>
            <w:r w:rsidRPr="00C14E23">
              <w:t>Collect information on disabilities</w:t>
            </w:r>
            <w:r w:rsidR="00475284" w:rsidRPr="00C14E23">
              <w:t xml:space="preserve"> </w:t>
            </w:r>
          </w:p>
          <w:p w14:paraId="1529D258" w14:textId="32BFF444" w:rsidR="00077324" w:rsidRPr="00C14E23" w:rsidRDefault="00FB5034" w:rsidP="00C14E23">
            <w:pPr>
              <w:widowControl w:val="0"/>
              <w:numPr>
                <w:ilvl w:val="0"/>
                <w:numId w:val="16"/>
              </w:numPr>
              <w:pBdr>
                <w:top w:val="nil"/>
                <w:left w:val="nil"/>
                <w:bottom w:val="nil"/>
                <w:right w:val="nil"/>
                <w:between w:val="nil"/>
              </w:pBdr>
            </w:pPr>
            <w:r w:rsidRPr="00C14E23">
              <w:t>List ways the CCBHC is currently able to address specific populations or community needs specific to their area</w:t>
            </w:r>
            <w:r w:rsidR="00475284" w:rsidRPr="00C14E23">
              <w:t xml:space="preserve"> </w:t>
            </w:r>
            <w:ins w:id="3" w:author="Lisa Withrow" w:date="2023-11-03T12:01:00Z">
              <w:r w:rsidR="005E1BE8" w:rsidRPr="00C14E23">
                <w:t xml:space="preserve"> </w:t>
              </w:r>
            </w:ins>
          </w:p>
          <w:p w14:paraId="1529D259" w14:textId="063F1EA5" w:rsidR="00077324" w:rsidRPr="00C14E23" w:rsidRDefault="00FB5034" w:rsidP="00C14E23">
            <w:pPr>
              <w:widowControl w:val="0"/>
              <w:numPr>
                <w:ilvl w:val="0"/>
                <w:numId w:val="16"/>
              </w:numPr>
              <w:pBdr>
                <w:top w:val="nil"/>
                <w:left w:val="nil"/>
                <w:bottom w:val="nil"/>
                <w:right w:val="nil"/>
                <w:between w:val="nil"/>
              </w:pBdr>
            </w:pPr>
            <w:r w:rsidRPr="00C14E23">
              <w:t xml:space="preserve">List areas the CCBHC cannot meet due to limited staff, hours, location, or other factors, as well as plans to outsource or contract with a DCO to address these areas </w:t>
            </w:r>
          </w:p>
          <w:p w14:paraId="1529D25A" w14:textId="47C51F19" w:rsidR="00077324" w:rsidRPr="00C14E23" w:rsidRDefault="00FB5034" w:rsidP="00C14E23">
            <w:pPr>
              <w:widowControl w:val="0"/>
              <w:numPr>
                <w:ilvl w:val="0"/>
                <w:numId w:val="16"/>
              </w:numPr>
              <w:pBdr>
                <w:top w:val="nil"/>
                <w:left w:val="nil"/>
                <w:bottom w:val="nil"/>
                <w:right w:val="nil"/>
                <w:between w:val="nil"/>
              </w:pBdr>
            </w:pPr>
            <w:r w:rsidRPr="00C14E23">
              <w:t xml:space="preserve">Address what staff positions currently exist and what positions will need to be created and/or filled to meet CCBHC requirements </w:t>
            </w:r>
          </w:p>
          <w:p w14:paraId="44352F39" w14:textId="77777777" w:rsidR="00077324" w:rsidRPr="00C14E23" w:rsidRDefault="00FB5034" w:rsidP="00C14E23">
            <w:pPr>
              <w:widowControl w:val="0"/>
              <w:numPr>
                <w:ilvl w:val="0"/>
                <w:numId w:val="16"/>
              </w:numPr>
              <w:pBdr>
                <w:top w:val="nil"/>
                <w:left w:val="nil"/>
                <w:bottom w:val="nil"/>
                <w:right w:val="nil"/>
                <w:between w:val="nil"/>
              </w:pBdr>
            </w:pPr>
            <w:r w:rsidRPr="00C14E23">
              <w:t xml:space="preserve">Survey undocumented population and underserved and historically </w:t>
            </w:r>
            <w:r w:rsidRPr="00C14E23">
              <w:lastRenderedPageBreak/>
              <w:t xml:space="preserve">marginalized individuals within the mental health </w:t>
            </w:r>
            <w:r w:rsidR="008D0AFB" w:rsidRPr="00C14E23">
              <w:t xml:space="preserve">and substance use </w:t>
            </w:r>
            <w:r w:rsidRPr="00C14E23">
              <w:t>space</w:t>
            </w:r>
            <w:r w:rsidR="001616D1" w:rsidRPr="00C14E23">
              <w:t>-</w:t>
            </w:r>
          </w:p>
          <w:p w14:paraId="1529D25B" w14:textId="2DF5FCF8" w:rsidR="001616D1" w:rsidRPr="00C14E23" w:rsidRDefault="001616D1" w:rsidP="00C14E23">
            <w:pPr>
              <w:widowControl w:val="0"/>
              <w:pBdr>
                <w:top w:val="nil"/>
                <w:left w:val="nil"/>
                <w:bottom w:val="nil"/>
                <w:right w:val="nil"/>
                <w:between w:val="nil"/>
              </w:pBdr>
              <w:ind w:left="720"/>
            </w:pPr>
            <w:r w:rsidRPr="00C14E23">
              <w:t xml:space="preserve">IN NOMS or </w:t>
            </w:r>
            <w:r w:rsidR="001F448B" w:rsidRPr="00C14E23">
              <w:t>interpreter data</w:t>
            </w:r>
          </w:p>
        </w:tc>
        <w:tc>
          <w:tcPr>
            <w:tcW w:w="1263" w:type="dxa"/>
            <w:shd w:val="clear" w:color="auto" w:fill="auto"/>
            <w:tcMar>
              <w:top w:w="100" w:type="dxa"/>
              <w:left w:w="100" w:type="dxa"/>
              <w:bottom w:w="100" w:type="dxa"/>
              <w:right w:w="100" w:type="dxa"/>
            </w:tcMar>
          </w:tcPr>
          <w:sdt>
            <w:sdtPr>
              <w:rPr>
                <w:b/>
              </w:rPr>
              <w:id w:val="-1076510839"/>
              <w:lock w:val="sdtLocked"/>
              <w:placeholder>
                <w:docPart w:val="E8C0F6660D924B7BB37B36A992389ECA"/>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5C" w14:textId="343A5F71" w:rsidR="00077324" w:rsidRPr="00C14E23" w:rsidRDefault="00DA50C5" w:rsidP="00C14E23">
                <w:pPr>
                  <w:widowControl w:val="0"/>
                  <w:pBdr>
                    <w:top w:val="nil"/>
                    <w:left w:val="nil"/>
                    <w:bottom w:val="nil"/>
                    <w:right w:val="nil"/>
                    <w:between w:val="nil"/>
                  </w:pBdr>
                  <w:rPr>
                    <w:b/>
                  </w:rPr>
                </w:pPr>
                <w:r w:rsidRPr="00C14E23">
                  <w:rPr>
                    <w:b/>
                  </w:rPr>
                  <w:t>No</w:t>
                </w:r>
              </w:p>
            </w:sdtContent>
          </w:sdt>
        </w:tc>
        <w:tc>
          <w:tcPr>
            <w:tcW w:w="2064" w:type="dxa"/>
            <w:shd w:val="clear" w:color="auto" w:fill="auto"/>
            <w:tcMar>
              <w:top w:w="100" w:type="dxa"/>
              <w:left w:w="100" w:type="dxa"/>
              <w:bottom w:w="100" w:type="dxa"/>
              <w:right w:w="100" w:type="dxa"/>
            </w:tcMar>
          </w:tcPr>
          <w:p w14:paraId="1529D25D" w14:textId="1A08680C" w:rsidR="00E9742F" w:rsidRPr="00C14E23" w:rsidRDefault="00C700D0" w:rsidP="00C14E23">
            <w:pPr>
              <w:widowControl w:val="0"/>
              <w:pBdr>
                <w:top w:val="nil"/>
                <w:left w:val="nil"/>
                <w:bottom w:val="nil"/>
                <w:right w:val="nil"/>
                <w:between w:val="nil"/>
              </w:pBdr>
              <w:rPr>
                <w:b/>
                <w:bCs/>
              </w:rPr>
            </w:pPr>
            <w:r w:rsidRPr="00C14E23">
              <w:rPr>
                <w:b/>
                <w:bCs/>
              </w:rPr>
              <w:t>Yes</w:t>
            </w:r>
          </w:p>
        </w:tc>
      </w:tr>
      <w:tr w:rsidR="00C14E23" w:rsidRPr="00C14E23" w14:paraId="1529D263" w14:textId="77777777" w:rsidTr="0004246F">
        <w:tc>
          <w:tcPr>
            <w:tcW w:w="1340" w:type="dxa"/>
            <w:shd w:val="clear" w:color="auto" w:fill="auto"/>
            <w:tcMar>
              <w:top w:w="100" w:type="dxa"/>
              <w:left w:w="100" w:type="dxa"/>
              <w:bottom w:w="100" w:type="dxa"/>
              <w:right w:w="100" w:type="dxa"/>
            </w:tcMar>
          </w:tcPr>
          <w:p w14:paraId="1529D25F" w14:textId="01C0F7CD" w:rsidR="00077324" w:rsidRPr="00C14E23" w:rsidRDefault="00FB5034" w:rsidP="00C14E23">
            <w:pPr>
              <w:widowControl w:val="0"/>
              <w:pBdr>
                <w:top w:val="nil"/>
                <w:left w:val="nil"/>
                <w:bottom w:val="nil"/>
                <w:right w:val="nil"/>
                <w:between w:val="nil"/>
              </w:pBdr>
            </w:pPr>
            <w:r w:rsidRPr="00C14E23">
              <w:t>1.a.2</w:t>
            </w:r>
          </w:p>
        </w:tc>
        <w:tc>
          <w:tcPr>
            <w:tcW w:w="8283" w:type="dxa"/>
            <w:shd w:val="clear" w:color="auto" w:fill="auto"/>
            <w:tcMar>
              <w:top w:w="100" w:type="dxa"/>
              <w:left w:w="100" w:type="dxa"/>
              <w:bottom w:w="100" w:type="dxa"/>
              <w:right w:w="100" w:type="dxa"/>
            </w:tcMar>
          </w:tcPr>
          <w:p w14:paraId="4DE44E04" w14:textId="77777777" w:rsidR="00C14E23" w:rsidRDefault="00FB5034" w:rsidP="00C14E23">
            <w:r w:rsidRPr="00C14E23">
              <w:t>The CCBHC submits a list of staffing (position and number of staff) in its application for certification. The staff (both clinical and non-clinical) is appropriate for the population receiving services, as determined by the community needs assessment, in terms of size and composition and providing the types of services the CCBHC is required to and proposes to offer.</w:t>
            </w:r>
            <w:r w:rsidRPr="00C14E23">
              <w:br/>
            </w:r>
          </w:p>
          <w:p w14:paraId="1529D260" w14:textId="4A91BF67" w:rsidR="00077324" w:rsidRPr="00C14E23" w:rsidRDefault="00C14E23" w:rsidP="00C14E23">
            <w:pPr>
              <w:rPr>
                <w:i/>
                <w:iCs/>
              </w:rPr>
            </w:pPr>
            <w:r w:rsidRPr="00C14E23">
              <w:rPr>
                <w:i/>
                <w:iCs/>
              </w:rPr>
              <w:t>Note: See criteria 4.k relating to required staffing of services for veterans.</w:t>
            </w:r>
          </w:p>
        </w:tc>
        <w:tc>
          <w:tcPr>
            <w:tcW w:w="1263" w:type="dxa"/>
            <w:shd w:val="clear" w:color="auto" w:fill="auto"/>
            <w:tcMar>
              <w:top w:w="100" w:type="dxa"/>
              <w:left w:w="100" w:type="dxa"/>
              <w:bottom w:w="100" w:type="dxa"/>
              <w:right w:w="100" w:type="dxa"/>
            </w:tcMar>
          </w:tcPr>
          <w:sdt>
            <w:sdtPr>
              <w:rPr>
                <w:b/>
              </w:rPr>
              <w:id w:val="986210568"/>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61" w14:textId="0178B409" w:rsidR="00077324" w:rsidRPr="00C14E23" w:rsidRDefault="008D3340"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62" w14:textId="242E274F" w:rsidR="00077324" w:rsidRPr="00C14E23" w:rsidRDefault="00C14E23" w:rsidP="00C14E23">
            <w:pPr>
              <w:widowControl w:val="0"/>
              <w:pBdr>
                <w:top w:val="nil"/>
                <w:left w:val="nil"/>
                <w:bottom w:val="nil"/>
                <w:right w:val="nil"/>
                <w:between w:val="nil"/>
              </w:pBdr>
              <w:rPr>
                <w:bCs/>
              </w:rPr>
            </w:pPr>
            <w:r w:rsidRPr="00C14E23">
              <w:rPr>
                <w:b/>
                <w:bCs/>
              </w:rPr>
              <w:t>Yes</w:t>
            </w:r>
          </w:p>
        </w:tc>
      </w:tr>
      <w:tr w:rsidR="00C14E23" w:rsidRPr="00C14E23" w14:paraId="1529D26A" w14:textId="77777777" w:rsidTr="0004246F">
        <w:trPr>
          <w:trHeight w:val="1230"/>
        </w:trPr>
        <w:tc>
          <w:tcPr>
            <w:tcW w:w="1340" w:type="dxa"/>
            <w:shd w:val="clear" w:color="auto" w:fill="auto"/>
            <w:tcMar>
              <w:top w:w="100" w:type="dxa"/>
              <w:left w:w="100" w:type="dxa"/>
              <w:bottom w:w="100" w:type="dxa"/>
              <w:right w:w="100" w:type="dxa"/>
            </w:tcMar>
          </w:tcPr>
          <w:p w14:paraId="1529D264" w14:textId="0BEF875E" w:rsidR="00FF0B86" w:rsidRPr="00C14E23" w:rsidRDefault="00FF0B86" w:rsidP="00C14E23">
            <w:pPr>
              <w:widowControl w:val="0"/>
              <w:pBdr>
                <w:top w:val="nil"/>
                <w:left w:val="nil"/>
                <w:bottom w:val="nil"/>
                <w:right w:val="nil"/>
                <w:between w:val="nil"/>
              </w:pBdr>
            </w:pPr>
            <w:r w:rsidRPr="00C14E23">
              <w:t>1.a.3</w:t>
            </w:r>
          </w:p>
        </w:tc>
        <w:tc>
          <w:tcPr>
            <w:tcW w:w="8283" w:type="dxa"/>
            <w:shd w:val="clear" w:color="auto" w:fill="auto"/>
            <w:tcMar>
              <w:top w:w="100" w:type="dxa"/>
              <w:left w:w="100" w:type="dxa"/>
              <w:bottom w:w="100" w:type="dxa"/>
              <w:right w:w="100" w:type="dxa"/>
            </w:tcMar>
          </w:tcPr>
          <w:p w14:paraId="1529D265" w14:textId="77777777" w:rsidR="00FF0B86" w:rsidRPr="00C14E23" w:rsidRDefault="00FF0B86" w:rsidP="00C14E23">
            <w:r w:rsidRPr="00C14E23">
              <w:t xml:space="preserve">The Chief Executive Officer (CEO) of the CCBHC, or equivalent, maintains a fully staffed management team as appropriate for the size and needs of the clinic, as determined by the current community needs assessment and staffing plan. The management team will include, at a minimum, a CEO or equivalent/Project Director and a psychiatrist as Medical Director. The Medical Director need not be a full-time employee of the CCBHC. The CCBHC must share the CEO and Medical Director information with DMHA as part of the designation/certification process. </w:t>
            </w:r>
          </w:p>
          <w:p w14:paraId="1529D266" w14:textId="77777777" w:rsidR="00FF0B86" w:rsidRPr="00C14E23" w:rsidRDefault="00FF0B86" w:rsidP="00C14E23"/>
          <w:p w14:paraId="1529D267" w14:textId="77777777" w:rsidR="00FF0B86" w:rsidRPr="00C14E23" w:rsidRDefault="00FF0B86" w:rsidP="00C14E23">
            <w:r w:rsidRPr="00C14E23">
              <w:t xml:space="preserve">Depending on the size of the CCBHC, both positions (CEO or equivalent and the Medical Director) may be held by the same person. </w:t>
            </w:r>
            <w:r w:rsidRPr="00C14E23">
              <w:rPr>
                <w:i/>
                <w:iCs/>
              </w:rPr>
              <w:t xml:space="preserve">The Medical Director will provide guidance regarding behavioral health clinical service delivery, ensure the quality of the medical component of care, and provide guidance to foster the integration and coordination of behavioral health and primary care. </w:t>
            </w:r>
            <w:r w:rsidRPr="00C14E23">
              <w:br/>
            </w:r>
            <w:r w:rsidRPr="00C14E23">
              <w:br/>
            </w:r>
            <w:r w:rsidRPr="00C14E23">
              <w:rPr>
                <w:i/>
              </w:rPr>
              <w:t xml:space="preserve">Note: If a CCBHC is unable, after reasonable efforts, to employ or contract with a psychiatrist as Medical Director, a medically trained behavioral health care 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w:t>
            </w:r>
            <w:r w:rsidRPr="00C14E23">
              <w:rPr>
                <w:i/>
              </w:rPr>
              <w:lastRenderedPageBreak/>
              <w:t>prescriber instead, psychiatric consultation will be obtained regarding behavioral health clinical service delivery, quality of the medical component of care, and integration and coordination of behavioral health and primary care.</w:t>
            </w:r>
          </w:p>
        </w:tc>
        <w:tc>
          <w:tcPr>
            <w:tcW w:w="1263" w:type="dxa"/>
            <w:shd w:val="clear" w:color="auto" w:fill="auto"/>
            <w:tcMar>
              <w:top w:w="100" w:type="dxa"/>
              <w:left w:w="100" w:type="dxa"/>
              <w:bottom w:w="100" w:type="dxa"/>
              <w:right w:w="100" w:type="dxa"/>
            </w:tcMar>
          </w:tcPr>
          <w:sdt>
            <w:sdtPr>
              <w:rPr>
                <w:b/>
              </w:rPr>
              <w:id w:val="1891222571"/>
              <w:placeholder>
                <w:docPart w:val="9377F0B4372D4FA09A5702D6851346C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68" w14:textId="38B950C9" w:rsidR="00FF0B86" w:rsidRPr="00C14E23" w:rsidRDefault="00FF0B86"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69" w14:textId="5A196715" w:rsidR="00FF0B86" w:rsidRPr="00C14E23" w:rsidRDefault="00C14E23" w:rsidP="00C14E23">
            <w:pPr>
              <w:widowControl w:val="0"/>
              <w:pBdr>
                <w:top w:val="nil"/>
                <w:left w:val="nil"/>
                <w:bottom w:val="nil"/>
                <w:right w:val="nil"/>
                <w:between w:val="nil"/>
              </w:pBdr>
              <w:rPr>
                <w:bCs/>
                <w:sz w:val="20"/>
                <w:szCs w:val="20"/>
              </w:rPr>
            </w:pPr>
            <w:r w:rsidRPr="00C14E23">
              <w:rPr>
                <w:b/>
                <w:bCs/>
              </w:rPr>
              <w:t>Yes</w:t>
            </w:r>
          </w:p>
        </w:tc>
      </w:tr>
      <w:tr w:rsidR="00F6103D" w:rsidRPr="00C14E23" w14:paraId="2D5C43E6" w14:textId="77777777" w:rsidTr="0004246F">
        <w:trPr>
          <w:trHeight w:val="1230"/>
        </w:trPr>
        <w:tc>
          <w:tcPr>
            <w:tcW w:w="1340" w:type="dxa"/>
            <w:shd w:val="clear" w:color="auto" w:fill="auto"/>
            <w:tcMar>
              <w:top w:w="100" w:type="dxa"/>
              <w:left w:w="100" w:type="dxa"/>
              <w:bottom w:w="100" w:type="dxa"/>
              <w:right w:w="100" w:type="dxa"/>
            </w:tcMar>
          </w:tcPr>
          <w:p w14:paraId="12F9F6A6" w14:textId="44EBE1D0" w:rsidR="00F6103D" w:rsidRPr="00C14E23" w:rsidRDefault="00F6103D" w:rsidP="00C14E23">
            <w:pPr>
              <w:widowControl w:val="0"/>
              <w:pBdr>
                <w:top w:val="nil"/>
                <w:left w:val="nil"/>
                <w:bottom w:val="nil"/>
                <w:right w:val="nil"/>
                <w:between w:val="nil"/>
              </w:pBdr>
            </w:pPr>
            <w:r>
              <w:t>1.a.4</w:t>
            </w:r>
          </w:p>
        </w:tc>
        <w:tc>
          <w:tcPr>
            <w:tcW w:w="8283" w:type="dxa"/>
            <w:shd w:val="clear" w:color="auto" w:fill="auto"/>
            <w:tcMar>
              <w:top w:w="100" w:type="dxa"/>
              <w:left w:w="100" w:type="dxa"/>
              <w:bottom w:w="100" w:type="dxa"/>
              <w:right w:w="100" w:type="dxa"/>
            </w:tcMar>
          </w:tcPr>
          <w:p w14:paraId="1A77F18F" w14:textId="1DFA3C0C" w:rsidR="00F6103D" w:rsidRPr="00C14E23" w:rsidRDefault="00F6103D" w:rsidP="00C14E23">
            <w:r>
              <w:t>The CCBHC maintains liability/malpractice insurance adequate for the staffing and scope of services provided.</w:t>
            </w:r>
          </w:p>
        </w:tc>
        <w:tc>
          <w:tcPr>
            <w:tcW w:w="1263" w:type="dxa"/>
            <w:shd w:val="clear" w:color="auto" w:fill="auto"/>
            <w:tcMar>
              <w:top w:w="100" w:type="dxa"/>
              <w:left w:w="100" w:type="dxa"/>
              <w:bottom w:w="100" w:type="dxa"/>
              <w:right w:w="100" w:type="dxa"/>
            </w:tcMar>
          </w:tcPr>
          <w:p w14:paraId="067AB7B8" w14:textId="5A101B57" w:rsidR="00F6103D" w:rsidRDefault="00F6103D" w:rsidP="00C14E23">
            <w:pPr>
              <w:widowControl w:val="0"/>
              <w:pBdr>
                <w:top w:val="nil"/>
                <w:left w:val="nil"/>
                <w:bottom w:val="nil"/>
                <w:right w:val="nil"/>
                <w:between w:val="nil"/>
              </w:pBdr>
              <w:rPr>
                <w:b/>
              </w:rPr>
            </w:pPr>
            <w:r>
              <w:rPr>
                <w:b/>
              </w:rPr>
              <w:t>Yes</w:t>
            </w:r>
          </w:p>
        </w:tc>
        <w:tc>
          <w:tcPr>
            <w:tcW w:w="2064" w:type="dxa"/>
            <w:shd w:val="clear" w:color="auto" w:fill="auto"/>
            <w:tcMar>
              <w:top w:w="100" w:type="dxa"/>
              <w:left w:w="100" w:type="dxa"/>
              <w:bottom w:w="100" w:type="dxa"/>
              <w:right w:w="100" w:type="dxa"/>
            </w:tcMar>
          </w:tcPr>
          <w:p w14:paraId="2CE6CD3C" w14:textId="7B905F2D" w:rsidR="00F6103D" w:rsidRPr="00C14E23" w:rsidRDefault="00F6103D" w:rsidP="00C14E23">
            <w:pPr>
              <w:widowControl w:val="0"/>
              <w:pBdr>
                <w:top w:val="nil"/>
                <w:left w:val="nil"/>
                <w:bottom w:val="nil"/>
                <w:right w:val="nil"/>
                <w:between w:val="nil"/>
              </w:pBdr>
              <w:rPr>
                <w:b/>
                <w:bCs/>
              </w:rPr>
            </w:pPr>
            <w:r>
              <w:rPr>
                <w:b/>
                <w:bCs/>
              </w:rPr>
              <w:t>Yes</w:t>
            </w:r>
          </w:p>
        </w:tc>
      </w:tr>
      <w:tr w:rsidR="00C14E23" w:rsidRPr="00C14E23" w14:paraId="1529D26F" w14:textId="77777777" w:rsidTr="0004246F">
        <w:tc>
          <w:tcPr>
            <w:tcW w:w="1340" w:type="dxa"/>
            <w:shd w:val="clear" w:color="auto" w:fill="auto"/>
            <w:tcMar>
              <w:top w:w="100" w:type="dxa"/>
              <w:left w:w="100" w:type="dxa"/>
              <w:bottom w:w="100" w:type="dxa"/>
              <w:right w:w="100" w:type="dxa"/>
            </w:tcMar>
          </w:tcPr>
          <w:p w14:paraId="1529D26B" w14:textId="77777777" w:rsidR="00FF0B86" w:rsidRPr="00C14E23" w:rsidRDefault="00FF0B86" w:rsidP="00C14E23">
            <w:pPr>
              <w:widowControl w:val="0"/>
              <w:pBdr>
                <w:top w:val="nil"/>
                <w:left w:val="nil"/>
                <w:bottom w:val="nil"/>
                <w:right w:val="nil"/>
                <w:between w:val="nil"/>
              </w:pBdr>
            </w:pPr>
            <w:r w:rsidRPr="00C14E23">
              <w:t>1.b.1</w:t>
            </w:r>
          </w:p>
        </w:tc>
        <w:tc>
          <w:tcPr>
            <w:tcW w:w="8283" w:type="dxa"/>
            <w:shd w:val="clear" w:color="auto" w:fill="auto"/>
            <w:tcMar>
              <w:top w:w="100" w:type="dxa"/>
              <w:left w:w="100" w:type="dxa"/>
              <w:bottom w:w="100" w:type="dxa"/>
              <w:right w:w="100" w:type="dxa"/>
            </w:tcMar>
          </w:tcPr>
          <w:p w14:paraId="1529D26C" w14:textId="77E7135D" w:rsidR="00FF0B86" w:rsidRPr="00C14E23" w:rsidRDefault="00FF0B86" w:rsidP="00C14E23">
            <w:r w:rsidRPr="00C14E23">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C14E23">
              <w:br/>
            </w:r>
            <w:r w:rsidRPr="00C14E23">
              <w:br/>
              <w:t>All DCOs that the CCBHC contracts with must be currently certified or designated when applicable in their field of service, such as Addictions Service Provider. The CCBHC must document the relationship with a DCO with an MOU or other contractual arrangement and will inform DMHA as part of the designation/certification process.</w:t>
            </w:r>
          </w:p>
        </w:tc>
        <w:tc>
          <w:tcPr>
            <w:tcW w:w="1263" w:type="dxa"/>
            <w:shd w:val="clear" w:color="auto" w:fill="auto"/>
            <w:tcMar>
              <w:top w:w="100" w:type="dxa"/>
              <w:left w:w="100" w:type="dxa"/>
              <w:bottom w:w="100" w:type="dxa"/>
              <w:right w:w="100" w:type="dxa"/>
            </w:tcMar>
          </w:tcPr>
          <w:sdt>
            <w:sdtPr>
              <w:rPr>
                <w:b/>
              </w:rPr>
              <w:id w:val="-465970363"/>
              <w:lock w:val="sdtLocked"/>
              <w:placeholder>
                <w:docPart w:val="9377F0B4372D4FA09A5702D6851346C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6D" w14:textId="5A185262" w:rsidR="00FF0B86" w:rsidRPr="00C14E23" w:rsidRDefault="00FF0B86"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6E" w14:textId="34A2AF66" w:rsidR="00FF0B86" w:rsidRPr="00C14E23" w:rsidRDefault="00C14E23" w:rsidP="00C14E23">
            <w:pPr>
              <w:widowControl w:val="0"/>
              <w:pBdr>
                <w:top w:val="nil"/>
                <w:left w:val="nil"/>
                <w:bottom w:val="nil"/>
                <w:right w:val="nil"/>
                <w:between w:val="nil"/>
              </w:pBdr>
              <w:rPr>
                <w:b/>
              </w:rPr>
            </w:pPr>
            <w:r w:rsidRPr="00C14E23">
              <w:rPr>
                <w:b/>
                <w:bCs/>
              </w:rPr>
              <w:t>Yes</w:t>
            </w:r>
          </w:p>
        </w:tc>
      </w:tr>
      <w:tr w:rsidR="00C14E23" w:rsidRPr="00C14E23" w14:paraId="1529D279" w14:textId="77777777" w:rsidTr="0004246F">
        <w:tc>
          <w:tcPr>
            <w:tcW w:w="1340" w:type="dxa"/>
            <w:shd w:val="clear" w:color="auto" w:fill="auto"/>
            <w:tcMar>
              <w:top w:w="100" w:type="dxa"/>
              <w:left w:w="100" w:type="dxa"/>
              <w:bottom w:w="100" w:type="dxa"/>
              <w:right w:w="100" w:type="dxa"/>
            </w:tcMar>
          </w:tcPr>
          <w:p w14:paraId="30EB83E1" w14:textId="5EF892B2" w:rsidR="00FF0B86" w:rsidRPr="00C14E23" w:rsidRDefault="00FF0B86" w:rsidP="00C14E23">
            <w:pPr>
              <w:widowControl w:val="0"/>
              <w:pBdr>
                <w:top w:val="nil"/>
                <w:left w:val="nil"/>
                <w:bottom w:val="nil"/>
                <w:right w:val="nil"/>
                <w:between w:val="nil"/>
              </w:pBdr>
            </w:pPr>
            <w:r w:rsidRPr="00C14E23">
              <w:t>1.b.2</w:t>
            </w:r>
          </w:p>
          <w:p w14:paraId="651BF91B" w14:textId="77777777" w:rsidR="00B95959" w:rsidRPr="00C14E23" w:rsidRDefault="00B95959" w:rsidP="00C14E23">
            <w:pPr>
              <w:widowControl w:val="0"/>
              <w:pBdr>
                <w:top w:val="nil"/>
                <w:left w:val="nil"/>
                <w:bottom w:val="nil"/>
                <w:right w:val="nil"/>
                <w:between w:val="nil"/>
              </w:pBdr>
            </w:pPr>
          </w:p>
          <w:p w14:paraId="470BF632" w14:textId="77777777" w:rsidR="00B95959" w:rsidRPr="00C14E23" w:rsidRDefault="00B95959" w:rsidP="00C14E23">
            <w:pPr>
              <w:widowControl w:val="0"/>
              <w:pBdr>
                <w:top w:val="nil"/>
                <w:left w:val="nil"/>
                <w:bottom w:val="nil"/>
                <w:right w:val="nil"/>
                <w:between w:val="nil"/>
              </w:pBdr>
            </w:pPr>
          </w:p>
          <w:p w14:paraId="1D4998A0" w14:textId="77777777" w:rsidR="00B95959" w:rsidRPr="00C14E23" w:rsidRDefault="00B95959" w:rsidP="00C14E23">
            <w:pPr>
              <w:widowControl w:val="0"/>
              <w:pBdr>
                <w:top w:val="nil"/>
                <w:left w:val="nil"/>
                <w:bottom w:val="nil"/>
                <w:right w:val="nil"/>
                <w:between w:val="nil"/>
              </w:pBdr>
            </w:pPr>
          </w:p>
          <w:p w14:paraId="25EE4D91" w14:textId="77777777" w:rsidR="00B95959" w:rsidRPr="00C14E23" w:rsidRDefault="00B95959" w:rsidP="00C14E23">
            <w:pPr>
              <w:widowControl w:val="0"/>
              <w:pBdr>
                <w:top w:val="nil"/>
                <w:left w:val="nil"/>
                <w:bottom w:val="nil"/>
                <w:right w:val="nil"/>
                <w:between w:val="nil"/>
              </w:pBdr>
            </w:pPr>
          </w:p>
          <w:p w14:paraId="3F8DF5CD" w14:textId="77777777" w:rsidR="00B95959" w:rsidRPr="00C14E23" w:rsidRDefault="00B95959" w:rsidP="00C14E23">
            <w:pPr>
              <w:widowControl w:val="0"/>
              <w:pBdr>
                <w:top w:val="nil"/>
                <w:left w:val="nil"/>
                <w:bottom w:val="nil"/>
                <w:right w:val="nil"/>
                <w:between w:val="nil"/>
              </w:pBdr>
            </w:pPr>
          </w:p>
          <w:p w14:paraId="721FE806" w14:textId="77777777" w:rsidR="00B95959" w:rsidRPr="00C14E23" w:rsidRDefault="00B95959" w:rsidP="00C14E23">
            <w:pPr>
              <w:widowControl w:val="0"/>
              <w:pBdr>
                <w:top w:val="nil"/>
                <w:left w:val="nil"/>
                <w:bottom w:val="nil"/>
                <w:right w:val="nil"/>
                <w:between w:val="nil"/>
              </w:pBdr>
            </w:pPr>
          </w:p>
          <w:p w14:paraId="3E56D1BB" w14:textId="77777777" w:rsidR="00B95959" w:rsidRPr="00C14E23" w:rsidRDefault="00B95959" w:rsidP="00C14E23">
            <w:pPr>
              <w:widowControl w:val="0"/>
              <w:pBdr>
                <w:top w:val="nil"/>
                <w:left w:val="nil"/>
                <w:bottom w:val="nil"/>
                <w:right w:val="nil"/>
                <w:between w:val="nil"/>
              </w:pBdr>
            </w:pPr>
          </w:p>
          <w:p w14:paraId="0410340B" w14:textId="77777777" w:rsidR="00B95959" w:rsidRPr="00C14E23" w:rsidRDefault="00B95959" w:rsidP="00C14E23">
            <w:pPr>
              <w:widowControl w:val="0"/>
              <w:pBdr>
                <w:top w:val="nil"/>
                <w:left w:val="nil"/>
                <w:bottom w:val="nil"/>
                <w:right w:val="nil"/>
                <w:between w:val="nil"/>
              </w:pBdr>
            </w:pPr>
          </w:p>
          <w:p w14:paraId="05C76431" w14:textId="77777777" w:rsidR="00B95959" w:rsidRPr="00C14E23" w:rsidRDefault="00B95959" w:rsidP="00C14E23">
            <w:pPr>
              <w:widowControl w:val="0"/>
              <w:pBdr>
                <w:top w:val="nil"/>
                <w:left w:val="nil"/>
                <w:bottom w:val="nil"/>
                <w:right w:val="nil"/>
                <w:between w:val="nil"/>
              </w:pBdr>
            </w:pPr>
          </w:p>
          <w:p w14:paraId="43970D28" w14:textId="77777777" w:rsidR="00B95959" w:rsidRPr="00C14E23" w:rsidRDefault="00B95959" w:rsidP="00C14E23">
            <w:pPr>
              <w:widowControl w:val="0"/>
              <w:pBdr>
                <w:top w:val="nil"/>
                <w:left w:val="nil"/>
                <w:bottom w:val="nil"/>
                <w:right w:val="nil"/>
                <w:between w:val="nil"/>
              </w:pBdr>
            </w:pPr>
          </w:p>
          <w:p w14:paraId="07386F8C" w14:textId="77777777" w:rsidR="00B95959" w:rsidRPr="00C14E23" w:rsidRDefault="00B95959" w:rsidP="00C14E23">
            <w:pPr>
              <w:widowControl w:val="0"/>
              <w:pBdr>
                <w:top w:val="nil"/>
                <w:left w:val="nil"/>
                <w:bottom w:val="nil"/>
                <w:right w:val="nil"/>
                <w:between w:val="nil"/>
              </w:pBdr>
            </w:pPr>
          </w:p>
          <w:p w14:paraId="1E437CB5" w14:textId="77777777" w:rsidR="00B95959" w:rsidRPr="00C14E23" w:rsidRDefault="00B95959" w:rsidP="00C14E23">
            <w:pPr>
              <w:widowControl w:val="0"/>
              <w:pBdr>
                <w:top w:val="nil"/>
                <w:left w:val="nil"/>
                <w:bottom w:val="nil"/>
                <w:right w:val="nil"/>
                <w:between w:val="nil"/>
              </w:pBdr>
            </w:pPr>
          </w:p>
          <w:p w14:paraId="7D89D388" w14:textId="77777777" w:rsidR="00B95959" w:rsidRPr="00C14E23" w:rsidRDefault="00B95959" w:rsidP="00C14E23">
            <w:pPr>
              <w:widowControl w:val="0"/>
              <w:pBdr>
                <w:top w:val="nil"/>
                <w:left w:val="nil"/>
                <w:bottom w:val="nil"/>
                <w:right w:val="nil"/>
                <w:between w:val="nil"/>
              </w:pBdr>
            </w:pPr>
          </w:p>
          <w:p w14:paraId="273B365B" w14:textId="77777777" w:rsidR="00B95959" w:rsidRPr="00C14E23" w:rsidRDefault="00B95959" w:rsidP="00C14E23">
            <w:pPr>
              <w:widowControl w:val="0"/>
              <w:pBdr>
                <w:top w:val="nil"/>
                <w:left w:val="nil"/>
                <w:bottom w:val="nil"/>
                <w:right w:val="nil"/>
                <w:between w:val="nil"/>
              </w:pBdr>
            </w:pPr>
          </w:p>
          <w:p w14:paraId="2CF704BE" w14:textId="77777777" w:rsidR="00B95959" w:rsidRPr="00C14E23" w:rsidRDefault="00B95959" w:rsidP="00C14E23">
            <w:pPr>
              <w:widowControl w:val="0"/>
              <w:pBdr>
                <w:top w:val="nil"/>
                <w:left w:val="nil"/>
                <w:bottom w:val="nil"/>
                <w:right w:val="nil"/>
                <w:between w:val="nil"/>
              </w:pBdr>
            </w:pPr>
          </w:p>
          <w:p w14:paraId="4037E101" w14:textId="77777777" w:rsidR="00B95959" w:rsidRPr="00C14E23" w:rsidRDefault="00B95959" w:rsidP="00C14E23">
            <w:pPr>
              <w:widowControl w:val="0"/>
              <w:pBdr>
                <w:top w:val="nil"/>
                <w:left w:val="nil"/>
                <w:bottom w:val="nil"/>
                <w:right w:val="nil"/>
                <w:between w:val="nil"/>
              </w:pBdr>
            </w:pPr>
          </w:p>
          <w:p w14:paraId="695CDEF7" w14:textId="77777777" w:rsidR="00B95959" w:rsidRPr="00C14E23" w:rsidRDefault="00B95959" w:rsidP="00C14E23">
            <w:pPr>
              <w:widowControl w:val="0"/>
              <w:pBdr>
                <w:top w:val="nil"/>
                <w:left w:val="nil"/>
                <w:bottom w:val="nil"/>
                <w:right w:val="nil"/>
                <w:between w:val="nil"/>
              </w:pBdr>
            </w:pPr>
          </w:p>
          <w:p w14:paraId="51CC87F5" w14:textId="77777777" w:rsidR="00B95959" w:rsidRPr="00C14E23" w:rsidRDefault="00B95959" w:rsidP="00C14E23">
            <w:pPr>
              <w:widowControl w:val="0"/>
              <w:pBdr>
                <w:top w:val="nil"/>
                <w:left w:val="nil"/>
                <w:bottom w:val="nil"/>
                <w:right w:val="nil"/>
                <w:between w:val="nil"/>
              </w:pBdr>
            </w:pPr>
          </w:p>
          <w:p w14:paraId="4987A260" w14:textId="77777777" w:rsidR="00B95959" w:rsidRPr="00C14E23" w:rsidRDefault="00B95959" w:rsidP="00C14E23">
            <w:pPr>
              <w:widowControl w:val="0"/>
              <w:pBdr>
                <w:top w:val="nil"/>
                <w:left w:val="nil"/>
                <w:bottom w:val="nil"/>
                <w:right w:val="nil"/>
                <w:between w:val="nil"/>
              </w:pBdr>
            </w:pPr>
          </w:p>
          <w:p w14:paraId="392D31C0" w14:textId="77777777" w:rsidR="00B95959" w:rsidRPr="00C14E23" w:rsidRDefault="00B95959" w:rsidP="00C14E23">
            <w:pPr>
              <w:widowControl w:val="0"/>
              <w:pBdr>
                <w:top w:val="nil"/>
                <w:left w:val="nil"/>
                <w:bottom w:val="nil"/>
                <w:right w:val="nil"/>
                <w:between w:val="nil"/>
              </w:pBdr>
            </w:pPr>
          </w:p>
          <w:p w14:paraId="771D332E" w14:textId="77777777" w:rsidR="00B95959" w:rsidRPr="00C14E23" w:rsidRDefault="00B95959" w:rsidP="00C14E23">
            <w:pPr>
              <w:widowControl w:val="0"/>
              <w:pBdr>
                <w:top w:val="nil"/>
                <w:left w:val="nil"/>
                <w:bottom w:val="nil"/>
                <w:right w:val="nil"/>
                <w:between w:val="nil"/>
              </w:pBdr>
            </w:pPr>
          </w:p>
          <w:p w14:paraId="06010B54" w14:textId="77777777" w:rsidR="00B95959" w:rsidRPr="00C14E23" w:rsidRDefault="00B95959" w:rsidP="00C14E23">
            <w:pPr>
              <w:widowControl w:val="0"/>
              <w:pBdr>
                <w:top w:val="nil"/>
                <w:left w:val="nil"/>
                <w:bottom w:val="nil"/>
                <w:right w:val="nil"/>
                <w:between w:val="nil"/>
              </w:pBdr>
            </w:pPr>
          </w:p>
          <w:p w14:paraId="65D8620E" w14:textId="77777777" w:rsidR="00B95959" w:rsidRPr="00C14E23" w:rsidRDefault="00B95959" w:rsidP="00C14E23">
            <w:pPr>
              <w:widowControl w:val="0"/>
              <w:pBdr>
                <w:top w:val="nil"/>
                <w:left w:val="nil"/>
                <w:bottom w:val="nil"/>
                <w:right w:val="nil"/>
                <w:between w:val="nil"/>
              </w:pBdr>
            </w:pPr>
          </w:p>
          <w:p w14:paraId="7F4D14CC" w14:textId="77777777" w:rsidR="00B95959" w:rsidRPr="00C14E23" w:rsidRDefault="00B95959" w:rsidP="00C14E23">
            <w:pPr>
              <w:widowControl w:val="0"/>
              <w:pBdr>
                <w:top w:val="nil"/>
                <w:left w:val="nil"/>
                <w:bottom w:val="nil"/>
                <w:right w:val="nil"/>
                <w:between w:val="nil"/>
              </w:pBdr>
            </w:pPr>
          </w:p>
          <w:p w14:paraId="387451B9" w14:textId="77777777" w:rsidR="00B95959" w:rsidRPr="00C14E23" w:rsidRDefault="00B95959" w:rsidP="00C14E23">
            <w:pPr>
              <w:widowControl w:val="0"/>
              <w:pBdr>
                <w:top w:val="nil"/>
                <w:left w:val="nil"/>
                <w:bottom w:val="nil"/>
                <w:right w:val="nil"/>
                <w:between w:val="nil"/>
              </w:pBdr>
            </w:pPr>
          </w:p>
          <w:p w14:paraId="22316D5A" w14:textId="77777777" w:rsidR="00B95959" w:rsidRPr="00C14E23" w:rsidRDefault="00B95959" w:rsidP="00C14E23">
            <w:pPr>
              <w:widowControl w:val="0"/>
              <w:pBdr>
                <w:top w:val="nil"/>
                <w:left w:val="nil"/>
                <w:bottom w:val="nil"/>
                <w:right w:val="nil"/>
                <w:between w:val="nil"/>
              </w:pBdr>
            </w:pPr>
          </w:p>
          <w:p w14:paraId="00BF05FF" w14:textId="77777777" w:rsidR="00B95959" w:rsidRPr="00C14E23" w:rsidRDefault="00B95959" w:rsidP="00C14E23">
            <w:pPr>
              <w:widowControl w:val="0"/>
              <w:pBdr>
                <w:top w:val="nil"/>
                <w:left w:val="nil"/>
                <w:bottom w:val="nil"/>
                <w:right w:val="nil"/>
                <w:between w:val="nil"/>
              </w:pBdr>
            </w:pPr>
          </w:p>
          <w:p w14:paraId="61C4870B" w14:textId="77777777" w:rsidR="00B95959" w:rsidRPr="00C14E23" w:rsidRDefault="00B95959" w:rsidP="00C14E23">
            <w:pPr>
              <w:widowControl w:val="0"/>
              <w:pBdr>
                <w:top w:val="nil"/>
                <w:left w:val="nil"/>
                <w:bottom w:val="nil"/>
                <w:right w:val="nil"/>
                <w:between w:val="nil"/>
              </w:pBdr>
            </w:pPr>
          </w:p>
          <w:p w14:paraId="2EC1D1AF" w14:textId="77777777" w:rsidR="00B95959" w:rsidRPr="00C14E23" w:rsidRDefault="00B95959" w:rsidP="00C14E23">
            <w:pPr>
              <w:widowControl w:val="0"/>
              <w:pBdr>
                <w:top w:val="nil"/>
                <w:left w:val="nil"/>
                <w:bottom w:val="nil"/>
                <w:right w:val="nil"/>
                <w:between w:val="nil"/>
              </w:pBdr>
            </w:pPr>
          </w:p>
          <w:p w14:paraId="01B772E4" w14:textId="77777777" w:rsidR="00B95959" w:rsidRPr="00C14E23" w:rsidRDefault="00B95959" w:rsidP="00C14E23">
            <w:pPr>
              <w:widowControl w:val="0"/>
              <w:pBdr>
                <w:top w:val="nil"/>
                <w:left w:val="nil"/>
                <w:bottom w:val="nil"/>
                <w:right w:val="nil"/>
                <w:between w:val="nil"/>
              </w:pBdr>
            </w:pPr>
          </w:p>
          <w:p w14:paraId="45C72FB3" w14:textId="77777777" w:rsidR="00B95959" w:rsidRPr="00C14E23" w:rsidRDefault="00B95959" w:rsidP="00C14E23">
            <w:pPr>
              <w:widowControl w:val="0"/>
              <w:pBdr>
                <w:top w:val="nil"/>
                <w:left w:val="nil"/>
                <w:bottom w:val="nil"/>
                <w:right w:val="nil"/>
                <w:between w:val="nil"/>
              </w:pBdr>
            </w:pPr>
          </w:p>
          <w:p w14:paraId="4608245F" w14:textId="77777777" w:rsidR="00B95959" w:rsidRPr="00C14E23" w:rsidRDefault="00B95959" w:rsidP="00C14E23">
            <w:pPr>
              <w:widowControl w:val="0"/>
              <w:pBdr>
                <w:top w:val="nil"/>
                <w:left w:val="nil"/>
                <w:bottom w:val="nil"/>
                <w:right w:val="nil"/>
                <w:between w:val="nil"/>
              </w:pBdr>
            </w:pPr>
          </w:p>
          <w:p w14:paraId="51CC2BC9" w14:textId="77777777" w:rsidR="00B95959" w:rsidRPr="00C14E23" w:rsidRDefault="00B95959" w:rsidP="00C14E23">
            <w:pPr>
              <w:widowControl w:val="0"/>
              <w:pBdr>
                <w:top w:val="nil"/>
                <w:left w:val="nil"/>
                <w:bottom w:val="nil"/>
                <w:right w:val="nil"/>
                <w:between w:val="nil"/>
              </w:pBdr>
            </w:pPr>
          </w:p>
          <w:p w14:paraId="6347F45F" w14:textId="77777777" w:rsidR="00B95959" w:rsidRPr="00C14E23" w:rsidRDefault="00B95959" w:rsidP="00C14E23">
            <w:pPr>
              <w:widowControl w:val="0"/>
              <w:pBdr>
                <w:top w:val="nil"/>
                <w:left w:val="nil"/>
                <w:bottom w:val="nil"/>
                <w:right w:val="nil"/>
                <w:between w:val="nil"/>
              </w:pBdr>
            </w:pPr>
          </w:p>
          <w:p w14:paraId="1861DA2A" w14:textId="77777777" w:rsidR="00B95959" w:rsidRPr="00C14E23" w:rsidRDefault="00B95959" w:rsidP="00C14E23">
            <w:pPr>
              <w:widowControl w:val="0"/>
              <w:pBdr>
                <w:top w:val="nil"/>
                <w:left w:val="nil"/>
                <w:bottom w:val="nil"/>
                <w:right w:val="nil"/>
                <w:between w:val="nil"/>
              </w:pBdr>
            </w:pPr>
          </w:p>
          <w:p w14:paraId="4A923917" w14:textId="77777777" w:rsidR="00B95959" w:rsidRPr="00C14E23" w:rsidRDefault="00B95959" w:rsidP="00C14E23">
            <w:pPr>
              <w:widowControl w:val="0"/>
              <w:pBdr>
                <w:top w:val="nil"/>
                <w:left w:val="nil"/>
                <w:bottom w:val="nil"/>
                <w:right w:val="nil"/>
                <w:between w:val="nil"/>
              </w:pBdr>
            </w:pPr>
          </w:p>
          <w:p w14:paraId="64791DD5" w14:textId="77777777" w:rsidR="00B95959" w:rsidRPr="00C14E23" w:rsidRDefault="00B95959" w:rsidP="00C14E23">
            <w:pPr>
              <w:widowControl w:val="0"/>
              <w:pBdr>
                <w:top w:val="nil"/>
                <w:left w:val="nil"/>
                <w:bottom w:val="nil"/>
                <w:right w:val="nil"/>
                <w:between w:val="nil"/>
              </w:pBdr>
            </w:pPr>
          </w:p>
          <w:p w14:paraId="131FA91A" w14:textId="77777777" w:rsidR="00B95959" w:rsidRPr="00C14E23" w:rsidRDefault="00B95959" w:rsidP="00C14E23">
            <w:pPr>
              <w:widowControl w:val="0"/>
              <w:pBdr>
                <w:top w:val="nil"/>
                <w:left w:val="nil"/>
                <w:bottom w:val="nil"/>
                <w:right w:val="nil"/>
                <w:between w:val="nil"/>
              </w:pBdr>
            </w:pPr>
          </w:p>
          <w:p w14:paraId="61511970" w14:textId="77777777" w:rsidR="00B95959" w:rsidRPr="00C14E23" w:rsidRDefault="00B95959" w:rsidP="00C14E23">
            <w:pPr>
              <w:widowControl w:val="0"/>
              <w:pBdr>
                <w:top w:val="nil"/>
                <w:left w:val="nil"/>
                <w:bottom w:val="nil"/>
                <w:right w:val="nil"/>
                <w:between w:val="nil"/>
              </w:pBdr>
            </w:pPr>
          </w:p>
          <w:p w14:paraId="4EF20F96" w14:textId="77777777" w:rsidR="00B95959" w:rsidRPr="00C14E23" w:rsidRDefault="00B95959" w:rsidP="00C14E23">
            <w:pPr>
              <w:widowControl w:val="0"/>
              <w:pBdr>
                <w:top w:val="nil"/>
                <w:left w:val="nil"/>
                <w:bottom w:val="nil"/>
                <w:right w:val="nil"/>
                <w:between w:val="nil"/>
              </w:pBdr>
            </w:pPr>
          </w:p>
          <w:p w14:paraId="19A4413D" w14:textId="77777777" w:rsidR="00B95959" w:rsidRPr="00C14E23" w:rsidRDefault="00B95959" w:rsidP="00C14E23">
            <w:pPr>
              <w:widowControl w:val="0"/>
              <w:pBdr>
                <w:top w:val="nil"/>
                <w:left w:val="nil"/>
                <w:bottom w:val="nil"/>
                <w:right w:val="nil"/>
                <w:between w:val="nil"/>
              </w:pBdr>
            </w:pPr>
          </w:p>
          <w:p w14:paraId="19816E62" w14:textId="77777777" w:rsidR="00B95959" w:rsidRPr="00C14E23" w:rsidRDefault="00B95959" w:rsidP="00C14E23">
            <w:pPr>
              <w:widowControl w:val="0"/>
              <w:pBdr>
                <w:top w:val="nil"/>
                <w:left w:val="nil"/>
                <w:bottom w:val="nil"/>
                <w:right w:val="nil"/>
                <w:between w:val="nil"/>
              </w:pBdr>
            </w:pPr>
          </w:p>
          <w:p w14:paraId="2DB20D1C" w14:textId="77777777" w:rsidR="00B95959" w:rsidRPr="00C14E23" w:rsidRDefault="00B95959" w:rsidP="00C14E23">
            <w:pPr>
              <w:widowControl w:val="0"/>
              <w:pBdr>
                <w:top w:val="nil"/>
                <w:left w:val="nil"/>
                <w:bottom w:val="nil"/>
                <w:right w:val="nil"/>
                <w:between w:val="nil"/>
              </w:pBdr>
            </w:pPr>
          </w:p>
          <w:p w14:paraId="7BC2BFEB" w14:textId="77777777" w:rsidR="00B95959" w:rsidRPr="00C14E23" w:rsidRDefault="00B95959" w:rsidP="00C14E23">
            <w:pPr>
              <w:widowControl w:val="0"/>
              <w:pBdr>
                <w:top w:val="nil"/>
                <w:left w:val="nil"/>
                <w:bottom w:val="nil"/>
                <w:right w:val="nil"/>
                <w:between w:val="nil"/>
              </w:pBdr>
            </w:pPr>
          </w:p>
          <w:p w14:paraId="17C74AA2" w14:textId="77777777" w:rsidR="00B95959" w:rsidRPr="00C14E23" w:rsidRDefault="00B95959" w:rsidP="00C14E23">
            <w:pPr>
              <w:widowControl w:val="0"/>
              <w:pBdr>
                <w:top w:val="nil"/>
                <w:left w:val="nil"/>
                <w:bottom w:val="nil"/>
                <w:right w:val="nil"/>
                <w:between w:val="nil"/>
              </w:pBdr>
            </w:pPr>
          </w:p>
          <w:p w14:paraId="7C03A30A" w14:textId="77777777" w:rsidR="00B95959" w:rsidRPr="00C14E23" w:rsidRDefault="00B95959" w:rsidP="00C14E23">
            <w:pPr>
              <w:widowControl w:val="0"/>
              <w:pBdr>
                <w:top w:val="nil"/>
                <w:left w:val="nil"/>
                <w:bottom w:val="nil"/>
                <w:right w:val="nil"/>
                <w:between w:val="nil"/>
              </w:pBdr>
            </w:pPr>
          </w:p>
          <w:p w14:paraId="4274365E" w14:textId="77777777" w:rsidR="00B95959" w:rsidRPr="00C14E23" w:rsidRDefault="00B95959" w:rsidP="00C14E23">
            <w:pPr>
              <w:widowControl w:val="0"/>
              <w:pBdr>
                <w:top w:val="nil"/>
                <w:left w:val="nil"/>
                <w:bottom w:val="nil"/>
                <w:right w:val="nil"/>
                <w:between w:val="nil"/>
              </w:pBdr>
            </w:pPr>
          </w:p>
          <w:p w14:paraId="362D591C" w14:textId="77777777" w:rsidR="00B95959" w:rsidRPr="00C14E23" w:rsidRDefault="00B95959" w:rsidP="00C14E23">
            <w:pPr>
              <w:widowControl w:val="0"/>
              <w:pBdr>
                <w:top w:val="nil"/>
                <w:left w:val="nil"/>
                <w:bottom w:val="nil"/>
                <w:right w:val="nil"/>
                <w:between w:val="nil"/>
              </w:pBdr>
            </w:pPr>
          </w:p>
          <w:p w14:paraId="61E69250" w14:textId="77777777" w:rsidR="00B95959" w:rsidRPr="00C14E23" w:rsidRDefault="00B95959" w:rsidP="00C14E23">
            <w:pPr>
              <w:widowControl w:val="0"/>
              <w:pBdr>
                <w:top w:val="nil"/>
                <w:left w:val="nil"/>
                <w:bottom w:val="nil"/>
                <w:right w:val="nil"/>
                <w:between w:val="nil"/>
              </w:pBdr>
            </w:pPr>
          </w:p>
          <w:p w14:paraId="2D0A5EB5" w14:textId="77777777" w:rsidR="00B95959" w:rsidRPr="00C14E23" w:rsidRDefault="00B95959" w:rsidP="00C14E23">
            <w:pPr>
              <w:widowControl w:val="0"/>
              <w:pBdr>
                <w:top w:val="nil"/>
                <w:left w:val="nil"/>
                <w:bottom w:val="nil"/>
                <w:right w:val="nil"/>
                <w:between w:val="nil"/>
              </w:pBdr>
            </w:pPr>
          </w:p>
          <w:p w14:paraId="0A9C84C3" w14:textId="77777777" w:rsidR="00B95959" w:rsidRPr="00C14E23" w:rsidRDefault="00B95959" w:rsidP="00C14E23">
            <w:pPr>
              <w:widowControl w:val="0"/>
              <w:pBdr>
                <w:top w:val="nil"/>
                <w:left w:val="nil"/>
                <w:bottom w:val="nil"/>
                <w:right w:val="nil"/>
                <w:between w:val="nil"/>
              </w:pBdr>
            </w:pPr>
          </w:p>
          <w:p w14:paraId="1051B07E" w14:textId="77777777" w:rsidR="00B95959" w:rsidRPr="00C14E23" w:rsidRDefault="00B95959" w:rsidP="00C14E23">
            <w:pPr>
              <w:widowControl w:val="0"/>
              <w:pBdr>
                <w:top w:val="nil"/>
                <w:left w:val="nil"/>
                <w:bottom w:val="nil"/>
                <w:right w:val="nil"/>
                <w:between w:val="nil"/>
              </w:pBdr>
            </w:pPr>
          </w:p>
          <w:p w14:paraId="14CAC979" w14:textId="77777777" w:rsidR="00B95959" w:rsidRPr="00C14E23" w:rsidRDefault="00B95959" w:rsidP="00C14E23">
            <w:pPr>
              <w:widowControl w:val="0"/>
              <w:pBdr>
                <w:top w:val="nil"/>
                <w:left w:val="nil"/>
                <w:bottom w:val="nil"/>
                <w:right w:val="nil"/>
                <w:between w:val="nil"/>
              </w:pBdr>
            </w:pPr>
          </w:p>
          <w:p w14:paraId="0A30EE90" w14:textId="77777777" w:rsidR="00B95959" w:rsidRPr="00C14E23" w:rsidRDefault="00B95959" w:rsidP="00C14E23">
            <w:pPr>
              <w:widowControl w:val="0"/>
              <w:pBdr>
                <w:top w:val="nil"/>
                <w:left w:val="nil"/>
                <w:bottom w:val="nil"/>
                <w:right w:val="nil"/>
                <w:between w:val="nil"/>
              </w:pBdr>
            </w:pPr>
          </w:p>
          <w:p w14:paraId="4112CB7E" w14:textId="77777777" w:rsidR="00B95959" w:rsidRPr="00C14E23" w:rsidRDefault="00B95959" w:rsidP="00C14E23">
            <w:pPr>
              <w:widowControl w:val="0"/>
              <w:pBdr>
                <w:top w:val="nil"/>
                <w:left w:val="nil"/>
                <w:bottom w:val="nil"/>
                <w:right w:val="nil"/>
                <w:between w:val="nil"/>
              </w:pBdr>
            </w:pPr>
          </w:p>
          <w:p w14:paraId="178690CA" w14:textId="77777777" w:rsidR="00B95959" w:rsidRPr="00C14E23" w:rsidRDefault="00B95959" w:rsidP="00C14E23">
            <w:pPr>
              <w:widowControl w:val="0"/>
              <w:pBdr>
                <w:top w:val="nil"/>
                <w:left w:val="nil"/>
                <w:bottom w:val="nil"/>
                <w:right w:val="nil"/>
                <w:between w:val="nil"/>
              </w:pBdr>
            </w:pPr>
          </w:p>
          <w:p w14:paraId="1529D270" w14:textId="77777777" w:rsidR="00B95959" w:rsidRPr="00C14E23" w:rsidRDefault="00B95959" w:rsidP="00C14E23">
            <w:pPr>
              <w:widowControl w:val="0"/>
              <w:pBdr>
                <w:top w:val="nil"/>
                <w:left w:val="nil"/>
                <w:bottom w:val="nil"/>
                <w:right w:val="nil"/>
                <w:between w:val="nil"/>
              </w:pBdr>
            </w:pPr>
          </w:p>
        </w:tc>
        <w:tc>
          <w:tcPr>
            <w:tcW w:w="8283" w:type="dxa"/>
            <w:shd w:val="clear" w:color="auto" w:fill="auto"/>
            <w:tcMar>
              <w:top w:w="100" w:type="dxa"/>
              <w:left w:w="100" w:type="dxa"/>
              <w:bottom w:w="100" w:type="dxa"/>
              <w:right w:w="100" w:type="dxa"/>
            </w:tcMar>
          </w:tcPr>
          <w:p w14:paraId="33E606A3" w14:textId="77777777" w:rsidR="00FF0B86" w:rsidRPr="00C14E23" w:rsidRDefault="00FF0B86" w:rsidP="00C14E23">
            <w:r w:rsidRPr="00C14E23">
              <w:t xml:space="preserve">The CCBHC staffing plan meets the requirements of the state behavioral health authority and any accreditation standards required by the state. The staffing plan is informed by the community needs assessment and includes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must inform DMHA of all staffing information and licensure as part of the designation/certification process. </w:t>
            </w:r>
          </w:p>
          <w:p w14:paraId="1529D271" w14:textId="6A3FFD51" w:rsidR="00FF0B86" w:rsidRPr="00C14E23" w:rsidRDefault="00FF0B86" w:rsidP="00C14E23">
            <w:r w:rsidRPr="00C14E23">
              <w:br/>
              <w:t xml:space="preserve">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expertise in addressing trauma and promoting the recovery of children and adolescents with serious emotional disturbance (SED) and adults with serious mental illness (SMI). Examples of staff include, but are not limited to,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counselors, (11) certified/trained family peer specialists, (12) medical assistants, (13) community health workers, (14) licensed addiction counselors, and (15) staff who have the time and ability to assist individuals navigating financial needs, housing needs, and service transition needs (ex: navigators, peers). Staff should reflect the communities identified in the CCBHC’s needs assessment in lived experiences, cultures, and identities. </w:t>
            </w:r>
            <w:r w:rsidRPr="00C14E23">
              <w:br/>
            </w:r>
            <w:r w:rsidRPr="00C14E23">
              <w:br/>
              <w:t>The CCBHC supplements its core staff as necessary in order to adhere to program requirements 3 and 4 and individual treatment plans, through arrangements with and referrals to other providers.</w:t>
            </w:r>
          </w:p>
          <w:p w14:paraId="1529D272" w14:textId="77777777" w:rsidR="00FF0B86" w:rsidRPr="00C14E23" w:rsidRDefault="00FF0B86" w:rsidP="00C14E23"/>
          <w:p w14:paraId="1529D273" w14:textId="77777777" w:rsidR="00FF0B86" w:rsidRPr="00C14E23" w:rsidRDefault="00FF0B86" w:rsidP="00C14E23">
            <w:r w:rsidRPr="00C14E23">
              <w:t>Additional staff requirements include:</w:t>
            </w:r>
          </w:p>
          <w:p w14:paraId="1529D274" w14:textId="7CE31455" w:rsidR="00FF0B86" w:rsidRPr="00C14E23" w:rsidRDefault="00FF0B86" w:rsidP="00C14E23">
            <w:pPr>
              <w:pStyle w:val="ListParagraph"/>
              <w:numPr>
                <w:ilvl w:val="0"/>
                <w:numId w:val="28"/>
              </w:numPr>
            </w:pPr>
            <w:r w:rsidRPr="00C14E23">
              <w:t xml:space="preserve">Navigator position: Staff member with the time and ability to help individuals receiving services navigate the CCBHC process, barriers, and service offerings. The position must align with the services referenced above in Item 15. </w:t>
            </w:r>
          </w:p>
          <w:p w14:paraId="1529D275" w14:textId="77777777" w:rsidR="00FF0B86" w:rsidRPr="00C14E23" w:rsidRDefault="00FF0B86" w:rsidP="00C14E23"/>
          <w:p w14:paraId="1529D276" w14:textId="77777777" w:rsidR="00FF0B86" w:rsidRPr="00C14E23" w:rsidRDefault="00FF0B86" w:rsidP="00C14E23">
            <w:r w:rsidRPr="00C14E23">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telehealth/telemedicine, video conferencing, patient monitoring, asynchronous interventions, and other technologies, to the extent possible, to alleviate shortages, provided that these services are coordinated with other services delivered by the CCBHC. The CCBHC is not precluded by anything in this criterion from utilizing providers working towards licensure if they are working under the requisite supervision. </w:t>
            </w:r>
          </w:p>
        </w:tc>
        <w:tc>
          <w:tcPr>
            <w:tcW w:w="1263" w:type="dxa"/>
            <w:shd w:val="clear" w:color="auto" w:fill="auto"/>
            <w:tcMar>
              <w:top w:w="100" w:type="dxa"/>
              <w:left w:w="100" w:type="dxa"/>
              <w:bottom w:w="100" w:type="dxa"/>
              <w:right w:w="100" w:type="dxa"/>
            </w:tcMar>
          </w:tcPr>
          <w:sdt>
            <w:sdtPr>
              <w:rPr>
                <w:b/>
              </w:rPr>
              <w:id w:val="-1054700191"/>
              <w:lock w:val="sdtLocked"/>
              <w:placeholder>
                <w:docPart w:val="31058FB7D6C849D8B5B36FF59692F39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77" w14:textId="0BC9BE12" w:rsidR="00FF0B86" w:rsidRPr="00C14E23" w:rsidRDefault="000E4F82" w:rsidP="00C14E23">
                <w:r w:rsidRPr="00C14E23">
                  <w:rPr>
                    <w:b/>
                  </w:rPr>
                  <w:t>Yes</w:t>
                </w:r>
              </w:p>
            </w:sdtContent>
          </w:sdt>
        </w:tc>
        <w:tc>
          <w:tcPr>
            <w:tcW w:w="2064" w:type="dxa"/>
            <w:shd w:val="clear" w:color="auto" w:fill="auto"/>
            <w:tcMar>
              <w:top w:w="100" w:type="dxa"/>
              <w:left w:w="100" w:type="dxa"/>
              <w:bottom w:w="100" w:type="dxa"/>
              <w:right w:w="100" w:type="dxa"/>
            </w:tcMar>
          </w:tcPr>
          <w:p w14:paraId="1529D278" w14:textId="5C51FBDB" w:rsidR="00366F82" w:rsidRPr="00C14E23" w:rsidRDefault="00C14E23" w:rsidP="00C14E23">
            <w:pPr>
              <w:widowControl w:val="0"/>
              <w:pBdr>
                <w:top w:val="nil"/>
                <w:left w:val="nil"/>
                <w:bottom w:val="nil"/>
                <w:right w:val="nil"/>
                <w:between w:val="nil"/>
              </w:pBdr>
              <w:rPr>
                <w:bCs/>
              </w:rPr>
            </w:pPr>
            <w:r w:rsidRPr="00C14E23">
              <w:rPr>
                <w:b/>
                <w:bCs/>
              </w:rPr>
              <w:t>Yes</w:t>
            </w:r>
          </w:p>
        </w:tc>
      </w:tr>
      <w:tr w:rsidR="00C14E23" w:rsidRPr="00C14E23" w14:paraId="1529D28B" w14:textId="77777777" w:rsidTr="0004246F">
        <w:tc>
          <w:tcPr>
            <w:tcW w:w="1340" w:type="dxa"/>
            <w:shd w:val="clear" w:color="auto" w:fill="auto"/>
            <w:tcMar>
              <w:top w:w="100" w:type="dxa"/>
              <w:left w:w="100" w:type="dxa"/>
              <w:bottom w:w="100" w:type="dxa"/>
              <w:right w:w="100" w:type="dxa"/>
            </w:tcMar>
          </w:tcPr>
          <w:p w14:paraId="1529D27A" w14:textId="5E0BC037" w:rsidR="00FF0B86" w:rsidRPr="00C14E23" w:rsidRDefault="00FF0B86" w:rsidP="00C14E23">
            <w:pPr>
              <w:widowControl w:val="0"/>
              <w:pBdr>
                <w:top w:val="nil"/>
                <w:left w:val="nil"/>
                <w:bottom w:val="nil"/>
                <w:right w:val="nil"/>
                <w:between w:val="nil"/>
              </w:pBdr>
            </w:pPr>
            <w:r w:rsidRPr="00C14E23">
              <w:t>1.c.1</w:t>
            </w:r>
          </w:p>
        </w:tc>
        <w:tc>
          <w:tcPr>
            <w:tcW w:w="8283" w:type="dxa"/>
            <w:shd w:val="clear" w:color="auto" w:fill="auto"/>
            <w:tcMar>
              <w:top w:w="100" w:type="dxa"/>
              <w:left w:w="100" w:type="dxa"/>
              <w:bottom w:w="100" w:type="dxa"/>
              <w:right w:w="100" w:type="dxa"/>
            </w:tcMar>
          </w:tcPr>
          <w:p w14:paraId="1529D27B" w14:textId="73667807" w:rsidR="00FF0B86" w:rsidRPr="00C14E23" w:rsidRDefault="00FF0B86" w:rsidP="00C14E23">
            <w:r w:rsidRPr="00C14E23">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C14E23">
              <w:br/>
            </w:r>
          </w:p>
          <w:p w14:paraId="1529D27C" w14:textId="6D4EC74D" w:rsidR="00FF0B86" w:rsidRPr="00C14E23" w:rsidRDefault="00FF0B86" w:rsidP="00C14E23">
            <w:pPr>
              <w:numPr>
                <w:ilvl w:val="0"/>
                <w:numId w:val="12"/>
              </w:numPr>
              <w:pBdr>
                <w:top w:val="nil"/>
                <w:left w:val="nil"/>
                <w:bottom w:val="nil"/>
                <w:right w:val="nil"/>
                <w:between w:val="nil"/>
              </w:pBdr>
            </w:pPr>
            <w:r w:rsidRPr="00C14E23">
              <w:t>Evidence-based practices as defined by the State during demonstration</w:t>
            </w:r>
          </w:p>
          <w:p w14:paraId="1529D27D" w14:textId="77777777" w:rsidR="00FF0B86" w:rsidRPr="00C14E23" w:rsidRDefault="00FF0B86" w:rsidP="00C14E23">
            <w:pPr>
              <w:numPr>
                <w:ilvl w:val="0"/>
                <w:numId w:val="12"/>
              </w:numPr>
              <w:pBdr>
                <w:top w:val="nil"/>
                <w:left w:val="nil"/>
                <w:bottom w:val="nil"/>
                <w:right w:val="nil"/>
                <w:between w:val="nil"/>
              </w:pBdr>
            </w:pPr>
            <w:r w:rsidRPr="00C14E23">
              <w:t>Cultural competency and awareness (described below)</w:t>
            </w:r>
          </w:p>
          <w:p w14:paraId="1529D27E" w14:textId="77777777" w:rsidR="00FF0B86" w:rsidRPr="00C14E23" w:rsidRDefault="00FF0B86" w:rsidP="00C14E23">
            <w:pPr>
              <w:numPr>
                <w:ilvl w:val="0"/>
                <w:numId w:val="12"/>
              </w:numPr>
              <w:pBdr>
                <w:top w:val="nil"/>
                <w:left w:val="nil"/>
                <w:bottom w:val="nil"/>
                <w:right w:val="nil"/>
                <w:between w:val="nil"/>
              </w:pBdr>
            </w:pPr>
            <w:r w:rsidRPr="00C14E23">
              <w:t>Person-centered and family-centered, recovery-oriented planning and services</w:t>
            </w:r>
          </w:p>
          <w:p w14:paraId="1529D27F" w14:textId="77777777" w:rsidR="00FF0B86" w:rsidRPr="00C14E23" w:rsidRDefault="00FF0B86" w:rsidP="00C14E23">
            <w:pPr>
              <w:numPr>
                <w:ilvl w:val="0"/>
                <w:numId w:val="12"/>
              </w:numPr>
              <w:pBdr>
                <w:top w:val="nil"/>
                <w:left w:val="nil"/>
                <w:bottom w:val="nil"/>
                <w:right w:val="nil"/>
                <w:between w:val="nil"/>
              </w:pBdr>
            </w:pPr>
            <w:r w:rsidRPr="00C14E23">
              <w:t>Trauma-informed care</w:t>
            </w:r>
          </w:p>
          <w:p w14:paraId="1529D280" w14:textId="78A4C91A" w:rsidR="00FF0B86" w:rsidRPr="00C14E23" w:rsidRDefault="00FF0B86" w:rsidP="00C14E23">
            <w:pPr>
              <w:numPr>
                <w:ilvl w:val="0"/>
                <w:numId w:val="12"/>
              </w:numPr>
              <w:pBdr>
                <w:top w:val="nil"/>
                <w:left w:val="nil"/>
                <w:bottom w:val="nil"/>
                <w:right w:val="nil"/>
                <w:between w:val="nil"/>
              </w:pBdr>
            </w:pPr>
            <w:r w:rsidRPr="00C14E23">
              <w:t>The clinic’s policy and procedures for continuity of operations/disasters</w:t>
            </w:r>
          </w:p>
          <w:p w14:paraId="1529D281" w14:textId="77777777" w:rsidR="00FF0B86" w:rsidRPr="00C14E23" w:rsidRDefault="00FF0B86" w:rsidP="00C14E23">
            <w:pPr>
              <w:numPr>
                <w:ilvl w:val="0"/>
                <w:numId w:val="12"/>
              </w:numPr>
              <w:pBdr>
                <w:top w:val="nil"/>
                <w:left w:val="nil"/>
                <w:bottom w:val="nil"/>
                <w:right w:val="nil"/>
                <w:between w:val="nil"/>
              </w:pBdr>
            </w:pPr>
            <w:r w:rsidRPr="00C14E23">
              <w:t>The clinic’s policy and procedures for integration and coordination with primary care</w:t>
            </w:r>
          </w:p>
          <w:p w14:paraId="1529D282" w14:textId="0DA3D66D" w:rsidR="00FF0B86" w:rsidRPr="00C14E23" w:rsidRDefault="00FF0B86" w:rsidP="00C14E23">
            <w:pPr>
              <w:numPr>
                <w:ilvl w:val="0"/>
                <w:numId w:val="12"/>
              </w:numPr>
              <w:pBdr>
                <w:top w:val="nil"/>
                <w:left w:val="nil"/>
                <w:bottom w:val="nil"/>
                <w:right w:val="nil"/>
                <w:between w:val="nil"/>
              </w:pBdr>
            </w:pPr>
            <w:r w:rsidRPr="00C14E23">
              <w:t xml:space="preserve">Care for co-occurring mental health and substance use </w:t>
            </w:r>
            <w:r w:rsidR="00FC0B4F" w:rsidRPr="00C14E23">
              <w:t>disorders</w:t>
            </w:r>
          </w:p>
          <w:p w14:paraId="1529D283" w14:textId="77777777" w:rsidR="00FF0B86" w:rsidRPr="00C14E23" w:rsidRDefault="00FF0B86" w:rsidP="00C14E23">
            <w:pPr>
              <w:numPr>
                <w:ilvl w:val="0"/>
                <w:numId w:val="12"/>
              </w:numPr>
              <w:pBdr>
                <w:top w:val="nil"/>
                <w:left w:val="nil"/>
                <w:bottom w:val="nil"/>
                <w:right w:val="nil"/>
                <w:between w:val="nil"/>
              </w:pBdr>
            </w:pPr>
            <w:r w:rsidRPr="00C14E23">
              <w:t>Risk assessment (ex: suicide risk, homicidal risk, etc.)</w:t>
            </w:r>
          </w:p>
          <w:p w14:paraId="1529D284" w14:textId="77777777" w:rsidR="00FF0B86" w:rsidRPr="00C14E23" w:rsidRDefault="00FF0B86" w:rsidP="00C14E23">
            <w:pPr>
              <w:numPr>
                <w:ilvl w:val="0"/>
                <w:numId w:val="12"/>
              </w:numPr>
              <w:pBdr>
                <w:top w:val="nil"/>
                <w:left w:val="nil"/>
                <w:bottom w:val="nil"/>
                <w:right w:val="nil"/>
                <w:between w:val="nil"/>
              </w:pBdr>
            </w:pPr>
            <w:r w:rsidRPr="00C14E23">
              <w:t>Suicide and overdose prevention and response, suicide prevention EBPs, policies and procedures for responding after a suicide death, suicide risk assessment training</w:t>
            </w:r>
          </w:p>
          <w:p w14:paraId="1529D285" w14:textId="62720DB3" w:rsidR="00FF0B86" w:rsidRPr="00C14E23" w:rsidRDefault="00FF0B86" w:rsidP="00C14E23">
            <w:pPr>
              <w:numPr>
                <w:ilvl w:val="0"/>
                <w:numId w:val="12"/>
              </w:numPr>
              <w:pBdr>
                <w:top w:val="nil"/>
                <w:left w:val="nil"/>
                <w:bottom w:val="nil"/>
                <w:right w:val="nil"/>
                <w:between w:val="nil"/>
              </w:pBdr>
            </w:pPr>
            <w:r w:rsidRPr="00C14E23">
              <w:t>Safety planning training</w:t>
            </w:r>
          </w:p>
          <w:p w14:paraId="1969B678" w14:textId="77777777" w:rsidR="00FF0B86" w:rsidRPr="00C14E23" w:rsidRDefault="00FF0B86" w:rsidP="00C14E23">
            <w:pPr>
              <w:numPr>
                <w:ilvl w:val="0"/>
                <w:numId w:val="12"/>
              </w:numPr>
              <w:pBdr>
                <w:top w:val="nil"/>
                <w:left w:val="nil"/>
                <w:bottom w:val="nil"/>
                <w:right w:val="nil"/>
                <w:between w:val="nil"/>
              </w:pBdr>
            </w:pPr>
            <w:r w:rsidRPr="00C14E23">
              <w:t>The roles of family and other informal supports</w:t>
            </w:r>
          </w:p>
          <w:p w14:paraId="1529D286" w14:textId="499A71F8" w:rsidR="00FF0B86" w:rsidRPr="00C14E23" w:rsidRDefault="00FF0B86" w:rsidP="00C14E23">
            <w:pPr>
              <w:numPr>
                <w:ilvl w:val="0"/>
                <w:numId w:val="12"/>
              </w:numPr>
              <w:pBdr>
                <w:top w:val="nil"/>
                <w:left w:val="nil"/>
                <w:bottom w:val="nil"/>
                <w:right w:val="nil"/>
                <w:between w:val="nil"/>
              </w:pBdr>
            </w:pPr>
            <w:r w:rsidRPr="00C14E23">
              <w:t xml:space="preserve">The roles of Certified Peer Support Professionals </w:t>
            </w:r>
          </w:p>
          <w:p w14:paraId="39C60F9B" w14:textId="02C0361D" w:rsidR="00FF0B86" w:rsidRPr="00C14E23" w:rsidRDefault="00FF0B86" w:rsidP="00C14E23">
            <w:pPr>
              <w:numPr>
                <w:ilvl w:val="0"/>
                <w:numId w:val="12"/>
              </w:numPr>
              <w:pBdr>
                <w:top w:val="nil"/>
                <w:left w:val="nil"/>
                <w:bottom w:val="nil"/>
                <w:right w:val="nil"/>
                <w:between w:val="nil"/>
              </w:pBdr>
            </w:pPr>
            <w:r w:rsidRPr="00C14E23">
              <w:t>Confidentiality and privacy requirements</w:t>
            </w:r>
          </w:p>
          <w:p w14:paraId="1529D287" w14:textId="77777777" w:rsidR="00FF0B86" w:rsidRPr="00C14E23" w:rsidRDefault="00FF0B86" w:rsidP="00C14E23"/>
          <w:p w14:paraId="7FB55940" w14:textId="5116B370" w:rsidR="00FF0B86" w:rsidRPr="00C14E23" w:rsidRDefault="00BD1EDA" w:rsidP="00C14E23">
            <w:r w:rsidRPr="00C14E23">
              <w:t>Training</w:t>
            </w:r>
            <w:r w:rsidR="00FF0B86" w:rsidRPr="00C14E23">
              <w:t xml:space="preserve"> may be provided </w:t>
            </w:r>
            <w:r w:rsidR="00401567" w:rsidRPr="00C14E23">
              <w:t>online</w:t>
            </w:r>
            <w:r w:rsidR="00FF0B86" w:rsidRPr="00C14E23">
              <w:t>. Training logs must be kept and made available for QI auditing purposes.</w:t>
            </w:r>
            <w:r w:rsidR="00FF0B86" w:rsidRPr="00C14E23">
              <w:br/>
            </w:r>
            <w:r w:rsidR="00FF0B86" w:rsidRPr="00C14E23">
              <w:br/>
              <w:t>Training shall be aligned with the National Standards for Culturally and Linguistically Appropriate Services (CLAS) to advance health equity, improve quality of services, and eliminate disparities. To the extent active-duty military or veterans are being served, such training must also include information related to military culture. Examples of 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rsidR="00FF0B86" w:rsidRPr="00C14E23">
              <w:br/>
            </w:r>
          </w:p>
          <w:p w14:paraId="6708896E" w14:textId="77777777" w:rsidR="00FF0B86" w:rsidRPr="00C14E23" w:rsidRDefault="00FF0B86" w:rsidP="00C14E23">
            <w:r w:rsidRPr="00C14E23">
              <w:t>Cultural Awareness is the recognition of one’s own cultural influences and understanding how clients’ culture, beliefs, and values affect their perceptions, understanding of mental health, and their relationship with their service provider.</w:t>
            </w:r>
          </w:p>
          <w:p w14:paraId="1798232B" w14:textId="23482301" w:rsidR="00FF0B86" w:rsidRPr="00C14E23" w:rsidRDefault="00FF0B86" w:rsidP="00C14E23">
            <w:pPr>
              <w:rPr>
                <w:i/>
                <w:iCs/>
              </w:rPr>
            </w:pPr>
            <w:r w:rsidRPr="00C14E23">
              <w:t xml:space="preserve">To provide culturally responsive treatment services, counselors, other clinical staff, and organizations need to become aware of their own attitudes, beliefs, biases, and assumptions about others. Providers need to invest in gaining cultural knowledge of the populations that they serve and obtaining specific cultural knowledge as it relates to help-seeking, treatment, and recovery. This dimension also involves competence in clinical skills that ensure delivery of culturally appropriate treatment interventions. This language was inspired by </w:t>
            </w:r>
            <w:r w:rsidRPr="00C14E23">
              <w:rPr>
                <w:i/>
                <w:iCs/>
              </w:rPr>
              <w:t>TIP 59: Improving Cultural Competency Quick Guide for Clinicians (</w:t>
            </w:r>
            <w:hyperlink r:id="rId12" w:history="1">
              <w:r w:rsidRPr="00C14E23">
                <w:rPr>
                  <w:rStyle w:val="Hyperlink"/>
                  <w:i/>
                  <w:iCs/>
                  <w:color w:val="auto"/>
                </w:rPr>
                <w:t>https://store.samhsa.gov/sites/default/files/d7/priv/sma16-4931.pdf</w:t>
              </w:r>
            </w:hyperlink>
            <w:r w:rsidRPr="00C14E23">
              <w:rPr>
                <w:i/>
                <w:iCs/>
              </w:rPr>
              <w:t xml:space="preserve">). </w:t>
            </w:r>
          </w:p>
          <w:p w14:paraId="1529D288" w14:textId="187C9D90" w:rsidR="00FF0B86" w:rsidRPr="00C14E23" w:rsidRDefault="00FF0B86" w:rsidP="00C14E23">
            <w:r w:rsidRPr="00C14E23">
              <w:br/>
            </w:r>
            <w:r w:rsidRPr="00C14E23">
              <w:rPr>
                <w:i/>
                <w:iCs/>
              </w:rPr>
              <w:t xml:space="preserve">Note: See criteria 4.k relating to cultural competency requirements in services for veterans. </w:t>
            </w:r>
          </w:p>
        </w:tc>
        <w:tc>
          <w:tcPr>
            <w:tcW w:w="1263" w:type="dxa"/>
            <w:shd w:val="clear" w:color="auto" w:fill="auto"/>
            <w:tcMar>
              <w:top w:w="100" w:type="dxa"/>
              <w:left w:w="100" w:type="dxa"/>
              <w:bottom w:w="100" w:type="dxa"/>
              <w:right w:w="100" w:type="dxa"/>
            </w:tcMar>
          </w:tcPr>
          <w:p w14:paraId="51D40CE3" w14:textId="0B68D987" w:rsidR="00FF0B86" w:rsidRPr="00C14E23" w:rsidRDefault="00E801EA" w:rsidP="00C14E23">
            <w:pPr>
              <w:widowControl w:val="0"/>
              <w:pBdr>
                <w:top w:val="nil"/>
                <w:left w:val="nil"/>
                <w:bottom w:val="nil"/>
                <w:right w:val="nil"/>
                <w:between w:val="nil"/>
              </w:pBdr>
              <w:rPr>
                <w:b/>
              </w:rPr>
            </w:pPr>
            <w:r w:rsidRPr="00C14E23">
              <w:rPr>
                <w:b/>
              </w:rPr>
              <w:t>Yes</w:t>
            </w:r>
          </w:p>
          <w:p w14:paraId="32F356E9" w14:textId="77777777" w:rsidR="00D90180" w:rsidRPr="00C14E23" w:rsidRDefault="00D90180" w:rsidP="00C14E23"/>
          <w:p w14:paraId="6312CCBF" w14:textId="77777777" w:rsidR="00D90180" w:rsidRPr="00C14E23" w:rsidRDefault="00D90180" w:rsidP="00C14E23">
            <w:pPr>
              <w:rPr>
                <w:b/>
              </w:rPr>
            </w:pPr>
          </w:p>
          <w:p w14:paraId="1529D289" w14:textId="2EDA40ED" w:rsidR="00D90180" w:rsidRPr="00C14E23" w:rsidRDefault="00D90180" w:rsidP="00C14E23"/>
        </w:tc>
        <w:tc>
          <w:tcPr>
            <w:tcW w:w="2064" w:type="dxa"/>
            <w:shd w:val="clear" w:color="auto" w:fill="auto"/>
            <w:tcMar>
              <w:top w:w="100" w:type="dxa"/>
              <w:left w:w="100" w:type="dxa"/>
              <w:bottom w:w="100" w:type="dxa"/>
              <w:right w:w="100" w:type="dxa"/>
            </w:tcMar>
          </w:tcPr>
          <w:p w14:paraId="1529D28A" w14:textId="505B0CE2" w:rsidR="00D125EE" w:rsidRPr="00C14E23" w:rsidRDefault="00C14E23" w:rsidP="00C14E23">
            <w:pPr>
              <w:widowControl w:val="0"/>
              <w:pBdr>
                <w:top w:val="nil"/>
                <w:left w:val="nil"/>
                <w:bottom w:val="nil"/>
                <w:right w:val="nil"/>
                <w:between w:val="nil"/>
              </w:pBdr>
              <w:rPr>
                <w:bCs/>
              </w:rPr>
            </w:pPr>
            <w:r w:rsidRPr="00C14E23">
              <w:rPr>
                <w:b/>
                <w:bCs/>
              </w:rPr>
              <w:t>Yes</w:t>
            </w:r>
          </w:p>
        </w:tc>
      </w:tr>
      <w:tr w:rsidR="00C14E23" w:rsidRPr="00C14E23" w14:paraId="1529D290" w14:textId="77777777" w:rsidTr="0004246F">
        <w:tc>
          <w:tcPr>
            <w:tcW w:w="1340" w:type="dxa"/>
            <w:shd w:val="clear" w:color="auto" w:fill="auto"/>
            <w:tcMar>
              <w:top w:w="100" w:type="dxa"/>
              <w:left w:w="100" w:type="dxa"/>
              <w:bottom w:w="100" w:type="dxa"/>
              <w:right w:w="100" w:type="dxa"/>
            </w:tcMar>
          </w:tcPr>
          <w:p w14:paraId="1529D28C" w14:textId="77777777" w:rsidR="00FF0B86" w:rsidRPr="00C14E23" w:rsidRDefault="00FF0B86" w:rsidP="00C14E23">
            <w:pPr>
              <w:widowControl w:val="0"/>
              <w:pBdr>
                <w:top w:val="nil"/>
                <w:left w:val="nil"/>
                <w:bottom w:val="nil"/>
                <w:right w:val="nil"/>
                <w:between w:val="nil"/>
              </w:pBdr>
            </w:pPr>
            <w:r w:rsidRPr="00C14E23">
              <w:t>1.c.2</w:t>
            </w:r>
          </w:p>
        </w:tc>
        <w:tc>
          <w:tcPr>
            <w:tcW w:w="8283" w:type="dxa"/>
            <w:shd w:val="clear" w:color="auto" w:fill="auto"/>
            <w:tcMar>
              <w:top w:w="100" w:type="dxa"/>
              <w:left w:w="100" w:type="dxa"/>
              <w:bottom w:w="100" w:type="dxa"/>
              <w:right w:w="100" w:type="dxa"/>
            </w:tcMar>
          </w:tcPr>
          <w:p w14:paraId="1529D28D" w14:textId="77777777" w:rsidR="00FF0B86" w:rsidRPr="00C14E23" w:rsidRDefault="00FF0B86" w:rsidP="00C14E23">
            <w:r w:rsidRPr="00C14E23">
              <w:t>The CCBHC regularly assesses the skills and competence of each individual furnishing services and, as necessary, provides in-service training and education programs. The CCBHC has written policies and procedures describing its method(s) of assessing competency and maintains a written accounting of the in-service training provided for the duration of employment of each employee who has direct contact with people receiving services.</w:t>
            </w:r>
          </w:p>
        </w:tc>
        <w:tc>
          <w:tcPr>
            <w:tcW w:w="1263" w:type="dxa"/>
            <w:shd w:val="clear" w:color="auto" w:fill="auto"/>
            <w:tcMar>
              <w:top w:w="100" w:type="dxa"/>
              <w:left w:w="100" w:type="dxa"/>
              <w:bottom w:w="100" w:type="dxa"/>
              <w:right w:w="100" w:type="dxa"/>
            </w:tcMar>
          </w:tcPr>
          <w:sdt>
            <w:sdtPr>
              <w:rPr>
                <w:b/>
              </w:rPr>
              <w:id w:val="722328662"/>
              <w:lock w:val="sdtLocked"/>
              <w:placeholder>
                <w:docPart w:val="9377F0B4372D4FA09A5702D6851346C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8E" w14:textId="6EF058AD" w:rsidR="00FF0B86" w:rsidRPr="00C14E23" w:rsidRDefault="00FF0B86"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8F" w14:textId="02857FEE" w:rsidR="00FF0B86" w:rsidRPr="00C14E23" w:rsidRDefault="00C14E23" w:rsidP="00C14E23">
            <w:pPr>
              <w:widowControl w:val="0"/>
              <w:pBdr>
                <w:top w:val="nil"/>
                <w:left w:val="nil"/>
                <w:bottom w:val="nil"/>
                <w:right w:val="nil"/>
                <w:between w:val="nil"/>
              </w:pBdr>
              <w:rPr>
                <w:b/>
              </w:rPr>
            </w:pPr>
            <w:r w:rsidRPr="00C14E23">
              <w:rPr>
                <w:b/>
                <w:bCs/>
              </w:rPr>
              <w:t>Yes</w:t>
            </w:r>
          </w:p>
        </w:tc>
      </w:tr>
      <w:tr w:rsidR="00C14E23" w:rsidRPr="00C14E23" w14:paraId="1529D295" w14:textId="77777777" w:rsidTr="0004246F">
        <w:tc>
          <w:tcPr>
            <w:tcW w:w="1340" w:type="dxa"/>
            <w:shd w:val="clear" w:color="auto" w:fill="auto"/>
            <w:tcMar>
              <w:top w:w="100" w:type="dxa"/>
              <w:left w:w="100" w:type="dxa"/>
              <w:bottom w:w="100" w:type="dxa"/>
              <w:right w:w="100" w:type="dxa"/>
            </w:tcMar>
          </w:tcPr>
          <w:p w14:paraId="1529D291" w14:textId="61C27197" w:rsidR="00FF0B86" w:rsidRPr="00C14E23" w:rsidRDefault="003A4D35" w:rsidP="00C14E23">
            <w:pPr>
              <w:widowControl w:val="0"/>
              <w:pBdr>
                <w:top w:val="nil"/>
                <w:left w:val="nil"/>
                <w:bottom w:val="nil"/>
                <w:right w:val="nil"/>
                <w:between w:val="nil"/>
              </w:pBdr>
            </w:pPr>
            <w:r w:rsidRPr="00C14E23">
              <w:t>1.c.3</w:t>
            </w:r>
          </w:p>
        </w:tc>
        <w:tc>
          <w:tcPr>
            <w:tcW w:w="8283" w:type="dxa"/>
            <w:shd w:val="clear" w:color="auto" w:fill="auto"/>
            <w:tcMar>
              <w:top w:w="100" w:type="dxa"/>
              <w:left w:w="100" w:type="dxa"/>
              <w:bottom w:w="100" w:type="dxa"/>
              <w:right w:w="100" w:type="dxa"/>
            </w:tcMar>
          </w:tcPr>
          <w:p w14:paraId="1529D292" w14:textId="5E873A04" w:rsidR="00FF0B86" w:rsidRPr="00C14E23" w:rsidRDefault="00FF0B86" w:rsidP="00C14E23">
            <w:r w:rsidRPr="00C14E23">
              <w:t>The CCBHC documents in the staff personnel records that the training and demonstration of competency are successfully completed. CCBHCs are required to provide ongoing coaching and supervision to ensure initial and ongoing compliance with, or fidelity to, evidence-based, evidence-informed, and promising practices, as defined by the State during demonstration. Training logs, supervision and ongoing coaching schedules should be documented and described, as stated in the CCBHC continuous quality improvement (CQI) plan. Staff personnel records will be kept and made available for QI auditing purposes.</w:t>
            </w:r>
          </w:p>
        </w:tc>
        <w:tc>
          <w:tcPr>
            <w:tcW w:w="1263" w:type="dxa"/>
            <w:shd w:val="clear" w:color="auto" w:fill="auto"/>
            <w:tcMar>
              <w:top w:w="100" w:type="dxa"/>
              <w:left w:w="100" w:type="dxa"/>
              <w:bottom w:w="100" w:type="dxa"/>
              <w:right w:w="100" w:type="dxa"/>
            </w:tcMar>
          </w:tcPr>
          <w:sdt>
            <w:sdtPr>
              <w:rPr>
                <w:b/>
              </w:rPr>
              <w:id w:val="753556517"/>
              <w:lock w:val="sdtLocked"/>
              <w:placeholder>
                <w:docPart w:val="E78C1BFD04B04B41A6852B7EDDFB37B4"/>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93" w14:textId="798DEBF7" w:rsidR="00FF0B86" w:rsidRPr="00C14E23" w:rsidRDefault="00D47FD5"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94" w14:textId="62CA58B5" w:rsidR="00FF0B86" w:rsidRPr="00C14E23" w:rsidRDefault="00C14E23" w:rsidP="00C14E23">
            <w:pPr>
              <w:widowControl w:val="0"/>
              <w:pBdr>
                <w:top w:val="nil"/>
                <w:left w:val="nil"/>
                <w:bottom w:val="nil"/>
                <w:right w:val="nil"/>
                <w:between w:val="nil"/>
              </w:pBdr>
              <w:rPr>
                <w:b/>
              </w:rPr>
            </w:pPr>
            <w:r w:rsidRPr="00C14E23">
              <w:rPr>
                <w:b/>
                <w:bCs/>
              </w:rPr>
              <w:t>Yes</w:t>
            </w:r>
          </w:p>
        </w:tc>
      </w:tr>
      <w:tr w:rsidR="00C14E23" w:rsidRPr="00C14E23" w14:paraId="1529D29A" w14:textId="77777777" w:rsidTr="0004246F">
        <w:tc>
          <w:tcPr>
            <w:tcW w:w="1340" w:type="dxa"/>
            <w:shd w:val="clear" w:color="auto" w:fill="auto"/>
            <w:tcMar>
              <w:top w:w="100" w:type="dxa"/>
              <w:left w:w="100" w:type="dxa"/>
              <w:bottom w:w="100" w:type="dxa"/>
              <w:right w:w="100" w:type="dxa"/>
            </w:tcMar>
          </w:tcPr>
          <w:p w14:paraId="1529D296" w14:textId="77777777" w:rsidR="00FF0B86" w:rsidRPr="00C14E23" w:rsidRDefault="00FF0B86" w:rsidP="00C14E23">
            <w:pPr>
              <w:widowControl w:val="0"/>
              <w:pBdr>
                <w:top w:val="nil"/>
                <w:left w:val="nil"/>
                <w:bottom w:val="nil"/>
                <w:right w:val="nil"/>
                <w:between w:val="nil"/>
              </w:pBdr>
            </w:pPr>
            <w:r w:rsidRPr="00C14E23">
              <w:t>1.c.4</w:t>
            </w:r>
          </w:p>
        </w:tc>
        <w:tc>
          <w:tcPr>
            <w:tcW w:w="8283" w:type="dxa"/>
            <w:shd w:val="clear" w:color="auto" w:fill="auto"/>
            <w:tcMar>
              <w:top w:w="100" w:type="dxa"/>
              <w:left w:w="100" w:type="dxa"/>
              <w:bottom w:w="100" w:type="dxa"/>
              <w:right w:w="100" w:type="dxa"/>
            </w:tcMar>
          </w:tcPr>
          <w:p w14:paraId="1529D297" w14:textId="77777777" w:rsidR="00FF0B86" w:rsidRPr="00C14E23" w:rsidRDefault="00FF0B86" w:rsidP="00C14E23">
            <w:r w:rsidRPr="00C14E23">
              <w:t>Individuals providing staff training are qualified as evidenced by their education, training, and experience.</w:t>
            </w:r>
          </w:p>
        </w:tc>
        <w:tc>
          <w:tcPr>
            <w:tcW w:w="1263" w:type="dxa"/>
            <w:shd w:val="clear" w:color="auto" w:fill="auto"/>
            <w:tcMar>
              <w:top w:w="100" w:type="dxa"/>
              <w:left w:w="100" w:type="dxa"/>
              <w:bottom w:w="100" w:type="dxa"/>
              <w:right w:w="100" w:type="dxa"/>
            </w:tcMar>
          </w:tcPr>
          <w:sdt>
            <w:sdtPr>
              <w:rPr>
                <w:b/>
              </w:rPr>
              <w:id w:val="1583794290"/>
              <w:lock w:val="sdtLocked"/>
              <w:placeholder>
                <w:docPart w:val="9377F0B4372D4FA09A5702D6851346C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98" w14:textId="385BA771" w:rsidR="00FF0B86" w:rsidRPr="00C14E23" w:rsidRDefault="00FF0B86"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99" w14:textId="2D77990D" w:rsidR="00FF0B86" w:rsidRPr="00C14E23" w:rsidRDefault="00C14E23" w:rsidP="00C14E23">
            <w:pPr>
              <w:widowControl w:val="0"/>
              <w:pBdr>
                <w:top w:val="nil"/>
                <w:left w:val="nil"/>
                <w:bottom w:val="nil"/>
                <w:right w:val="nil"/>
                <w:between w:val="nil"/>
              </w:pBdr>
              <w:rPr>
                <w:bCs/>
              </w:rPr>
            </w:pPr>
            <w:r w:rsidRPr="00C14E23">
              <w:rPr>
                <w:b/>
                <w:bCs/>
              </w:rPr>
              <w:t xml:space="preserve"> Yes</w:t>
            </w:r>
          </w:p>
        </w:tc>
      </w:tr>
      <w:tr w:rsidR="00C14E23" w:rsidRPr="00C14E23" w14:paraId="1529D29F" w14:textId="77777777" w:rsidTr="0004246F">
        <w:tc>
          <w:tcPr>
            <w:tcW w:w="1340" w:type="dxa"/>
            <w:shd w:val="clear" w:color="auto" w:fill="auto"/>
            <w:tcMar>
              <w:top w:w="100" w:type="dxa"/>
              <w:left w:w="100" w:type="dxa"/>
              <w:bottom w:w="100" w:type="dxa"/>
              <w:right w:w="100" w:type="dxa"/>
            </w:tcMar>
          </w:tcPr>
          <w:p w14:paraId="1529D29B" w14:textId="2475A4AC" w:rsidR="00FF0B86" w:rsidRPr="00C14E23" w:rsidRDefault="00FF0B86" w:rsidP="00C14E23">
            <w:pPr>
              <w:widowControl w:val="0"/>
              <w:pBdr>
                <w:top w:val="nil"/>
                <w:left w:val="nil"/>
                <w:bottom w:val="nil"/>
                <w:right w:val="nil"/>
                <w:between w:val="nil"/>
              </w:pBdr>
            </w:pPr>
            <w:r w:rsidRPr="00C14E23">
              <w:t>1.d.1</w:t>
            </w:r>
          </w:p>
        </w:tc>
        <w:tc>
          <w:tcPr>
            <w:tcW w:w="8283" w:type="dxa"/>
            <w:shd w:val="clear" w:color="auto" w:fill="auto"/>
            <w:tcMar>
              <w:top w:w="100" w:type="dxa"/>
              <w:left w:w="100" w:type="dxa"/>
              <w:bottom w:w="100" w:type="dxa"/>
              <w:right w:w="100" w:type="dxa"/>
            </w:tcMar>
          </w:tcPr>
          <w:p w14:paraId="1529D29C" w14:textId="1365E2AE" w:rsidR="00FF0B86" w:rsidRPr="00C14E23" w:rsidRDefault="00FF0B86" w:rsidP="00C14E23">
            <w:r w:rsidRPr="00C14E23">
              <w:t>The CCBHC takes reasonable steps to provide meaningful access to services, such as language assistance, for those with Limited English Proficiency (LEP) and/or language-based disabilities. The CCBHC is required to provide meaningful access to language services if a need for such services is addressed in the Needs Assessment. The State recommends utilizing the Office of Healthy Opportunity's manual for language access for LEP.</w:t>
            </w:r>
          </w:p>
        </w:tc>
        <w:tc>
          <w:tcPr>
            <w:tcW w:w="1263" w:type="dxa"/>
            <w:shd w:val="clear" w:color="auto" w:fill="auto"/>
            <w:tcMar>
              <w:top w:w="100" w:type="dxa"/>
              <w:left w:w="100" w:type="dxa"/>
              <w:bottom w:w="100" w:type="dxa"/>
              <w:right w:w="100" w:type="dxa"/>
            </w:tcMar>
          </w:tcPr>
          <w:sdt>
            <w:sdtPr>
              <w:rPr>
                <w:b/>
              </w:rPr>
              <w:id w:val="-1571411940"/>
              <w:lock w:val="sdtLocked"/>
              <w:placeholder>
                <w:docPart w:val="54DA9A44C5DD4C7F86523273686EDF46"/>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9D" w14:textId="3E44AD3E" w:rsidR="00FF0B86" w:rsidRPr="00C14E23" w:rsidRDefault="008C12FE"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9E" w14:textId="6D3484D9" w:rsidR="00FF0B86" w:rsidRPr="00C14E23" w:rsidRDefault="00C14E23" w:rsidP="00C14E23">
            <w:pPr>
              <w:widowControl w:val="0"/>
              <w:pBdr>
                <w:top w:val="nil"/>
                <w:left w:val="nil"/>
                <w:bottom w:val="nil"/>
                <w:right w:val="nil"/>
                <w:between w:val="nil"/>
              </w:pBdr>
              <w:rPr>
                <w:bCs/>
              </w:rPr>
            </w:pPr>
            <w:r w:rsidRPr="00C14E23">
              <w:rPr>
                <w:b/>
                <w:bCs/>
              </w:rPr>
              <w:t>Yes</w:t>
            </w:r>
          </w:p>
        </w:tc>
      </w:tr>
      <w:tr w:rsidR="00C14E23" w:rsidRPr="00C14E23" w14:paraId="1529D2A4" w14:textId="77777777" w:rsidTr="0004246F">
        <w:tc>
          <w:tcPr>
            <w:tcW w:w="1340" w:type="dxa"/>
            <w:shd w:val="clear" w:color="auto" w:fill="auto"/>
            <w:tcMar>
              <w:top w:w="100" w:type="dxa"/>
              <w:left w:w="100" w:type="dxa"/>
              <w:bottom w:w="100" w:type="dxa"/>
              <w:right w:w="100" w:type="dxa"/>
            </w:tcMar>
          </w:tcPr>
          <w:p w14:paraId="1529D2A0" w14:textId="06166BAB" w:rsidR="00FF0B86" w:rsidRPr="00C14E23" w:rsidRDefault="00FF0B86" w:rsidP="00C14E23">
            <w:pPr>
              <w:widowControl w:val="0"/>
              <w:pBdr>
                <w:top w:val="nil"/>
                <w:left w:val="nil"/>
                <w:bottom w:val="nil"/>
                <w:right w:val="nil"/>
                <w:between w:val="nil"/>
              </w:pBdr>
            </w:pPr>
            <w:r w:rsidRPr="00C14E23">
              <w:t>1.d.2</w:t>
            </w:r>
          </w:p>
        </w:tc>
        <w:tc>
          <w:tcPr>
            <w:tcW w:w="8283" w:type="dxa"/>
            <w:shd w:val="clear" w:color="auto" w:fill="auto"/>
            <w:tcMar>
              <w:top w:w="100" w:type="dxa"/>
              <w:left w:w="100" w:type="dxa"/>
              <w:bottom w:w="100" w:type="dxa"/>
              <w:right w:w="100" w:type="dxa"/>
            </w:tcMar>
          </w:tcPr>
          <w:p w14:paraId="1529D2A1" w14:textId="2BDC9359" w:rsidR="00FF0B86" w:rsidRPr="00C14E23" w:rsidRDefault="00FF0B86" w:rsidP="00C14E23">
            <w:r w:rsidRPr="00C14E23">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C14E23">
              <w:br/>
            </w:r>
            <w:r w:rsidRPr="00C14E23">
              <w:br/>
              <w:t xml:space="preserve">The CCBHC is required to have written vital documents for each eligible LEP language group as identified by and in alignment with a State-approved accreditation body. </w:t>
            </w:r>
          </w:p>
        </w:tc>
        <w:tc>
          <w:tcPr>
            <w:tcW w:w="1263" w:type="dxa"/>
            <w:shd w:val="clear" w:color="auto" w:fill="auto"/>
            <w:tcMar>
              <w:top w:w="100" w:type="dxa"/>
              <w:left w:w="100" w:type="dxa"/>
              <w:bottom w:w="100" w:type="dxa"/>
              <w:right w:w="100" w:type="dxa"/>
            </w:tcMar>
          </w:tcPr>
          <w:sdt>
            <w:sdtPr>
              <w:rPr>
                <w:b/>
              </w:rPr>
              <w:id w:val="-1660231009"/>
              <w:lock w:val="sdtLocked"/>
              <w:placeholder>
                <w:docPart w:val="2F0AE903DC334E1386DBB2FD808034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A2" w14:textId="16E2A70F" w:rsidR="00FF0B86" w:rsidRPr="00C14E23" w:rsidRDefault="008C0CB1" w:rsidP="00C14E23">
                <w:pPr>
                  <w:widowControl w:val="0"/>
                  <w:pBdr>
                    <w:top w:val="nil"/>
                    <w:left w:val="nil"/>
                    <w:bottom w:val="nil"/>
                    <w:right w:val="nil"/>
                    <w:between w:val="nil"/>
                  </w:pBdr>
                  <w:rPr>
                    <w:b/>
                  </w:rPr>
                </w:pPr>
                <w:r w:rsidRPr="00C14E23">
                  <w:rPr>
                    <w:b/>
                  </w:rPr>
                  <w:t>No</w:t>
                </w:r>
              </w:p>
            </w:sdtContent>
          </w:sdt>
        </w:tc>
        <w:tc>
          <w:tcPr>
            <w:tcW w:w="2064" w:type="dxa"/>
            <w:shd w:val="clear" w:color="auto" w:fill="auto"/>
            <w:tcMar>
              <w:top w:w="100" w:type="dxa"/>
              <w:left w:w="100" w:type="dxa"/>
              <w:bottom w:w="100" w:type="dxa"/>
              <w:right w:w="100" w:type="dxa"/>
            </w:tcMar>
          </w:tcPr>
          <w:p w14:paraId="1529D2A3" w14:textId="262B17A0" w:rsidR="00FF0B86" w:rsidRPr="00C14E23" w:rsidRDefault="00C14E23" w:rsidP="00C14E23">
            <w:pPr>
              <w:widowControl w:val="0"/>
              <w:pBdr>
                <w:top w:val="nil"/>
                <w:left w:val="nil"/>
                <w:bottom w:val="nil"/>
                <w:right w:val="nil"/>
                <w:between w:val="nil"/>
              </w:pBdr>
              <w:rPr>
                <w:bCs/>
              </w:rPr>
            </w:pPr>
            <w:r w:rsidRPr="00C14E23">
              <w:rPr>
                <w:b/>
                <w:bCs/>
              </w:rPr>
              <w:t>Yes</w:t>
            </w:r>
          </w:p>
        </w:tc>
      </w:tr>
      <w:tr w:rsidR="00C14E23" w:rsidRPr="00C14E23" w14:paraId="1529D2A9" w14:textId="77777777" w:rsidTr="0004246F">
        <w:tc>
          <w:tcPr>
            <w:tcW w:w="1340" w:type="dxa"/>
            <w:shd w:val="clear" w:color="auto" w:fill="auto"/>
            <w:tcMar>
              <w:top w:w="100" w:type="dxa"/>
              <w:left w:w="100" w:type="dxa"/>
              <w:bottom w:w="100" w:type="dxa"/>
              <w:right w:w="100" w:type="dxa"/>
            </w:tcMar>
          </w:tcPr>
          <w:p w14:paraId="1529D2A5" w14:textId="77777777" w:rsidR="00FF0B86" w:rsidRPr="00C14E23" w:rsidRDefault="00FF0B86" w:rsidP="00C14E23">
            <w:pPr>
              <w:widowControl w:val="0"/>
              <w:pBdr>
                <w:top w:val="nil"/>
                <w:left w:val="nil"/>
                <w:bottom w:val="nil"/>
                <w:right w:val="nil"/>
                <w:between w:val="nil"/>
              </w:pBdr>
            </w:pPr>
            <w:r w:rsidRPr="00C14E23">
              <w:t>1.d.3</w:t>
            </w:r>
          </w:p>
        </w:tc>
        <w:tc>
          <w:tcPr>
            <w:tcW w:w="8283" w:type="dxa"/>
            <w:shd w:val="clear" w:color="auto" w:fill="auto"/>
            <w:tcMar>
              <w:top w:w="100" w:type="dxa"/>
              <w:left w:w="100" w:type="dxa"/>
              <w:bottom w:w="100" w:type="dxa"/>
              <w:right w:w="100" w:type="dxa"/>
            </w:tcMar>
          </w:tcPr>
          <w:p w14:paraId="1529D2A6" w14:textId="77777777" w:rsidR="00FF0B86" w:rsidRPr="00C14E23" w:rsidRDefault="00FF0B86" w:rsidP="00C14E23">
            <w:r w:rsidRPr="00C14E23">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263" w:type="dxa"/>
            <w:shd w:val="clear" w:color="auto" w:fill="auto"/>
            <w:tcMar>
              <w:top w:w="100" w:type="dxa"/>
              <w:left w:w="100" w:type="dxa"/>
              <w:bottom w:w="100" w:type="dxa"/>
              <w:right w:w="100" w:type="dxa"/>
            </w:tcMar>
          </w:tcPr>
          <w:sdt>
            <w:sdtPr>
              <w:rPr>
                <w:b/>
              </w:rPr>
              <w:id w:val="881515681"/>
              <w:lock w:val="sdtLocked"/>
              <w:placeholder>
                <w:docPart w:val="9377F0B4372D4FA09A5702D6851346C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A7" w14:textId="3D5252F5" w:rsidR="00FF0B86" w:rsidRPr="00C14E23" w:rsidRDefault="00FF0B86" w:rsidP="00C14E23">
                <w:pPr>
                  <w:widowControl w:val="0"/>
                  <w:pBdr>
                    <w:top w:val="nil"/>
                    <w:left w:val="nil"/>
                    <w:bottom w:val="nil"/>
                    <w:right w:val="nil"/>
                    <w:between w:val="nil"/>
                  </w:pBdr>
                  <w:rPr>
                    <w:b/>
                  </w:rPr>
                </w:pPr>
                <w:r w:rsidRPr="00C14E23">
                  <w:rPr>
                    <w:b/>
                  </w:rPr>
                  <w:t>Yes</w:t>
                </w:r>
              </w:p>
            </w:sdtContent>
          </w:sdt>
        </w:tc>
        <w:tc>
          <w:tcPr>
            <w:tcW w:w="2064" w:type="dxa"/>
            <w:shd w:val="clear" w:color="auto" w:fill="auto"/>
            <w:tcMar>
              <w:top w:w="100" w:type="dxa"/>
              <w:left w:w="100" w:type="dxa"/>
              <w:bottom w:w="100" w:type="dxa"/>
              <w:right w:w="100" w:type="dxa"/>
            </w:tcMar>
          </w:tcPr>
          <w:p w14:paraId="1529D2A8" w14:textId="118BDCB2" w:rsidR="00FF0B86" w:rsidRPr="00C14E23" w:rsidRDefault="00C14E23" w:rsidP="00C14E23">
            <w:pPr>
              <w:widowControl w:val="0"/>
              <w:pBdr>
                <w:top w:val="nil"/>
                <w:left w:val="nil"/>
                <w:bottom w:val="nil"/>
                <w:right w:val="nil"/>
                <w:between w:val="nil"/>
              </w:pBdr>
              <w:rPr>
                <w:b/>
              </w:rPr>
            </w:pPr>
            <w:r w:rsidRPr="00C14E23">
              <w:rPr>
                <w:b/>
                <w:bCs/>
              </w:rPr>
              <w:t>Yes</w:t>
            </w:r>
          </w:p>
        </w:tc>
      </w:tr>
      <w:tr w:rsidR="00C14E23" w:rsidRPr="00C14E23" w14:paraId="1529D2AE" w14:textId="77777777" w:rsidTr="0004246F">
        <w:tc>
          <w:tcPr>
            <w:tcW w:w="1340" w:type="dxa"/>
            <w:shd w:val="clear" w:color="auto" w:fill="auto"/>
            <w:tcMar>
              <w:top w:w="100" w:type="dxa"/>
              <w:left w:w="100" w:type="dxa"/>
              <w:bottom w:w="100" w:type="dxa"/>
              <w:right w:w="100" w:type="dxa"/>
            </w:tcMar>
          </w:tcPr>
          <w:p w14:paraId="1529D2AA" w14:textId="061FACFE" w:rsidR="00FF0B86" w:rsidRPr="00C14E23" w:rsidRDefault="00FF0B86" w:rsidP="00C14E23">
            <w:pPr>
              <w:widowControl w:val="0"/>
              <w:pBdr>
                <w:top w:val="nil"/>
                <w:left w:val="nil"/>
                <w:bottom w:val="nil"/>
                <w:right w:val="nil"/>
                <w:between w:val="nil"/>
              </w:pBdr>
            </w:pPr>
            <w:r w:rsidRPr="00C14E23">
              <w:t>1.d.4</w:t>
            </w:r>
          </w:p>
        </w:tc>
        <w:tc>
          <w:tcPr>
            <w:tcW w:w="8283" w:type="dxa"/>
            <w:shd w:val="clear" w:color="auto" w:fill="auto"/>
            <w:tcMar>
              <w:top w:w="100" w:type="dxa"/>
              <w:left w:w="100" w:type="dxa"/>
              <w:bottom w:w="100" w:type="dxa"/>
              <w:right w:w="100" w:type="dxa"/>
            </w:tcMar>
          </w:tcPr>
          <w:p w14:paraId="1529D2AB" w14:textId="7F8ABAD0" w:rsidR="00FF0B86" w:rsidRPr="00C14E23" w:rsidRDefault="00FF0B86" w:rsidP="00C14E23">
            <w:r w:rsidRPr="00C14E23">
              <w:t xml:space="preserve">Documents or information vital to the ability of a person receiving services to access CCBHC services (e.g., registration forms, sliding scale fee discount schedule, after-hours coverage, signage) are available online and in paper format, 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263" w:type="dxa"/>
            <w:shd w:val="clear" w:color="auto" w:fill="auto"/>
            <w:tcMar>
              <w:top w:w="100" w:type="dxa"/>
              <w:left w:w="100" w:type="dxa"/>
              <w:bottom w:w="100" w:type="dxa"/>
              <w:right w:w="100" w:type="dxa"/>
            </w:tcMar>
          </w:tcPr>
          <w:sdt>
            <w:sdtPr>
              <w:rPr>
                <w:b/>
              </w:rPr>
              <w:id w:val="1158042588"/>
              <w:lock w:val="sdtLocked"/>
              <w:placeholder>
                <w:docPart w:val="9377F0B4372D4FA09A5702D6851346C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AC" w14:textId="1DE98441" w:rsidR="00FF0B86" w:rsidRPr="00C14E23" w:rsidRDefault="00FF0B86" w:rsidP="00C14E23">
                <w:pPr>
                  <w:widowControl w:val="0"/>
                  <w:pBdr>
                    <w:top w:val="nil"/>
                    <w:left w:val="nil"/>
                    <w:bottom w:val="nil"/>
                    <w:right w:val="nil"/>
                    <w:between w:val="nil"/>
                  </w:pBdr>
                  <w:rPr>
                    <w:b/>
                  </w:rPr>
                </w:pPr>
                <w:r w:rsidRPr="00C14E23">
                  <w:rPr>
                    <w:b/>
                  </w:rPr>
                  <w:t>No</w:t>
                </w:r>
              </w:p>
            </w:sdtContent>
          </w:sdt>
        </w:tc>
        <w:tc>
          <w:tcPr>
            <w:tcW w:w="2064" w:type="dxa"/>
            <w:shd w:val="clear" w:color="auto" w:fill="auto"/>
            <w:tcMar>
              <w:top w:w="100" w:type="dxa"/>
              <w:left w:w="100" w:type="dxa"/>
              <w:bottom w:w="100" w:type="dxa"/>
              <w:right w:w="100" w:type="dxa"/>
            </w:tcMar>
          </w:tcPr>
          <w:p w14:paraId="1529D2AD" w14:textId="2108F4C0" w:rsidR="00FF0B86" w:rsidRPr="00C14E23" w:rsidRDefault="00C14E23" w:rsidP="00C14E23">
            <w:pPr>
              <w:tabs>
                <w:tab w:val="left" w:pos="1080"/>
              </w:tabs>
            </w:pPr>
            <w:r w:rsidRPr="00C14E23">
              <w:rPr>
                <w:b/>
                <w:bCs/>
              </w:rPr>
              <w:t>Yes</w:t>
            </w:r>
          </w:p>
        </w:tc>
      </w:tr>
      <w:tr w:rsidR="00C14E23" w:rsidRPr="00C14E23" w14:paraId="5DF93620" w14:textId="77777777" w:rsidTr="0004246F">
        <w:trPr>
          <w:trHeight w:val="300"/>
        </w:trPr>
        <w:tc>
          <w:tcPr>
            <w:tcW w:w="1340" w:type="dxa"/>
            <w:shd w:val="clear" w:color="auto" w:fill="auto"/>
            <w:tcMar>
              <w:top w:w="100" w:type="dxa"/>
              <w:left w:w="100" w:type="dxa"/>
              <w:bottom w:w="100" w:type="dxa"/>
              <w:right w:w="100" w:type="dxa"/>
            </w:tcMar>
          </w:tcPr>
          <w:p w14:paraId="360D2819" w14:textId="3E40F46E" w:rsidR="001B337B" w:rsidRPr="00C14E23" w:rsidRDefault="001B337B" w:rsidP="00C14E23">
            <w:pPr>
              <w:widowControl w:val="0"/>
              <w:pBdr>
                <w:top w:val="nil"/>
                <w:left w:val="nil"/>
                <w:bottom w:val="nil"/>
                <w:right w:val="nil"/>
                <w:between w:val="nil"/>
              </w:pBdr>
              <w:rPr>
                <w:b/>
                <w:bCs/>
                <w:sz w:val="20"/>
                <w:szCs w:val="20"/>
              </w:rPr>
            </w:pPr>
            <w:r w:rsidRPr="00C14E23">
              <w:t>1.d.5</w:t>
            </w:r>
          </w:p>
        </w:tc>
        <w:tc>
          <w:tcPr>
            <w:tcW w:w="8283" w:type="dxa"/>
            <w:shd w:val="clear" w:color="auto" w:fill="auto"/>
          </w:tcPr>
          <w:p w14:paraId="31C81DDA" w14:textId="16BBD6AA" w:rsidR="001B337B" w:rsidRPr="00C14E23" w:rsidRDefault="001B337B" w:rsidP="00C14E23">
            <w:pPr>
              <w:widowControl w:val="0"/>
              <w:pBdr>
                <w:top w:val="nil"/>
                <w:left w:val="nil"/>
                <w:bottom w:val="nil"/>
                <w:right w:val="nil"/>
                <w:between w:val="nil"/>
              </w:pBdr>
              <w:rPr>
                <w:b/>
                <w:bCs/>
                <w:sz w:val="20"/>
                <w:szCs w:val="20"/>
              </w:rPr>
            </w:pPr>
            <w:r w:rsidRPr="00C14E23">
              <w:t>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(Pub. L. No. 104-191, 110 Stat. 1936 (1996)), 42 CFR Part 2, and other federal and state laws, including patient privacy requirements specific to the care of minors. The CCBHC is required to upload all policies at certification to DMHA’s identified location.</w:t>
            </w:r>
          </w:p>
        </w:tc>
        <w:tc>
          <w:tcPr>
            <w:tcW w:w="1263" w:type="dxa"/>
            <w:shd w:val="clear" w:color="auto" w:fill="auto"/>
          </w:tcPr>
          <w:sdt>
            <w:sdtPr>
              <w:rPr>
                <w:b/>
              </w:rPr>
              <w:id w:val="-1866206293"/>
              <w:placeholder>
                <w:docPart w:val="8665FA17515C4D3EBF21A56113BF9D5F"/>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652DF4B5" w14:textId="2D4C3D6B" w:rsidR="001B337B" w:rsidRPr="00C14E23" w:rsidRDefault="001B337B" w:rsidP="00C14E23">
                <w:pPr>
                  <w:widowControl w:val="0"/>
                  <w:pBdr>
                    <w:top w:val="nil"/>
                    <w:left w:val="nil"/>
                    <w:bottom w:val="nil"/>
                    <w:right w:val="nil"/>
                    <w:between w:val="nil"/>
                  </w:pBdr>
                  <w:rPr>
                    <w:b/>
                    <w:bCs/>
                    <w:sz w:val="20"/>
                    <w:szCs w:val="20"/>
                  </w:rPr>
                </w:pPr>
                <w:r w:rsidRPr="00C14E23">
                  <w:rPr>
                    <w:b/>
                  </w:rPr>
                  <w:t>Yes</w:t>
                </w:r>
              </w:p>
            </w:sdtContent>
          </w:sdt>
        </w:tc>
        <w:tc>
          <w:tcPr>
            <w:tcW w:w="2064" w:type="dxa"/>
            <w:shd w:val="clear" w:color="auto" w:fill="auto"/>
          </w:tcPr>
          <w:p w14:paraId="2AC8372B" w14:textId="41D51DF6" w:rsidR="001B337B" w:rsidRPr="00C14E23" w:rsidRDefault="00C14E23" w:rsidP="00C14E23">
            <w:pPr>
              <w:widowControl w:val="0"/>
              <w:pBdr>
                <w:top w:val="nil"/>
                <w:left w:val="nil"/>
                <w:bottom w:val="nil"/>
                <w:right w:val="nil"/>
                <w:between w:val="nil"/>
              </w:pBdr>
              <w:rPr>
                <w:b/>
                <w:bCs/>
                <w:sz w:val="20"/>
                <w:szCs w:val="20"/>
              </w:rPr>
            </w:pPr>
            <w:r w:rsidRPr="00C14E23">
              <w:rPr>
                <w:b/>
                <w:bCs/>
              </w:rPr>
              <w:t>Yes</w:t>
            </w:r>
          </w:p>
        </w:tc>
      </w:tr>
    </w:tbl>
    <w:p w14:paraId="1529D2B4" w14:textId="77777777" w:rsidR="00077324" w:rsidRPr="00C14E23" w:rsidRDefault="00077324" w:rsidP="00C14E23">
      <w:pPr>
        <w:rPr>
          <w:i/>
        </w:rPr>
      </w:pPr>
    </w:p>
    <w:p w14:paraId="1529D2B5" w14:textId="59F2C406" w:rsidR="00077324" w:rsidRPr="00C14E23" w:rsidRDefault="00FB5034" w:rsidP="00C14E23">
      <w:pPr>
        <w:rPr>
          <w:b/>
        </w:rPr>
      </w:pPr>
      <w:bookmarkStart w:id="4" w:name="_heading=h.30j0zll" w:colFirst="0" w:colLast="0"/>
      <w:bookmarkEnd w:id="4"/>
      <w:r w:rsidRPr="00C14E23">
        <w:rPr>
          <w:b/>
        </w:rPr>
        <w:t>Program Requirement 1: General Staffing Requirements Narrative</w:t>
      </w:r>
      <w:r w:rsidR="00386328" w:rsidRPr="00C14E23">
        <w:rPr>
          <w:b/>
        </w:rPr>
        <w:t xml:space="preserve"> </w:t>
      </w:r>
    </w:p>
    <w:p w14:paraId="1529D2B6" w14:textId="77777777" w:rsidR="00077324" w:rsidRPr="00C14E23" w:rsidRDefault="00077324" w:rsidP="00C14E23"/>
    <w:p w14:paraId="1529D2B7" w14:textId="77777777" w:rsidR="00077324" w:rsidRPr="00C14E23" w:rsidRDefault="00FB5034" w:rsidP="00C14E23">
      <w:r w:rsidRPr="00C14E23">
        <w:t>Please provide a narrative explaining your current ability to meet the Certification Criteria in Program Requirement 1. For each criterion, please address:</w:t>
      </w:r>
    </w:p>
    <w:p w14:paraId="1529D2B8" w14:textId="1B8A3762" w:rsidR="00077324" w:rsidRPr="00C14E23" w:rsidRDefault="00FB5034" w:rsidP="00323C39">
      <w:pPr>
        <w:pStyle w:val="ListParagraph"/>
        <w:numPr>
          <w:ilvl w:val="0"/>
          <w:numId w:val="29"/>
        </w:numPr>
      </w:pPr>
      <w:r w:rsidRPr="00C14E23">
        <w:t xml:space="preserve">If you currently meet the criterion, how are you doing so? </w:t>
      </w:r>
    </w:p>
    <w:p w14:paraId="1529D2B9" w14:textId="77777777" w:rsidR="00077324" w:rsidRPr="00C14E23" w:rsidRDefault="00FB5034" w:rsidP="00323C39">
      <w:pPr>
        <w:numPr>
          <w:ilvl w:val="0"/>
          <w:numId w:val="29"/>
        </w:numPr>
      </w:pPr>
      <w:r w:rsidRPr="00C14E23">
        <w:t>If you are not currently able to meet the criterion, what would you need to do to meet the criterion by the anticipated Demonstration Program start date (7/1/24)? What type of support would you need?</w:t>
      </w:r>
    </w:p>
    <w:p w14:paraId="1529D2BA" w14:textId="77777777" w:rsidR="00077324" w:rsidRPr="00C14E23" w:rsidRDefault="00FB5034" w:rsidP="00323C39">
      <w:pPr>
        <w:numPr>
          <w:ilvl w:val="0"/>
          <w:numId w:val="29"/>
        </w:numPr>
      </w:pPr>
      <w:r w:rsidRPr="00C14E23">
        <w:t>If you are exceeding the criterion requirements, what are you doing?</w:t>
      </w:r>
    </w:p>
    <w:p w14:paraId="1529D2BB" w14:textId="77777777" w:rsidR="00077324" w:rsidRPr="00C14E23" w:rsidRDefault="00077324" w:rsidP="00C14E23">
      <w:pPr>
        <w:rPr>
          <w:rFonts w:eastAsia="Times New Roman"/>
          <w:b/>
          <w:sz w:val="24"/>
          <w:szCs w:val="24"/>
        </w:rPr>
      </w:pPr>
    </w:p>
    <w:tbl>
      <w:tblPr>
        <w:tblStyle w:val="9"/>
        <w:tblW w:w="1299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2990"/>
      </w:tblGrid>
      <w:tr w:rsidR="00C14E23" w:rsidRPr="00C14E23" w14:paraId="26FFE36E" w14:textId="77777777" w:rsidTr="0004246F">
        <w:trPr>
          <w:trHeight w:val="3770"/>
        </w:trPr>
        <w:tc>
          <w:tcPr>
            <w:tcW w:w="12990" w:type="dxa"/>
            <w:shd w:val="clear" w:color="auto" w:fill="FFFF99"/>
          </w:tcPr>
          <w:p w14:paraId="21CE5673" w14:textId="317EE58A" w:rsidR="001D4D08" w:rsidRPr="00C14E23" w:rsidRDefault="53391B89" w:rsidP="0C5A2729">
            <w:pPr>
              <w:rPr>
                <w:rFonts w:ascii="Arial" w:hAnsi="Arial" w:cs="Arial"/>
                <w:b/>
                <w:bCs/>
                <w:sz w:val="22"/>
                <w:szCs w:val="22"/>
              </w:rPr>
            </w:pPr>
            <w:r w:rsidRPr="0C5A2729">
              <w:rPr>
                <w:rFonts w:ascii="Arial" w:hAnsi="Arial" w:cs="Arial"/>
                <w:sz w:val="22"/>
                <w:szCs w:val="22"/>
              </w:rPr>
              <w:t>1.a.1</w:t>
            </w:r>
          </w:p>
          <w:p w14:paraId="7160033D" w14:textId="03BDCA28" w:rsidR="001D4D08" w:rsidRPr="00C14E23" w:rsidRDefault="53391B89" w:rsidP="0C5A2729">
            <w:pPr>
              <w:pStyle w:val="ListParagraph"/>
              <w:ind w:left="340"/>
              <w:rPr>
                <w:rFonts w:ascii="Arial" w:hAnsi="Arial" w:cs="Arial"/>
                <w:b/>
                <w:bCs/>
                <w:sz w:val="22"/>
                <w:szCs w:val="22"/>
              </w:rPr>
            </w:pPr>
            <w:r w:rsidRPr="0C5A2729">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r w:rsidR="001D4D08" w:rsidRPr="00824F58">
              <w:rPr>
                <w:rFonts w:ascii="Arial" w:hAnsi="Arial" w:cs="Arial"/>
                <w:sz w:val="22"/>
                <w:szCs w:val="22"/>
              </w:rPr>
              <w:br/>
            </w:r>
          </w:p>
          <w:p w14:paraId="1506AE6D" w14:textId="2B9B3561" w:rsidR="00C67DBE" w:rsidRPr="00C14E23" w:rsidRDefault="53391B89" w:rsidP="0C5A2729">
            <w:pPr>
              <w:ind w:left="720"/>
              <w:rPr>
                <w:rFonts w:ascii="Arial" w:hAnsi="Arial" w:cs="Arial"/>
                <w:sz w:val="22"/>
                <w:szCs w:val="22"/>
              </w:rPr>
            </w:pPr>
            <w:r w:rsidRPr="0C5A2729">
              <w:rPr>
                <w:rFonts w:ascii="Arial" w:hAnsi="Arial" w:cs="Arial"/>
                <w:sz w:val="22"/>
                <w:szCs w:val="22"/>
              </w:rPr>
              <w:t xml:space="preserve">In 2021, Southwestern Behavioral Healthcare (SBH) completed an initial Community Needs Assessment (CNA) for the SAMHSA CCBHC-E grant. We have contracted with Diehl Consulting Group to complete a follow-up CNA by </w:t>
            </w:r>
            <w:r w:rsidR="2C062F45" w:rsidRPr="0C5A2729">
              <w:rPr>
                <w:rFonts w:ascii="Arial" w:hAnsi="Arial" w:cs="Arial"/>
                <w:sz w:val="22"/>
                <w:szCs w:val="22"/>
              </w:rPr>
              <w:t>March</w:t>
            </w:r>
            <w:r w:rsidRPr="0C5A2729">
              <w:rPr>
                <w:rFonts w:ascii="Arial" w:hAnsi="Arial" w:cs="Arial"/>
                <w:sz w:val="22"/>
                <w:szCs w:val="22"/>
              </w:rPr>
              <w:t xml:space="preserve"> 2024</w:t>
            </w:r>
            <w:r w:rsidR="40F27E87" w:rsidRPr="0C5A2729">
              <w:rPr>
                <w:rFonts w:ascii="Arial" w:hAnsi="Arial" w:cs="Arial"/>
                <w:sz w:val="22"/>
                <w:szCs w:val="22"/>
              </w:rPr>
              <w:t>.</w:t>
            </w:r>
            <w:r w:rsidRPr="0C5A2729">
              <w:rPr>
                <w:rFonts w:ascii="Arial" w:hAnsi="Arial" w:cs="Arial"/>
                <w:sz w:val="22"/>
                <w:szCs w:val="22"/>
              </w:rPr>
              <w:t xml:space="preserve"> The C</w:t>
            </w:r>
            <w:r w:rsidR="31A976B6" w:rsidRPr="0C5A2729">
              <w:rPr>
                <w:rFonts w:ascii="Arial" w:hAnsi="Arial" w:cs="Arial"/>
                <w:sz w:val="22"/>
                <w:szCs w:val="22"/>
              </w:rPr>
              <w:t>NA</w:t>
            </w:r>
            <w:r w:rsidRPr="0C5A2729">
              <w:rPr>
                <w:rFonts w:ascii="Arial" w:hAnsi="Arial" w:cs="Arial"/>
                <w:sz w:val="22"/>
                <w:szCs w:val="22"/>
              </w:rPr>
              <w:t xml:space="preserve"> results will guide CCBHC CQI projects and workgroups. The SBH Disparity Impact Statement (DIS, 2022) was used internally to update our CNA, and internal CQI action plan (approved by SAMHSA, February 2023). FY24 focus per SAMHSA, </w:t>
            </w:r>
            <w:r w:rsidR="338584CC" w:rsidRPr="0C5A2729">
              <w:rPr>
                <w:rFonts w:ascii="Arial" w:hAnsi="Arial" w:cs="Arial"/>
                <w:sz w:val="22"/>
                <w:szCs w:val="22"/>
              </w:rPr>
              <w:t>is</w:t>
            </w:r>
            <w:r w:rsidRPr="0C5A2729">
              <w:rPr>
                <w:rFonts w:ascii="Arial" w:hAnsi="Arial" w:cs="Arial"/>
                <w:sz w:val="22"/>
                <w:szCs w:val="22"/>
              </w:rPr>
              <w:t xml:space="preserve"> on operationalizing CLAS Standards 10 &amp; 11.  This led to a CLAS CQI Steering Committee being formed and SBH CLAS CQI Plan being developed; this plan has been approved by SBH leadership and Board of Directors in September 2023</w:t>
            </w:r>
            <w:r w:rsidR="6DC2A626" w:rsidRPr="0C5A2729">
              <w:rPr>
                <w:rFonts w:ascii="Arial" w:hAnsi="Arial" w:cs="Arial"/>
                <w:sz w:val="22"/>
                <w:szCs w:val="22"/>
              </w:rPr>
              <w:t xml:space="preserve"> (CQI Plan in Attachments)</w:t>
            </w:r>
            <w:r w:rsidRPr="0C5A2729">
              <w:rPr>
                <w:rFonts w:ascii="Arial" w:hAnsi="Arial" w:cs="Arial"/>
                <w:sz w:val="22"/>
                <w:szCs w:val="22"/>
              </w:rPr>
              <w:t xml:space="preserve">. </w:t>
            </w:r>
          </w:p>
          <w:p w14:paraId="3A5FEA84" w14:textId="1438AD1E" w:rsidR="00C67DBE" w:rsidRPr="00C14E23" w:rsidRDefault="00C67DBE" w:rsidP="0C5A2729">
            <w:pPr>
              <w:ind w:left="720"/>
              <w:rPr>
                <w:rFonts w:ascii="Arial" w:hAnsi="Arial" w:cs="Arial"/>
                <w:sz w:val="22"/>
                <w:szCs w:val="22"/>
              </w:rPr>
            </w:pPr>
          </w:p>
          <w:p w14:paraId="7DA568A9" w14:textId="4476BFD4" w:rsidR="00C67DBE" w:rsidRPr="00C14E23" w:rsidRDefault="53391B89" w:rsidP="0C5A2729">
            <w:pPr>
              <w:ind w:left="720"/>
              <w:rPr>
                <w:rFonts w:ascii="Arial" w:hAnsi="Arial" w:cs="Arial"/>
                <w:sz w:val="22"/>
                <w:szCs w:val="22"/>
              </w:rPr>
            </w:pPr>
            <w:r w:rsidRPr="0C5A2729">
              <w:rPr>
                <w:rFonts w:ascii="Arial" w:hAnsi="Arial" w:cs="Arial"/>
                <w:sz w:val="22"/>
                <w:szCs w:val="22"/>
              </w:rPr>
              <w:t>Per Appendix A and Attestation Criterion 1.</w:t>
            </w:r>
            <w:r w:rsidR="008A6149" w:rsidRPr="0C5A2729">
              <w:rPr>
                <w:rFonts w:ascii="Arial" w:hAnsi="Arial" w:cs="Arial"/>
                <w:sz w:val="22"/>
                <w:szCs w:val="22"/>
              </w:rPr>
              <w:t xml:space="preserve"> </w:t>
            </w:r>
            <w:r w:rsidRPr="0C5A2729">
              <w:rPr>
                <w:rFonts w:ascii="Arial" w:hAnsi="Arial" w:cs="Arial"/>
                <w:sz w:val="22"/>
                <w:szCs w:val="22"/>
              </w:rPr>
              <w:t>a</w:t>
            </w:r>
            <w:r w:rsidRPr="00824F58">
              <w:rPr>
                <w:rFonts w:ascii="Arial" w:hAnsi="Arial" w:cs="Arial"/>
                <w:sz w:val="22"/>
                <w:szCs w:val="22"/>
              </w:rPr>
              <w:t>.</w:t>
            </w:r>
            <w:r w:rsidRPr="0C5A2729">
              <w:rPr>
                <w:rFonts w:ascii="Arial" w:hAnsi="Arial" w:cs="Arial"/>
                <w:sz w:val="22"/>
                <w:szCs w:val="22"/>
              </w:rPr>
              <w:t xml:space="preserve">1 the following information is requested to update the SAMHSA approved June </w:t>
            </w:r>
            <w:r w:rsidR="00AC3AF2" w:rsidRPr="0C5A2729">
              <w:rPr>
                <w:rFonts w:ascii="Arial" w:hAnsi="Arial" w:cs="Arial"/>
                <w:sz w:val="22"/>
                <w:szCs w:val="22"/>
              </w:rPr>
              <w:t>2021. This</w:t>
            </w:r>
            <w:r w:rsidRPr="0C5A2729">
              <w:rPr>
                <w:rFonts w:ascii="Arial" w:hAnsi="Arial" w:cs="Arial"/>
                <w:sz w:val="22"/>
                <w:szCs w:val="22"/>
              </w:rPr>
              <w:t xml:space="preserve"> addendum to our original 2021 CNA, will add additional information requested by DMHA for th</w:t>
            </w:r>
            <w:r w:rsidR="31B8D63F" w:rsidRPr="0C5A2729">
              <w:rPr>
                <w:rFonts w:ascii="Arial" w:hAnsi="Arial" w:cs="Arial"/>
                <w:sz w:val="22"/>
                <w:szCs w:val="22"/>
              </w:rPr>
              <w:t>is</w:t>
            </w:r>
            <w:r w:rsidRPr="0C5A2729">
              <w:rPr>
                <w:rFonts w:ascii="Arial" w:hAnsi="Arial" w:cs="Arial"/>
                <w:sz w:val="22"/>
                <w:szCs w:val="22"/>
              </w:rPr>
              <w:t xml:space="preserve"> RFS</w:t>
            </w:r>
            <w:r w:rsidR="70A17367" w:rsidRPr="0C5A2729">
              <w:rPr>
                <w:rFonts w:ascii="Arial" w:hAnsi="Arial" w:cs="Arial"/>
                <w:sz w:val="22"/>
                <w:szCs w:val="22"/>
              </w:rPr>
              <w:t xml:space="preserve"> requirement</w:t>
            </w:r>
            <w:r w:rsidR="2FCB33FE" w:rsidRPr="0C5A2729">
              <w:rPr>
                <w:rFonts w:ascii="Arial" w:hAnsi="Arial" w:cs="Arial"/>
                <w:sz w:val="22"/>
                <w:szCs w:val="22"/>
              </w:rPr>
              <w:t>. See CNA with addendum in attachments.</w:t>
            </w:r>
          </w:p>
          <w:p w14:paraId="40ACDE31" w14:textId="77777777" w:rsidR="00D42A94" w:rsidRDefault="00D42A94" w:rsidP="0C5A2729">
            <w:pPr>
              <w:ind w:left="720"/>
              <w:rPr>
                <w:rFonts w:ascii="Arial" w:hAnsi="Arial" w:cs="Arial"/>
                <w:sz w:val="22"/>
                <w:szCs w:val="22"/>
              </w:rPr>
            </w:pPr>
          </w:p>
          <w:p w14:paraId="7819FA80" w14:textId="5BA38548" w:rsidR="00D42A94" w:rsidRPr="00824F58" w:rsidRDefault="00D42A94" w:rsidP="0C5A2729">
            <w:pPr>
              <w:ind w:left="720"/>
              <w:rPr>
                <w:rFonts w:ascii="Arial" w:hAnsi="Arial" w:cs="Arial"/>
                <w:sz w:val="22"/>
                <w:szCs w:val="22"/>
              </w:rPr>
            </w:pPr>
            <w:r w:rsidRPr="00AC3AF2">
              <w:rPr>
                <w:rFonts w:ascii="Arial" w:hAnsi="Arial" w:cs="Arial"/>
                <w:sz w:val="22"/>
                <w:szCs w:val="22"/>
              </w:rPr>
              <w:t>No support is needed to meet this requirement.</w:t>
            </w:r>
            <w:r>
              <w:rPr>
                <w:rFonts w:ascii="Arial" w:hAnsi="Arial" w:cs="Arial"/>
                <w:sz w:val="22"/>
                <w:szCs w:val="22"/>
              </w:rPr>
              <w:t xml:space="preserve"> </w:t>
            </w:r>
          </w:p>
          <w:p w14:paraId="3BF687C1" w14:textId="77777777" w:rsidR="00C67DBE" w:rsidRPr="00C14E23" w:rsidRDefault="00C67DBE" w:rsidP="0C5A2729">
            <w:pPr>
              <w:ind w:left="720"/>
              <w:rPr>
                <w:rFonts w:ascii="Arial" w:hAnsi="Arial" w:cs="Arial"/>
                <w:sz w:val="22"/>
                <w:szCs w:val="22"/>
              </w:rPr>
            </w:pPr>
          </w:p>
          <w:p w14:paraId="564F6F88" w14:textId="77777777" w:rsidR="001D4D08" w:rsidRPr="00824F58" w:rsidRDefault="53391B89" w:rsidP="00AC3AF2">
            <w:pPr>
              <w:pStyle w:val="ListParagraph"/>
              <w:numPr>
                <w:ilvl w:val="0"/>
                <w:numId w:val="94"/>
              </w:numPr>
              <w:spacing w:after="160" w:line="259" w:lineRule="auto"/>
              <w:rPr>
                <w:rFonts w:ascii="Arial" w:hAnsi="Arial" w:cs="Arial"/>
                <w:b/>
                <w:sz w:val="22"/>
                <w:szCs w:val="22"/>
              </w:rPr>
            </w:pPr>
            <w:r w:rsidRPr="0C5A2729">
              <w:rPr>
                <w:rFonts w:ascii="Arial" w:hAnsi="Arial" w:cs="Arial"/>
                <w:b/>
                <w:bCs/>
                <w:sz w:val="22"/>
                <w:szCs w:val="22"/>
              </w:rPr>
              <w:t>Community needs assessment updated every 3 years and submitted with re-certification documentation.</w:t>
            </w:r>
          </w:p>
          <w:p w14:paraId="40769E48" w14:textId="77777777" w:rsidR="001D4D08" w:rsidRPr="00C14E23" w:rsidRDefault="53391B89" w:rsidP="006E291B">
            <w:pPr>
              <w:pStyle w:val="ListParagraph"/>
              <w:ind w:left="360"/>
              <w:rPr>
                <w:rFonts w:ascii="Arial" w:hAnsi="Arial" w:cs="Arial"/>
                <w:sz w:val="22"/>
                <w:szCs w:val="22"/>
              </w:rPr>
            </w:pPr>
            <w:r w:rsidRPr="0C5A2729">
              <w:rPr>
                <w:rFonts w:ascii="Arial" w:hAnsi="Arial" w:cs="Arial"/>
                <w:sz w:val="22"/>
                <w:szCs w:val="22"/>
              </w:rPr>
              <w:t>SBH completed a community needs assessment (CNA) report under the standards and guidelines of the 2021 CCBHC-E grant.  That document is attached in full, within the scope of this document</w:t>
            </w:r>
            <w:r w:rsidR="006E291B" w:rsidRPr="00824F58">
              <w:rPr>
                <w:rFonts w:ascii="Arial" w:hAnsi="Arial" w:cs="Arial"/>
                <w:sz w:val="22"/>
                <w:szCs w:val="22"/>
              </w:rPr>
              <w:t>, following the 2023 CNA update.</w:t>
            </w:r>
          </w:p>
          <w:p w14:paraId="21A2FCE3" w14:textId="77777777" w:rsidR="001D4D08" w:rsidRPr="00C14E23" w:rsidRDefault="001D4D08" w:rsidP="006E291B">
            <w:pPr>
              <w:pStyle w:val="ListParagraph"/>
              <w:ind w:left="360"/>
              <w:rPr>
                <w:rFonts w:ascii="Arial" w:hAnsi="Arial" w:cs="Arial"/>
                <w:sz w:val="22"/>
                <w:szCs w:val="22"/>
              </w:rPr>
            </w:pPr>
          </w:p>
          <w:p w14:paraId="04CC43F2" w14:textId="5157494B" w:rsidR="006E291B" w:rsidRPr="00824F58" w:rsidRDefault="006E291B" w:rsidP="006E291B">
            <w:pPr>
              <w:pStyle w:val="ListParagraph"/>
              <w:ind w:left="360"/>
              <w:rPr>
                <w:rFonts w:ascii="Arial" w:hAnsi="Arial" w:cs="Arial"/>
                <w:sz w:val="22"/>
                <w:szCs w:val="22"/>
              </w:rPr>
            </w:pPr>
            <w:r w:rsidRPr="03E656C0">
              <w:rPr>
                <w:rFonts w:ascii="Arial" w:hAnsi="Arial" w:cs="Arial"/>
                <w:sz w:val="22"/>
                <w:szCs w:val="22"/>
              </w:rPr>
              <w:t>Under the criterion 1.a.1 a full CNA is scheduled to be completed and submitted to SAMHSA as required by our current CCBHC-IA grant in June 2024. Southwestern Behavioral Healthcare, Inc. has contracted with Diehl Group, Inc., to complete this project.  The current scope of work will include secondary data review of Census, population health and document review of organizational documents.  Primary data collection will include quantitative data from a survey of community agencies on interfacing with SBH.  Focus groups will be conducted with individuals receiving services and their families, as well as with smaller, population focused organizations and faith-based organizations.</w:t>
            </w:r>
            <w:r w:rsidR="5A9C90DB" w:rsidRPr="03E656C0">
              <w:rPr>
                <w:rFonts w:ascii="Arial" w:hAnsi="Arial" w:cs="Arial"/>
                <w:sz w:val="22"/>
                <w:szCs w:val="22"/>
              </w:rPr>
              <w:t xml:space="preserve">  </w:t>
            </w:r>
          </w:p>
          <w:p w14:paraId="6B55356D" w14:textId="3C8CAADD" w:rsidR="03E656C0" w:rsidRDefault="03E656C0" w:rsidP="03E656C0">
            <w:pPr>
              <w:pStyle w:val="ListParagraph"/>
              <w:ind w:left="360"/>
              <w:rPr>
                <w:rFonts w:ascii="Arial" w:hAnsi="Arial" w:cs="Arial"/>
                <w:sz w:val="22"/>
                <w:szCs w:val="22"/>
              </w:rPr>
            </w:pPr>
          </w:p>
          <w:p w14:paraId="7C8304CD" w14:textId="4ABFF2B2" w:rsidR="5A9C90DB" w:rsidRDefault="5A9C90DB" w:rsidP="00D11488">
            <w:pPr>
              <w:spacing w:line="257" w:lineRule="auto"/>
              <w:ind w:left="360"/>
              <w:rPr>
                <w:rFonts w:ascii="Arial" w:eastAsia="Arial" w:hAnsi="Arial" w:cs="Arial"/>
                <w:sz w:val="22"/>
                <w:szCs w:val="22"/>
              </w:rPr>
            </w:pPr>
            <w:r w:rsidRPr="03E656C0">
              <w:rPr>
                <w:rFonts w:ascii="Arial" w:eastAsia="Arial" w:hAnsi="Arial" w:cs="Arial"/>
                <w:sz w:val="22"/>
                <w:szCs w:val="22"/>
              </w:rPr>
              <w:t>SBH completed a community needs assessment (CNA) report under the standards and guidelines for the 2021 CCBHC-E grant.  That document is attached in full, beginning on page 12</w:t>
            </w:r>
            <w:r w:rsidR="00D11488">
              <w:rPr>
                <w:rFonts w:ascii="Arial" w:eastAsia="Arial" w:hAnsi="Arial" w:cs="Arial"/>
                <w:sz w:val="22"/>
                <w:szCs w:val="22"/>
              </w:rPr>
              <w:t xml:space="preserve"> in the CNA attachment</w:t>
            </w:r>
            <w:r w:rsidRPr="03E656C0">
              <w:rPr>
                <w:rFonts w:ascii="Arial" w:eastAsia="Arial" w:hAnsi="Arial" w:cs="Arial"/>
                <w:sz w:val="22"/>
                <w:szCs w:val="22"/>
              </w:rPr>
              <w:t>.</w:t>
            </w:r>
          </w:p>
          <w:p w14:paraId="405FE167" w14:textId="722B680F"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07096359" w14:textId="34D7DBD2" w:rsidR="5A9C90DB" w:rsidRDefault="5A9C90DB" w:rsidP="00D11488">
            <w:pPr>
              <w:spacing w:line="257" w:lineRule="auto"/>
              <w:ind w:left="360"/>
              <w:rPr>
                <w:rFonts w:ascii="Arial" w:eastAsia="Arial" w:hAnsi="Arial" w:cs="Arial"/>
                <w:sz w:val="22"/>
                <w:szCs w:val="22"/>
              </w:rPr>
            </w:pPr>
            <w:r w:rsidRPr="03E656C0">
              <w:rPr>
                <w:rFonts w:ascii="Arial" w:eastAsia="Arial" w:hAnsi="Arial" w:cs="Arial"/>
                <w:sz w:val="22"/>
                <w:szCs w:val="22"/>
              </w:rPr>
              <w:t>Under the criterion 1.a.1 a full CNA is scheduled to be completed and submitted to SAMHSA as required by our current CCBHC-IA grant in June 2024. Southwestern Behavioral Healthcare, Inc. has contracted with Diehl Group, Inc., to complete this project, with an internal March 2024 deadline.</w:t>
            </w:r>
          </w:p>
          <w:p w14:paraId="25AFDEE4" w14:textId="6C512546"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250D57F0" w14:textId="24847193" w:rsidR="5A9C90DB" w:rsidRDefault="5A9C90DB" w:rsidP="03E656C0">
            <w:pPr>
              <w:spacing w:line="257" w:lineRule="auto"/>
              <w:rPr>
                <w:rFonts w:ascii="Arial" w:eastAsia="Arial" w:hAnsi="Arial" w:cs="Arial"/>
                <w:b/>
                <w:bCs/>
                <w:sz w:val="22"/>
                <w:szCs w:val="22"/>
              </w:rPr>
            </w:pPr>
            <w:r w:rsidRPr="03E656C0">
              <w:rPr>
                <w:rFonts w:ascii="Arial" w:eastAsia="Arial" w:hAnsi="Arial" w:cs="Arial"/>
                <w:b/>
                <w:bCs/>
                <w:sz w:val="22"/>
                <w:szCs w:val="22"/>
              </w:rPr>
              <w:t>Diehl Consulting Group (DCG) has submitted the scope of work for the 2024 CNA, as follows:</w:t>
            </w:r>
          </w:p>
          <w:p w14:paraId="5BC36F77" w14:textId="014F2D09" w:rsidR="5A9C90DB" w:rsidRDefault="5A9C90DB" w:rsidP="03E656C0">
            <w:pPr>
              <w:spacing w:line="257" w:lineRule="auto"/>
              <w:rPr>
                <w:rFonts w:ascii="Arial" w:eastAsia="Arial" w:hAnsi="Arial" w:cs="Arial"/>
                <w:b/>
                <w:bCs/>
                <w:sz w:val="22"/>
                <w:szCs w:val="22"/>
              </w:rPr>
            </w:pPr>
            <w:r w:rsidRPr="03E656C0">
              <w:rPr>
                <w:rFonts w:ascii="Arial" w:eastAsia="Arial" w:hAnsi="Arial" w:cs="Arial"/>
                <w:b/>
                <w:bCs/>
                <w:sz w:val="22"/>
                <w:szCs w:val="22"/>
              </w:rPr>
              <w:t xml:space="preserve"> </w:t>
            </w:r>
          </w:p>
          <w:p w14:paraId="1F9EA61B" w14:textId="308DFFB5" w:rsidR="5A9C90DB" w:rsidRDefault="5A9C90DB" w:rsidP="03E656C0">
            <w:pPr>
              <w:spacing w:line="257" w:lineRule="auto"/>
              <w:rPr>
                <w:rFonts w:ascii="Arial" w:eastAsia="Arial" w:hAnsi="Arial" w:cs="Arial"/>
                <w:sz w:val="22"/>
                <w:szCs w:val="22"/>
              </w:rPr>
            </w:pPr>
            <w:r w:rsidRPr="03E656C0">
              <w:rPr>
                <w:rFonts w:ascii="Arial" w:eastAsia="Arial" w:hAnsi="Arial" w:cs="Arial"/>
                <w:b/>
                <w:bCs/>
                <w:sz w:val="22"/>
                <w:szCs w:val="22"/>
              </w:rPr>
              <w:t>Proposed Scope of Work</w:t>
            </w:r>
            <w:r w:rsidRPr="03E656C0">
              <w:rPr>
                <w:rFonts w:ascii="Arial" w:eastAsia="Arial" w:hAnsi="Arial" w:cs="Arial"/>
                <w:sz w:val="22"/>
                <w:szCs w:val="22"/>
              </w:rPr>
              <w:t xml:space="preserve"> As a part of Southwestern Behavioral Healthcare’s (Southwestern’s) CCBHC initiative, Diehl Consulting Group (DCG) proposes the following deliverables around a required community needs assessment. </w:t>
            </w:r>
          </w:p>
          <w:p w14:paraId="01F5A9E6" w14:textId="6B18E18D"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18A4A704" w14:textId="2AA08C86" w:rsidR="5A9C90DB" w:rsidRDefault="5A9C90DB" w:rsidP="03E656C0">
            <w:pPr>
              <w:spacing w:line="257" w:lineRule="auto"/>
              <w:rPr>
                <w:rFonts w:ascii="Arial" w:eastAsia="Arial" w:hAnsi="Arial" w:cs="Arial"/>
                <w:sz w:val="22"/>
                <w:szCs w:val="22"/>
              </w:rPr>
            </w:pPr>
            <w:r w:rsidRPr="03E656C0">
              <w:rPr>
                <w:rFonts w:ascii="Arial" w:eastAsia="Arial" w:hAnsi="Arial" w:cs="Arial"/>
                <w:b/>
                <w:bCs/>
                <w:sz w:val="22"/>
                <w:szCs w:val="22"/>
              </w:rPr>
              <w:t>COLLABORATIVE PLANNING</w:t>
            </w:r>
            <w:r w:rsidRPr="03E656C0">
              <w:rPr>
                <w:rFonts w:ascii="Arial" w:eastAsia="Arial" w:hAnsi="Arial" w:cs="Arial"/>
                <w:sz w:val="22"/>
                <w:szCs w:val="22"/>
              </w:rPr>
              <w:t xml:space="preserve"> DCG proposes to collaborate with lead staff (representing Southwestern) around the study planning, including but not limited to specific details related to timelines, specific data sources, methodology, targeted stakeholders, reporting needs, etc. Specifically, the collaborative planning phase will involve identification and engagement of stakeholders (e.g., partner organizations, clients) and creation of a data collection plan. </w:t>
            </w:r>
          </w:p>
          <w:p w14:paraId="7C8A06A9" w14:textId="648B5640" w:rsidR="5A9C90DB" w:rsidRDefault="5A9C90DB" w:rsidP="03E656C0">
            <w:pPr>
              <w:spacing w:line="257" w:lineRule="auto"/>
              <w:rPr>
                <w:rFonts w:ascii="Arial" w:eastAsia="Arial" w:hAnsi="Arial" w:cs="Arial"/>
                <w:b/>
                <w:bCs/>
                <w:sz w:val="22"/>
                <w:szCs w:val="22"/>
              </w:rPr>
            </w:pPr>
            <w:r w:rsidRPr="03E656C0">
              <w:rPr>
                <w:rFonts w:ascii="Arial" w:eastAsia="Arial" w:hAnsi="Arial" w:cs="Arial"/>
                <w:b/>
                <w:bCs/>
                <w:sz w:val="22"/>
                <w:szCs w:val="22"/>
              </w:rPr>
              <w:t xml:space="preserve"> </w:t>
            </w:r>
          </w:p>
          <w:p w14:paraId="55CAC403" w14:textId="253F5ECC" w:rsidR="5A9C90DB" w:rsidRDefault="5A9C90DB" w:rsidP="03E656C0">
            <w:pPr>
              <w:spacing w:line="257" w:lineRule="auto"/>
              <w:rPr>
                <w:rFonts w:ascii="Arial" w:eastAsia="Arial" w:hAnsi="Arial" w:cs="Arial"/>
                <w:sz w:val="22"/>
                <w:szCs w:val="22"/>
              </w:rPr>
            </w:pPr>
            <w:r w:rsidRPr="03E656C0">
              <w:rPr>
                <w:rFonts w:ascii="Arial" w:eastAsia="Arial" w:hAnsi="Arial" w:cs="Arial"/>
                <w:b/>
                <w:bCs/>
                <w:sz w:val="22"/>
                <w:szCs w:val="22"/>
              </w:rPr>
              <w:t>COMMUNITY DATA EXPLORATION</w:t>
            </w:r>
            <w:r w:rsidRPr="03E656C0">
              <w:rPr>
                <w:rFonts w:ascii="Arial" w:eastAsia="Arial" w:hAnsi="Arial" w:cs="Arial"/>
                <w:sz w:val="22"/>
                <w:szCs w:val="22"/>
              </w:rPr>
              <w:t xml:space="preserve"> DCG proposes to identify existing community data sources that will frame the study and describe the community population. Secondary data may be a) used to establish the context for the study, b) used to guide survey and focus group questions, and/or c) triangulated with survey/focus group findings to identify needs more comprehensively. Community data sources will be finalized through collaborative planning but likely include publicly available information such as the American Communities Survey and County Health Rankings. </w:t>
            </w:r>
          </w:p>
          <w:p w14:paraId="6BCC9AC4" w14:textId="3BF17C45"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513745CE" w14:textId="7D071F92" w:rsidR="5A9C90DB" w:rsidRDefault="5A9C90DB" w:rsidP="03E656C0">
            <w:pPr>
              <w:spacing w:line="257" w:lineRule="auto"/>
              <w:rPr>
                <w:rFonts w:ascii="Arial" w:eastAsia="Arial" w:hAnsi="Arial" w:cs="Arial"/>
                <w:sz w:val="22"/>
                <w:szCs w:val="22"/>
              </w:rPr>
            </w:pPr>
            <w:r w:rsidRPr="03E656C0">
              <w:rPr>
                <w:rFonts w:ascii="Arial" w:eastAsia="Arial" w:hAnsi="Arial" w:cs="Arial"/>
                <w:b/>
                <w:bCs/>
                <w:sz w:val="22"/>
                <w:szCs w:val="22"/>
              </w:rPr>
              <w:t>ORGANIZATIONAL DATA EXPLORATION</w:t>
            </w:r>
            <w:r w:rsidRPr="03E656C0">
              <w:rPr>
                <w:rFonts w:ascii="Arial" w:eastAsia="Arial" w:hAnsi="Arial" w:cs="Arial"/>
                <w:sz w:val="22"/>
                <w:szCs w:val="22"/>
              </w:rPr>
              <w:t xml:space="preserve"> Much of the foundational information included in the needs assessment will come from Southwestern’s internal records (e.g., information about the number of patients served, types of services provided, staffing numbers, partnering organizations, etc.). </w:t>
            </w:r>
          </w:p>
          <w:p w14:paraId="59B788BB" w14:textId="5C318EAA"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6508B05D" w14:textId="4B209223" w:rsidR="5A9C90DB" w:rsidRDefault="5A9C90DB" w:rsidP="03E656C0">
            <w:pPr>
              <w:spacing w:line="257" w:lineRule="auto"/>
              <w:rPr>
                <w:rFonts w:ascii="Arial" w:eastAsia="Arial" w:hAnsi="Arial" w:cs="Arial"/>
                <w:sz w:val="22"/>
                <w:szCs w:val="22"/>
              </w:rPr>
            </w:pPr>
            <w:r w:rsidRPr="03E656C0">
              <w:rPr>
                <w:rFonts w:ascii="Arial" w:eastAsia="Arial" w:hAnsi="Arial" w:cs="Arial"/>
                <w:b/>
                <w:bCs/>
                <w:sz w:val="22"/>
                <w:szCs w:val="22"/>
              </w:rPr>
              <w:t>PRIMARY DATA COLLECTION</w:t>
            </w:r>
            <w:r w:rsidRPr="03E656C0">
              <w:rPr>
                <w:rFonts w:ascii="Arial" w:eastAsia="Arial" w:hAnsi="Arial" w:cs="Arial"/>
                <w:sz w:val="22"/>
                <w:szCs w:val="22"/>
              </w:rPr>
              <w:t xml:space="preserve"> Details around primary data collection will be finalized during the collaborative planning phase. At this point, it is assumed that DCG will support both a survey process and a limited number of focus groups with targeted stakeholders. </w:t>
            </w:r>
          </w:p>
          <w:p w14:paraId="5B45EFD4" w14:textId="7501E705"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4B3F251D" w14:textId="446732CA" w:rsidR="5A9C90DB" w:rsidRDefault="5A9C90DB" w:rsidP="00AC3AF2">
            <w:pPr>
              <w:pStyle w:val="ListParagraph"/>
              <w:numPr>
                <w:ilvl w:val="0"/>
                <w:numId w:val="94"/>
              </w:numPr>
              <w:rPr>
                <w:rFonts w:ascii="Arial" w:eastAsia="Arial" w:hAnsi="Arial" w:cs="Arial"/>
                <w:b/>
                <w:bCs/>
                <w:sz w:val="22"/>
                <w:szCs w:val="22"/>
              </w:rPr>
            </w:pPr>
            <w:r w:rsidRPr="03E656C0">
              <w:rPr>
                <w:rFonts w:ascii="Arial" w:eastAsia="Arial" w:hAnsi="Arial" w:cs="Arial"/>
                <w:b/>
                <w:bCs/>
                <w:sz w:val="22"/>
                <w:szCs w:val="22"/>
              </w:rPr>
              <w:t xml:space="preserve">Partner survey administration </w:t>
            </w:r>
          </w:p>
          <w:p w14:paraId="73D2EC8E" w14:textId="7224B6D2"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DCG proposes electronic surveying as the default methodological approach. DCG can administer this survey directly to a list partner organizations identified through collaborative planning and/or provide a link for distribution by identified “gatekeepers.” Electronic survey administration will allow DCG to monitor responses throughout the survey administration and customize the survey (using conditional logic) so that respondents see the items that are relevant to them. </w:t>
            </w:r>
          </w:p>
          <w:p w14:paraId="1C5BBB1F" w14:textId="02698CEE"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58B8B88B" w14:textId="6CF4E4E6" w:rsidR="5A9C90DB" w:rsidRDefault="5A9C90DB" w:rsidP="00AC3AF2">
            <w:pPr>
              <w:pStyle w:val="ListParagraph"/>
              <w:numPr>
                <w:ilvl w:val="0"/>
                <w:numId w:val="94"/>
              </w:numPr>
              <w:rPr>
                <w:rFonts w:ascii="Arial" w:eastAsia="Arial" w:hAnsi="Arial" w:cs="Arial"/>
                <w:b/>
                <w:bCs/>
                <w:sz w:val="22"/>
                <w:szCs w:val="22"/>
              </w:rPr>
            </w:pPr>
            <w:r w:rsidRPr="03E656C0">
              <w:rPr>
                <w:rFonts w:ascii="Arial" w:eastAsia="Arial" w:hAnsi="Arial" w:cs="Arial"/>
                <w:sz w:val="22"/>
                <w:szCs w:val="22"/>
              </w:rPr>
              <w:t xml:space="preserve"> </w:t>
            </w:r>
            <w:r w:rsidRPr="03E656C0">
              <w:rPr>
                <w:rFonts w:ascii="Arial" w:eastAsia="Arial" w:hAnsi="Arial" w:cs="Arial"/>
                <w:b/>
                <w:bCs/>
                <w:sz w:val="22"/>
                <w:szCs w:val="22"/>
              </w:rPr>
              <w:t>Client focus group administration</w:t>
            </w:r>
          </w:p>
          <w:p w14:paraId="19C936E6" w14:textId="72D64500"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DCG will collaborate with Southwestern on all decisions related to focus groups. Decisions will include (but are not limited to): a) the targeted client populations for each group, b) identifying and recruiting specific participants, c) identifying and scheduling physical locations or virtual meeting spaces, and d) developing the focus group protocols. While details around the need for and scope of focus group administration will be influenced by collaborative planning and response to the stakeholder survey, the current proposal assumes up to four (4) focus groups will be conducted. Through the exploration of community data, organizational data, survey and focus group processes, DCG will explore needs and assets. Specific questions will be developed through collaborative planning, but DCG anticipates questions around community populations (with a particular emphasis on subpopulations that may be historically marginalized or disenfranchised), access to services, and partnerships with other providers. </w:t>
            </w:r>
          </w:p>
          <w:p w14:paraId="4105A145" w14:textId="07D533E7"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 xml:space="preserve"> </w:t>
            </w:r>
          </w:p>
          <w:p w14:paraId="52746BF6" w14:textId="15BAF201" w:rsidR="5A9C90DB" w:rsidRDefault="5A9C90DB" w:rsidP="03E656C0">
            <w:pPr>
              <w:spacing w:line="257" w:lineRule="auto"/>
              <w:rPr>
                <w:rFonts w:ascii="Arial" w:eastAsia="Arial" w:hAnsi="Arial" w:cs="Arial"/>
                <w:b/>
                <w:bCs/>
                <w:sz w:val="22"/>
                <w:szCs w:val="22"/>
              </w:rPr>
            </w:pPr>
            <w:r w:rsidRPr="03E656C0">
              <w:rPr>
                <w:rFonts w:ascii="Arial" w:eastAsia="Arial" w:hAnsi="Arial" w:cs="Arial"/>
                <w:b/>
                <w:bCs/>
                <w:sz w:val="22"/>
                <w:szCs w:val="22"/>
              </w:rPr>
              <w:t xml:space="preserve">ANALYSIS AND REPORTING </w:t>
            </w:r>
          </w:p>
          <w:p w14:paraId="193176C5" w14:textId="491684E1" w:rsidR="5A9C90DB" w:rsidRDefault="5A9C90DB" w:rsidP="03E656C0">
            <w:pPr>
              <w:spacing w:line="257" w:lineRule="auto"/>
              <w:rPr>
                <w:rFonts w:ascii="Arial" w:eastAsia="Arial" w:hAnsi="Arial" w:cs="Arial"/>
                <w:sz w:val="22"/>
                <w:szCs w:val="22"/>
              </w:rPr>
            </w:pPr>
            <w:r w:rsidRPr="03E656C0">
              <w:rPr>
                <w:rFonts w:ascii="Arial" w:eastAsia="Arial" w:hAnsi="Arial" w:cs="Arial"/>
                <w:sz w:val="22"/>
                <w:szCs w:val="22"/>
              </w:rPr>
              <w:t>DCG will conduct both qualitative and quantitative data analyses of secondary data and survey and focus group responses. Decisions on final disaggregation will be informed by the quality and magnitude of data collected to preserve participant confidentiality. Reporting will align with the data analysis plan. Namely, survey results will be presented in aggregate and according to any additional factors used for disaggregation. Data will be visualized as appropriate.</w:t>
            </w:r>
          </w:p>
          <w:p w14:paraId="62342343" w14:textId="5EDDE5DC" w:rsidR="5A9C90DB" w:rsidRDefault="5A9C90DB" w:rsidP="03E656C0">
            <w:pPr>
              <w:spacing w:line="257" w:lineRule="auto"/>
            </w:pPr>
            <w:r w:rsidRPr="03E656C0">
              <w:rPr>
                <w:rFonts w:ascii="Calibri" w:eastAsia="Calibri" w:hAnsi="Calibri" w:cs="Calibri"/>
                <w:sz w:val="22"/>
                <w:szCs w:val="22"/>
              </w:rPr>
              <w:t xml:space="preserve"> </w:t>
            </w:r>
          </w:p>
          <w:p w14:paraId="28EFDDE9" w14:textId="28EE85D6" w:rsidR="03E656C0" w:rsidRDefault="03E656C0" w:rsidP="03E656C0">
            <w:pPr>
              <w:pStyle w:val="ListParagraph"/>
              <w:spacing w:after="160" w:line="257" w:lineRule="auto"/>
              <w:rPr>
                <w:rFonts w:ascii="Calibri" w:eastAsia="Calibri" w:hAnsi="Calibri" w:cs="Calibri"/>
                <w:sz w:val="22"/>
                <w:szCs w:val="22"/>
              </w:rPr>
            </w:pPr>
          </w:p>
          <w:p w14:paraId="2B574639" w14:textId="77777777" w:rsidR="006E291B" w:rsidRPr="00824F58" w:rsidRDefault="006E291B" w:rsidP="006E291B">
            <w:pPr>
              <w:pStyle w:val="ListParagraph"/>
              <w:rPr>
                <w:rFonts w:ascii="Arial" w:hAnsi="Arial" w:cs="Arial"/>
                <w:b/>
                <w:bCs/>
                <w:sz w:val="22"/>
                <w:szCs w:val="22"/>
              </w:rPr>
            </w:pPr>
          </w:p>
          <w:p w14:paraId="4E2DD219" w14:textId="77777777" w:rsidR="006E291B" w:rsidRPr="00824F58" w:rsidRDefault="006E291B" w:rsidP="00AC3AF2">
            <w:pPr>
              <w:pStyle w:val="ListParagraph"/>
              <w:numPr>
                <w:ilvl w:val="0"/>
                <w:numId w:val="94"/>
              </w:numPr>
              <w:spacing w:after="160" w:line="259" w:lineRule="auto"/>
              <w:rPr>
                <w:rFonts w:ascii="Arial" w:hAnsi="Arial" w:cs="Arial"/>
                <w:b/>
                <w:bCs/>
                <w:sz w:val="22"/>
                <w:szCs w:val="22"/>
              </w:rPr>
            </w:pPr>
            <w:r w:rsidRPr="00824F58">
              <w:rPr>
                <w:rFonts w:ascii="Arial" w:hAnsi="Arial" w:cs="Arial"/>
                <w:b/>
                <w:bCs/>
                <w:sz w:val="22"/>
                <w:szCs w:val="22"/>
              </w:rPr>
              <w:t>Describe population that will be served.</w:t>
            </w:r>
          </w:p>
          <w:p w14:paraId="4EE1D74E" w14:textId="77777777" w:rsidR="006E291B" w:rsidRPr="00824F58" w:rsidRDefault="006E291B" w:rsidP="006E291B">
            <w:pPr>
              <w:pStyle w:val="ListParagraph"/>
              <w:ind w:left="360"/>
              <w:rPr>
                <w:rFonts w:ascii="Arial" w:hAnsi="Arial" w:cs="Arial"/>
                <w:sz w:val="22"/>
                <w:szCs w:val="22"/>
              </w:rPr>
            </w:pPr>
            <w:r w:rsidRPr="00824F58">
              <w:rPr>
                <w:rFonts w:ascii="Arial" w:hAnsi="Arial" w:cs="Arial"/>
                <w:sz w:val="22"/>
                <w:szCs w:val="22"/>
              </w:rPr>
              <w:t>Vanderburgh County, located in Southwestern Indiana, is home to Evansville, Indiana, the 3rd largest city in the state with a Federal Promise Zone (PZ). Nearly 22,250 people live within the Promise Zone, approximately 1/5 of Vanderburgh County’s total population.  The poverty rate within the PZ totals 39%; Southwestern Behavioral Health Center is located within the Promise Zone.  The county population is 181,831; the poverty rate is 18.0%, median household income is $44,815. The 2019 Homeless Point in Time (PIT) Count is 488; 31 chronic homeless.  In 2019, SBH served 297 homeless clients, representing 56% of the PIT count.</w:t>
            </w:r>
          </w:p>
          <w:p w14:paraId="490DBD74" w14:textId="77777777" w:rsidR="001D4D08" w:rsidRPr="00C14E23" w:rsidRDefault="001D4D08" w:rsidP="006E291B">
            <w:pPr>
              <w:pStyle w:val="ListParagraph"/>
              <w:ind w:left="360"/>
              <w:rPr>
                <w:rFonts w:ascii="Arial" w:hAnsi="Arial" w:cs="Arial"/>
                <w:sz w:val="22"/>
                <w:szCs w:val="22"/>
              </w:rPr>
            </w:pPr>
          </w:p>
          <w:p w14:paraId="2F29D71F" w14:textId="77777777" w:rsidR="001D4D08" w:rsidRPr="00C14E23" w:rsidRDefault="53391B89" w:rsidP="006E291B">
            <w:pPr>
              <w:pStyle w:val="ListParagraph"/>
              <w:ind w:left="360"/>
              <w:rPr>
                <w:rFonts w:ascii="Arial" w:hAnsi="Arial" w:cs="Arial"/>
                <w:sz w:val="22"/>
                <w:szCs w:val="22"/>
              </w:rPr>
            </w:pPr>
            <w:r w:rsidRPr="0C5A2729">
              <w:rPr>
                <w:rFonts w:ascii="Arial" w:hAnsi="Arial" w:cs="Arial"/>
                <w:sz w:val="22"/>
                <w:szCs w:val="22"/>
              </w:rPr>
              <w:t xml:space="preserve">Vanderburgh County is designated a Health Professional Shortage Area (HIPSA) by HRSA for both primary care and mental health care and is noted to have the highest alcohol abuse rate in the state.  </w:t>
            </w:r>
            <w:r w:rsidR="006E291B" w:rsidRPr="00824F58">
              <w:rPr>
                <w:rFonts w:ascii="Arial" w:hAnsi="Arial" w:cs="Arial"/>
                <w:sz w:val="22"/>
                <w:szCs w:val="22"/>
              </w:rPr>
              <w:t>1</w:t>
            </w:r>
            <w:r w:rsidRPr="0C5A2729">
              <w:rPr>
                <w:rFonts w:ascii="Arial" w:hAnsi="Arial" w:cs="Arial"/>
                <w:sz w:val="22"/>
                <w:szCs w:val="22"/>
              </w:rPr>
              <w:t xml:space="preserve"> out of 4 residents drink to excess, nearly twice the state and national rates. 1 out of 5 residents report having a depressive disorder and nearly 1 in 4 have anxiety. Around a third of binge drinkers report comorbid depression (3o%) and/or anxiety (28%). Children in the region have a reported 18% incidence of ADD/ADHD, 15% anxiety, 7% depression, 6% behavioral or conduct disorders, and 3% autism.  The rate of deaths from intentional self-harm in Vanderburgh County </w:t>
            </w:r>
            <w:r w:rsidR="006E291B" w:rsidRPr="00824F58">
              <w:rPr>
                <w:rFonts w:ascii="Arial" w:hAnsi="Arial" w:cs="Arial"/>
                <w:sz w:val="22"/>
                <w:szCs w:val="22"/>
              </w:rPr>
              <w:t xml:space="preserve">is </w:t>
            </w:r>
            <w:r w:rsidRPr="0C5A2729">
              <w:rPr>
                <w:rFonts w:ascii="Arial" w:hAnsi="Arial" w:cs="Arial"/>
                <w:sz w:val="22"/>
                <w:szCs w:val="22"/>
              </w:rPr>
              <w:t>21 per 100,</w:t>
            </w:r>
            <w:r w:rsidR="006E291B" w:rsidRPr="00824F58">
              <w:rPr>
                <w:rFonts w:ascii="Arial" w:hAnsi="Arial" w:cs="Arial"/>
                <w:sz w:val="22"/>
                <w:szCs w:val="22"/>
              </w:rPr>
              <w:t xml:space="preserve"> </w:t>
            </w:r>
            <w:r w:rsidRPr="0C5A2729">
              <w:rPr>
                <w:rFonts w:ascii="Arial" w:hAnsi="Arial" w:cs="Arial"/>
                <w:sz w:val="22"/>
                <w:szCs w:val="22"/>
              </w:rPr>
              <w:t>000 population, exceeding the state rate of 15.9</w:t>
            </w:r>
            <w:r w:rsidR="08676C76" w:rsidRPr="0C5A2729">
              <w:rPr>
                <w:rFonts w:ascii="Arial" w:hAnsi="Arial" w:cs="Arial"/>
                <w:sz w:val="22"/>
                <w:szCs w:val="22"/>
              </w:rPr>
              <w:t xml:space="preserve"> </w:t>
            </w:r>
            <w:r w:rsidRPr="0C5A2729">
              <w:rPr>
                <w:rFonts w:ascii="Arial" w:hAnsi="Arial" w:cs="Arial"/>
                <w:sz w:val="22"/>
                <w:szCs w:val="22"/>
              </w:rPr>
              <w:t>per 100,</w:t>
            </w:r>
            <w:r w:rsidR="2A1DE035" w:rsidRPr="0C5A2729">
              <w:rPr>
                <w:rFonts w:ascii="Arial" w:hAnsi="Arial" w:cs="Arial"/>
                <w:sz w:val="22"/>
                <w:szCs w:val="22"/>
              </w:rPr>
              <w:t>0</w:t>
            </w:r>
            <w:r w:rsidRPr="0C5A2729">
              <w:rPr>
                <w:rFonts w:ascii="Arial" w:hAnsi="Arial" w:cs="Arial"/>
                <w:sz w:val="22"/>
                <w:szCs w:val="22"/>
              </w:rPr>
              <w:t xml:space="preserve">00. There were 66 accidental overdose deaths in Vanderburgh County during 2020 with 35 of these deaths involving opioids; 27 of these deaths resulted from accidental overdose on Fentanyl.  </w:t>
            </w:r>
          </w:p>
          <w:p w14:paraId="732E7AC7" w14:textId="77777777" w:rsidR="001D4D08" w:rsidRPr="00C14E23" w:rsidRDefault="001D4D08" w:rsidP="006E291B">
            <w:pPr>
              <w:pStyle w:val="ListParagraph"/>
              <w:ind w:left="360"/>
              <w:rPr>
                <w:rFonts w:ascii="Arial" w:hAnsi="Arial" w:cs="Arial"/>
                <w:sz w:val="22"/>
                <w:szCs w:val="22"/>
              </w:rPr>
            </w:pPr>
          </w:p>
          <w:p w14:paraId="59291F2D" w14:textId="77777777" w:rsidR="001D4D08" w:rsidRPr="00C14E23" w:rsidRDefault="53391B89" w:rsidP="006E291B">
            <w:pPr>
              <w:pStyle w:val="ListParagraph"/>
              <w:ind w:left="360"/>
              <w:rPr>
                <w:rFonts w:ascii="Arial" w:hAnsi="Arial" w:cs="Arial"/>
                <w:sz w:val="22"/>
                <w:szCs w:val="22"/>
              </w:rPr>
            </w:pPr>
            <w:r w:rsidRPr="0C5A2729">
              <w:rPr>
                <w:rFonts w:ascii="Arial" w:hAnsi="Arial" w:cs="Arial"/>
                <w:sz w:val="22"/>
                <w:szCs w:val="22"/>
              </w:rPr>
              <w:t xml:space="preserve">Data collected by local law enforcement dispatch, serving both the Evansville metropolitan area and Vanderburgh County indicates that during 2020, 484 dispatch runs were specific to a mental health crisis, with Crisis Intervention (CIT) officers being dispatched 321 times. </w:t>
            </w:r>
          </w:p>
          <w:p w14:paraId="199DD6FE" w14:textId="77777777" w:rsidR="001D4D08" w:rsidRPr="00C14E23" w:rsidRDefault="001D4D08" w:rsidP="006E291B">
            <w:pPr>
              <w:pStyle w:val="ListParagraph"/>
              <w:ind w:left="360"/>
              <w:rPr>
                <w:rFonts w:ascii="Arial" w:hAnsi="Arial" w:cs="Arial"/>
                <w:sz w:val="22"/>
                <w:szCs w:val="22"/>
              </w:rPr>
            </w:pPr>
          </w:p>
          <w:p w14:paraId="574D995A" w14:textId="77777777" w:rsidR="001D4D08" w:rsidRPr="00C14E23" w:rsidRDefault="53391B89" w:rsidP="006E291B">
            <w:pPr>
              <w:pStyle w:val="ListParagraph"/>
              <w:ind w:left="360"/>
              <w:rPr>
                <w:rFonts w:ascii="Arial" w:hAnsi="Arial" w:cs="Arial"/>
                <w:sz w:val="22"/>
                <w:szCs w:val="22"/>
              </w:rPr>
            </w:pPr>
            <w:r w:rsidRPr="0C5A2729">
              <w:rPr>
                <w:rFonts w:ascii="Arial" w:hAnsi="Arial" w:cs="Arial"/>
                <w:sz w:val="22"/>
                <w:szCs w:val="22"/>
              </w:rPr>
              <w:t>Data provided by the two hospital systems located in Vanderburgh County provides a larger picture.  Deaconess Hospital system reported 2946 psychiatric evaluations took place in the emergency room in 2020 with the top 20 mental health utilizers averaging between 31 and 75</w:t>
            </w:r>
            <w:r w:rsidR="26737BD5" w:rsidRPr="0C5A2729">
              <w:rPr>
                <w:rFonts w:ascii="Arial" w:hAnsi="Arial" w:cs="Arial"/>
                <w:sz w:val="22"/>
                <w:szCs w:val="22"/>
              </w:rPr>
              <w:t xml:space="preserve"> </w:t>
            </w:r>
            <w:r w:rsidRPr="0C5A2729">
              <w:rPr>
                <w:rFonts w:ascii="Arial" w:hAnsi="Arial" w:cs="Arial"/>
                <w:sz w:val="22"/>
                <w:szCs w:val="22"/>
              </w:rPr>
              <w:t>episodes of care. Ascension Health system, latest reporting indicates 1976 psychiatric assessments were conducted in the ER with 829 admissions to their inpatient psychiatric unit in 2019.</w:t>
            </w:r>
          </w:p>
          <w:p w14:paraId="5700EBAF" w14:textId="77777777" w:rsidR="001D4D08" w:rsidRPr="00C14E23" w:rsidRDefault="001D4D08" w:rsidP="006E291B">
            <w:pPr>
              <w:pStyle w:val="ListParagraph"/>
              <w:ind w:left="360"/>
              <w:rPr>
                <w:rFonts w:ascii="Arial" w:hAnsi="Arial" w:cs="Arial"/>
                <w:sz w:val="22"/>
                <w:szCs w:val="22"/>
              </w:rPr>
            </w:pPr>
          </w:p>
          <w:p w14:paraId="595E782E" w14:textId="77777777" w:rsidR="006E291B" w:rsidRPr="00824F58" w:rsidRDefault="006E291B" w:rsidP="006E291B">
            <w:pPr>
              <w:pStyle w:val="ListParagraph"/>
              <w:ind w:left="360"/>
              <w:rPr>
                <w:rFonts w:ascii="Arial" w:hAnsi="Arial" w:cs="Arial"/>
                <w:sz w:val="22"/>
                <w:szCs w:val="22"/>
              </w:rPr>
            </w:pPr>
            <w:r w:rsidRPr="00824F58">
              <w:rPr>
                <w:rFonts w:ascii="Arial" w:hAnsi="Arial" w:cs="Arial"/>
                <w:sz w:val="22"/>
                <w:szCs w:val="22"/>
              </w:rPr>
              <w:t>The intended goal of the CCBHC-E grant application is to increase access to mental health and primary care services to reduce ER utilization and unnecessary law enforcement involvement and arrest for those in our community while expanding primary care services within SBH to address health needs of those we serve.</w:t>
            </w:r>
          </w:p>
          <w:p w14:paraId="18357439" w14:textId="77777777" w:rsidR="006E291B" w:rsidRPr="00824F58" w:rsidRDefault="006E291B" w:rsidP="006E291B">
            <w:pPr>
              <w:pStyle w:val="ListParagraph"/>
              <w:ind w:left="360"/>
              <w:rPr>
                <w:rFonts w:ascii="Arial" w:hAnsi="Arial" w:cs="Arial"/>
                <w:sz w:val="22"/>
                <w:szCs w:val="22"/>
              </w:rPr>
            </w:pPr>
          </w:p>
          <w:p w14:paraId="55B87DAE" w14:textId="77777777" w:rsidR="006E291B" w:rsidRPr="00824F58" w:rsidRDefault="006E291B" w:rsidP="00AC3AF2">
            <w:pPr>
              <w:pStyle w:val="ListParagraph"/>
              <w:numPr>
                <w:ilvl w:val="0"/>
                <w:numId w:val="94"/>
              </w:numPr>
              <w:spacing w:after="160" w:line="259" w:lineRule="auto"/>
              <w:rPr>
                <w:rFonts w:ascii="Arial" w:hAnsi="Arial" w:cs="Arial"/>
                <w:sz w:val="22"/>
                <w:szCs w:val="22"/>
              </w:rPr>
            </w:pPr>
            <w:r w:rsidRPr="00824F58">
              <w:rPr>
                <w:rFonts w:ascii="Arial" w:hAnsi="Arial" w:cs="Arial"/>
                <w:b/>
                <w:bCs/>
                <w:sz w:val="22"/>
                <w:szCs w:val="22"/>
              </w:rPr>
              <w:t>Describe how access (including hours and service locations) will be responsive to community need.</w:t>
            </w:r>
          </w:p>
          <w:p w14:paraId="21BA6749" w14:textId="77777777" w:rsidR="006E291B" w:rsidRPr="00824F58" w:rsidRDefault="006E291B" w:rsidP="006E291B">
            <w:pPr>
              <w:pStyle w:val="ListParagraph"/>
              <w:rPr>
                <w:rFonts w:ascii="Arial" w:hAnsi="Arial" w:cs="Arial"/>
                <w:sz w:val="22"/>
                <w:szCs w:val="22"/>
              </w:rPr>
            </w:pPr>
          </w:p>
          <w:p w14:paraId="071924A7" w14:textId="77777777" w:rsidR="006E291B" w:rsidRPr="00824F58" w:rsidRDefault="006E291B" w:rsidP="006E291B">
            <w:pPr>
              <w:pStyle w:val="ListParagraph"/>
              <w:ind w:left="360"/>
              <w:rPr>
                <w:rFonts w:ascii="Arial" w:hAnsi="Arial" w:cs="Arial"/>
                <w:sz w:val="22"/>
                <w:szCs w:val="22"/>
              </w:rPr>
            </w:pPr>
            <w:r w:rsidRPr="00824F58">
              <w:rPr>
                <w:rFonts w:ascii="Arial" w:hAnsi="Arial" w:cs="Arial"/>
                <w:sz w:val="22"/>
                <w:szCs w:val="22"/>
              </w:rPr>
              <w:t xml:space="preserve">Same day access options are available across programs/locations allowing for streamlined access to care; evening and Saturday hours are available for assessment and therapy services. </w:t>
            </w:r>
          </w:p>
          <w:p w14:paraId="6A9FD8EE" w14:textId="77777777" w:rsidR="006E291B" w:rsidRPr="00824F58" w:rsidRDefault="006E291B" w:rsidP="006E291B">
            <w:pPr>
              <w:ind w:left="360"/>
              <w:rPr>
                <w:rFonts w:ascii="Arial" w:hAnsi="Arial" w:cs="Arial"/>
                <w:sz w:val="22"/>
                <w:szCs w:val="22"/>
              </w:rPr>
            </w:pPr>
            <w:r w:rsidRPr="00824F58">
              <w:rPr>
                <w:rFonts w:ascii="Arial" w:hAnsi="Arial" w:cs="Arial"/>
                <w:sz w:val="22"/>
                <w:szCs w:val="22"/>
              </w:rPr>
              <w:t xml:space="preserve">Five SBH outpatient locations of care in Vanderburgh County are offering evening and weekend access.   SBH provides community-based services, school-based services, and intensive WRAP services.  Forensic restoration and diversion services are being provided in the county jail and all diversion courts including Drug Court, Veterans Court, Child in Need of Services (CHINS) Drug Court, and Mental Health Court.  Crisis services provides immediate crisis intervention on-site at other agencies, and the broader community. </w:t>
            </w:r>
          </w:p>
          <w:p w14:paraId="1152207E" w14:textId="77777777" w:rsidR="006E291B" w:rsidRPr="00824F58" w:rsidRDefault="006E291B" w:rsidP="006E291B">
            <w:pPr>
              <w:ind w:left="360"/>
              <w:rPr>
                <w:rFonts w:ascii="Arial" w:hAnsi="Arial" w:cs="Arial"/>
                <w:sz w:val="22"/>
                <w:szCs w:val="22"/>
              </w:rPr>
            </w:pPr>
            <w:r w:rsidRPr="00824F58">
              <w:rPr>
                <w:rFonts w:ascii="Arial" w:hAnsi="Arial" w:cs="Arial"/>
                <w:sz w:val="22"/>
                <w:szCs w:val="22"/>
              </w:rPr>
              <w:t>SBH has shared-processes and clinical protocols for triaging between the ED and community mental health service options based on acuity.  Ongoing collaboration meetings take place between SBH, law enforcement, and local hospitals to address issues that arise and refine clinical flow.  The SBH CMO partnered with local law enforcement to clarify the recently (2023) changed laws and regulations on immediate and emergency detention; a workflow was implemented involving the role of officers, the courts, the hospitals, and SBH in this process.  We co-respond with law enforcement in the community and transport individuals in identified crisis but not meeting inpatient psychiatric admission criteria, to more appropriates levels of care.</w:t>
            </w:r>
          </w:p>
          <w:p w14:paraId="16B5492F" w14:textId="77777777" w:rsidR="001D4D08" w:rsidRPr="00C14E23" w:rsidRDefault="53391B89" w:rsidP="006E291B">
            <w:pPr>
              <w:ind w:left="360"/>
              <w:rPr>
                <w:rFonts w:ascii="Arial" w:hAnsi="Arial" w:cs="Arial"/>
                <w:sz w:val="22"/>
                <w:szCs w:val="22"/>
              </w:rPr>
            </w:pPr>
            <w:r w:rsidRPr="0C5A2729">
              <w:rPr>
                <w:rFonts w:ascii="Arial" w:hAnsi="Arial" w:cs="Arial"/>
                <w:sz w:val="22"/>
                <w:szCs w:val="22"/>
              </w:rPr>
              <w:t>Telehealth provides treatment options for those who cannot get to office appointments and hybrid group models have been effective since the pandemic. Increased on-site services at local homeless shelters and soup kitchens now includes access to primary care.</w:t>
            </w:r>
          </w:p>
          <w:p w14:paraId="43C54785" w14:textId="77777777" w:rsidR="001D4D08" w:rsidRPr="00824F58" w:rsidRDefault="001D4D08" w:rsidP="006E291B">
            <w:pPr>
              <w:pStyle w:val="ListParagraph"/>
              <w:rPr>
                <w:rFonts w:ascii="Arial" w:hAnsi="Arial" w:cs="Arial"/>
                <w:b/>
                <w:sz w:val="22"/>
                <w:szCs w:val="22"/>
              </w:rPr>
            </w:pPr>
          </w:p>
          <w:p w14:paraId="0255A30B" w14:textId="77777777" w:rsidR="006E291B" w:rsidRPr="00824F58" w:rsidRDefault="006E291B" w:rsidP="00AC3AF2">
            <w:pPr>
              <w:pStyle w:val="ListParagraph"/>
              <w:numPr>
                <w:ilvl w:val="0"/>
                <w:numId w:val="94"/>
              </w:numPr>
              <w:spacing w:after="160" w:line="259" w:lineRule="auto"/>
              <w:rPr>
                <w:rFonts w:ascii="Arial" w:hAnsi="Arial" w:cs="Arial"/>
                <w:b/>
                <w:bCs/>
                <w:sz w:val="22"/>
                <w:szCs w:val="22"/>
              </w:rPr>
            </w:pPr>
            <w:r w:rsidRPr="00824F58">
              <w:rPr>
                <w:rFonts w:ascii="Arial" w:hAnsi="Arial" w:cs="Arial"/>
                <w:b/>
                <w:bCs/>
                <w:sz w:val="22"/>
                <w:szCs w:val="22"/>
              </w:rPr>
              <w:t>Identify community partners that the CCBHC engages with or has a Memorandum of Understanding or other Contractual Agreement with.</w:t>
            </w:r>
          </w:p>
          <w:p w14:paraId="2A5C9BCA"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t>Southwestern has formal agreements with Tulip Tree Leased Employee, Vanderburgh Co Sheriff, Vanderburgh Crisis Response, Brentwood Spring’s Leased Employees, Deaconess IP Psych Services, St. Vincent IP Psych Services, and VCSO Response. We also have BAAs with Diehl Group, AIDS Resource Group, Brentwood Springs, and Evansville Rescue Mission. We have a signed MHO with the Evansville Police Department and county Sheriff’s Office. MOAs are in place with Aurora, ECHO Healthcare, Evansville Comprehensive Treatment Center, Evansville Rescue Mission, TRI-CAP, Vanderburgh Veterans Court, and Vanderburgh Treatment Courts.</w:t>
            </w:r>
          </w:p>
          <w:p w14:paraId="3DD1501A"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br/>
              <w:t>In addition to the formalized working relationships we are actively working with community partners these include Carver Community Organization, Christian Life Center, Evansville Vanderburgh School Corporation, Hickory Treatment Centers, the Evansville Homeless Services Council, Indiana Legal Services, Memorial Baptist Church, NOW Counseling, Patchwork Central, Potter's Wheel, Pride Resource Fair, Riverwalk, Salvation Army, Samaritan Center, St. Anthony's, United Caring Services (Ruth's House, Sobering Station), Vanderburgh Co Central Library, Volunteers of America- Fresh Start, WOIA, Warrick County Sheriff's Office, and YWCA.</w:t>
            </w:r>
          </w:p>
          <w:p w14:paraId="21FADD5F" w14:textId="77777777" w:rsidR="006E291B" w:rsidRPr="00824F58" w:rsidRDefault="006E291B" w:rsidP="006E291B">
            <w:pPr>
              <w:pStyle w:val="ListParagraph"/>
              <w:rPr>
                <w:rFonts w:ascii="Arial" w:hAnsi="Arial" w:cs="Arial"/>
                <w:b/>
                <w:bCs/>
                <w:sz w:val="22"/>
                <w:szCs w:val="22"/>
              </w:rPr>
            </w:pPr>
            <w:r w:rsidRPr="00824F58">
              <w:rPr>
                <w:rFonts w:ascii="Arial" w:hAnsi="Arial" w:cs="Arial"/>
                <w:b/>
                <w:bCs/>
                <w:sz w:val="22"/>
                <w:szCs w:val="22"/>
              </w:rPr>
              <w:t xml:space="preserve">     </w:t>
            </w:r>
          </w:p>
          <w:p w14:paraId="300B5CE1" w14:textId="77777777" w:rsidR="006E291B" w:rsidRPr="00824F58" w:rsidRDefault="006E291B" w:rsidP="00AC3AF2">
            <w:pPr>
              <w:pStyle w:val="ListParagraph"/>
              <w:numPr>
                <w:ilvl w:val="0"/>
                <w:numId w:val="94"/>
              </w:numPr>
              <w:spacing w:after="160" w:line="259" w:lineRule="auto"/>
              <w:rPr>
                <w:rFonts w:ascii="Arial" w:hAnsi="Arial" w:cs="Arial"/>
                <w:b/>
                <w:bCs/>
                <w:sz w:val="22"/>
                <w:szCs w:val="22"/>
              </w:rPr>
            </w:pPr>
            <w:r w:rsidRPr="00824F58">
              <w:rPr>
                <w:rFonts w:ascii="Arial" w:hAnsi="Arial" w:cs="Arial"/>
                <w:b/>
                <w:bCs/>
                <w:sz w:val="22"/>
                <w:szCs w:val="22"/>
              </w:rPr>
              <w:t>Collect information on disabilities.</w:t>
            </w:r>
          </w:p>
          <w:p w14:paraId="3EF6F5A3"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t>Information on disability status is being collected via the DMHSA CANS/ANSA tool. Disability information is collected via the Indiana NOMS and entered the EHR; this information can be stratified along various client demographic characteristics for more complex data analytics, including comparative outcomes.</w:t>
            </w:r>
          </w:p>
          <w:p w14:paraId="233A3626" w14:textId="77777777" w:rsidR="006E291B" w:rsidRPr="00824F58" w:rsidRDefault="006E291B" w:rsidP="006E291B">
            <w:pPr>
              <w:pStyle w:val="ListParagraph"/>
              <w:rPr>
                <w:rFonts w:ascii="Arial" w:hAnsi="Arial" w:cs="Arial"/>
                <w:b/>
                <w:bCs/>
                <w:sz w:val="22"/>
                <w:szCs w:val="22"/>
              </w:rPr>
            </w:pPr>
          </w:p>
          <w:p w14:paraId="0B3C11AC" w14:textId="77777777" w:rsidR="006E291B" w:rsidRPr="00824F58" w:rsidRDefault="006E291B" w:rsidP="00AC3AF2">
            <w:pPr>
              <w:pStyle w:val="ListParagraph"/>
              <w:numPr>
                <w:ilvl w:val="0"/>
                <w:numId w:val="94"/>
              </w:numPr>
              <w:spacing w:after="160" w:line="259" w:lineRule="auto"/>
              <w:rPr>
                <w:rFonts w:ascii="Arial" w:hAnsi="Arial" w:cs="Arial"/>
                <w:b/>
                <w:bCs/>
                <w:sz w:val="22"/>
                <w:szCs w:val="22"/>
              </w:rPr>
            </w:pPr>
            <w:r w:rsidRPr="00824F58">
              <w:rPr>
                <w:rFonts w:ascii="Arial" w:hAnsi="Arial" w:cs="Arial"/>
                <w:b/>
                <w:bCs/>
                <w:sz w:val="22"/>
                <w:szCs w:val="22"/>
              </w:rPr>
              <w:t>List ways the CCBHC is currently able to address specific populations or community needs specific to their area.</w:t>
            </w:r>
          </w:p>
          <w:p w14:paraId="1A7E9A00" w14:textId="77777777" w:rsidR="006E291B" w:rsidRPr="00824F58" w:rsidRDefault="006E291B" w:rsidP="006E291B">
            <w:pPr>
              <w:ind w:left="360"/>
              <w:rPr>
                <w:rFonts w:ascii="Arial" w:hAnsi="Arial" w:cs="Arial"/>
                <w:sz w:val="22"/>
                <w:szCs w:val="22"/>
              </w:rPr>
            </w:pPr>
            <w:r w:rsidRPr="00824F58">
              <w:rPr>
                <w:rFonts w:ascii="Arial" w:hAnsi="Arial" w:cs="Arial"/>
                <w:sz w:val="22"/>
                <w:szCs w:val="22"/>
              </w:rPr>
              <w:t>SBH is intentionally working to promote a culture of diversity, inclusion, and engagement within our corporate culture and among the individuals we serve. During the first two years of work under the CCBHC expansion grants, our focus has been on training, engagement, visibility, and staff engagement.</w:t>
            </w:r>
          </w:p>
          <w:p w14:paraId="05E6B36B" w14:textId="77777777" w:rsidR="006E291B" w:rsidRPr="00824F58" w:rsidRDefault="006E291B" w:rsidP="006E291B">
            <w:pPr>
              <w:ind w:left="360"/>
              <w:rPr>
                <w:rFonts w:ascii="Arial" w:hAnsi="Arial" w:cs="Arial"/>
                <w:sz w:val="22"/>
                <w:szCs w:val="22"/>
              </w:rPr>
            </w:pPr>
            <w:r w:rsidRPr="00824F58">
              <w:rPr>
                <w:rFonts w:ascii="Arial" w:hAnsi="Arial" w:cs="Arial"/>
                <w:bCs/>
                <w:sz w:val="22"/>
                <w:szCs w:val="22"/>
              </w:rPr>
              <w:t>SBH and our DEE Committee are a visible presence at local community events including Evansville Pride, Juneteenth</w:t>
            </w:r>
            <w:r w:rsidRPr="00824F58">
              <w:rPr>
                <w:rFonts w:ascii="Arial" w:hAnsi="Arial" w:cs="Arial"/>
                <w:sz w:val="22"/>
                <w:szCs w:val="22"/>
              </w:rPr>
              <w:t xml:space="preserve"> celebrations, and Fiesta Evansville. As we launched a crisis services continuum that was new to our community, we focused on expanding participation and engagement across existing community service coalitions, faith organizations/consortiums, schools, universities, soup kitchens, and recovery communities. These partnership building activities have been tracked and reported to SAMHSA quarterly as one of the Infrastructure Development, Prevention and Mental Health Promotion (IPP) outcome measures for the CCBHC-E and IA grants PC2 ‘The number of organizations collaborating/coordinating/sharing resources with other organizations as a result of the grant.’  </w:t>
            </w:r>
          </w:p>
          <w:p w14:paraId="7E7DB2EF" w14:textId="77777777" w:rsidR="006E291B" w:rsidRPr="00824F58" w:rsidRDefault="006E291B" w:rsidP="006E291B">
            <w:pPr>
              <w:ind w:left="360"/>
              <w:rPr>
                <w:rFonts w:ascii="Arial" w:hAnsi="Arial" w:cs="Arial"/>
                <w:sz w:val="22"/>
                <w:szCs w:val="22"/>
              </w:rPr>
            </w:pPr>
            <w:r w:rsidRPr="00824F58">
              <w:rPr>
                <w:rFonts w:ascii="Arial" w:hAnsi="Arial" w:cs="Arial"/>
                <w:sz w:val="22"/>
                <w:szCs w:val="22"/>
              </w:rPr>
              <w:t xml:space="preserve">In 2021 the DEE Committee worked with Diehl Consulting Group (an external evaluator) to assess the internal cultural climate of our agency. 98% of staff respondents agreed with the statement, ‘Southwestern is committed to equity, engagement and inclusion,’ and 46% of respondents self-identified as being part of a minority community.  The follow-up climate assessment is currently underway (November 2024). Our goal is to be the employer and treatment provider of choice for members of historically disenfranchised groups in our community. Increasing the perception of safety within our staff is expected to positively impact these efforts. (Full report available on request.)  </w:t>
            </w:r>
          </w:p>
          <w:p w14:paraId="37467B54" w14:textId="77777777" w:rsidR="006E291B" w:rsidRPr="00824F58" w:rsidRDefault="006E291B" w:rsidP="006E291B">
            <w:pPr>
              <w:ind w:left="360"/>
              <w:rPr>
                <w:rFonts w:ascii="Arial" w:hAnsi="Arial" w:cs="Arial"/>
                <w:sz w:val="22"/>
                <w:szCs w:val="22"/>
              </w:rPr>
            </w:pPr>
            <w:r w:rsidRPr="00824F58">
              <w:rPr>
                <w:rFonts w:ascii="Arial" w:hAnsi="Arial" w:cs="Arial"/>
                <w:sz w:val="22"/>
                <w:szCs w:val="22"/>
              </w:rPr>
              <w:t>SBH was just</w:t>
            </w:r>
            <w:r w:rsidR="53391B89" w:rsidRPr="0C5A2729">
              <w:rPr>
                <w:rFonts w:ascii="Arial" w:hAnsi="Arial" w:cs="Arial"/>
                <w:sz w:val="22"/>
                <w:szCs w:val="22"/>
              </w:rPr>
              <w:t xml:space="preserve"> awarded the 2023 Evansville Human Relations Commission Mayor’s Award for </w:t>
            </w:r>
            <w:r w:rsidRPr="00824F58">
              <w:rPr>
                <w:rFonts w:ascii="Arial" w:hAnsi="Arial" w:cs="Arial"/>
                <w:sz w:val="22"/>
                <w:szCs w:val="22"/>
              </w:rPr>
              <w:t>Workplace</w:t>
            </w:r>
            <w:r w:rsidR="53391B89" w:rsidRPr="0C5A2729">
              <w:rPr>
                <w:rFonts w:ascii="Arial" w:hAnsi="Arial" w:cs="Arial"/>
                <w:sz w:val="22"/>
                <w:szCs w:val="22"/>
              </w:rPr>
              <w:t xml:space="preserve"> Diversity and was featured in Evansville Business Magazine (2023) for the work we are doing in our agency and the community.</w:t>
            </w:r>
          </w:p>
          <w:p w14:paraId="25F60CC6" w14:textId="77777777" w:rsidR="001D4D08" w:rsidRPr="00C14E23" w:rsidRDefault="53391B89" w:rsidP="006E291B">
            <w:pPr>
              <w:ind w:left="360"/>
              <w:rPr>
                <w:rFonts w:ascii="Arial" w:hAnsi="Arial" w:cs="Arial"/>
                <w:sz w:val="22"/>
                <w:szCs w:val="22"/>
              </w:rPr>
            </w:pPr>
            <w:r w:rsidRPr="0C5A2729">
              <w:rPr>
                <w:rFonts w:ascii="Arial" w:hAnsi="Arial" w:cs="Arial"/>
                <w:sz w:val="22"/>
                <w:szCs w:val="22"/>
              </w:rPr>
              <w:t xml:space="preserve">With the view that diverse applicants are more likely to apply to an agency that is already known to be diverse and equitable, SBH now has data analytics capacity to stratify clinical outcomes data based on race, ethnicity, Veteran status, sexual orientation, and gender identity expression. </w:t>
            </w:r>
            <w:r w:rsidR="006E291B" w:rsidRPr="00824F58">
              <w:rPr>
                <w:rFonts w:ascii="Arial" w:hAnsi="Arial" w:cs="Arial"/>
                <w:sz w:val="22"/>
                <w:szCs w:val="22"/>
              </w:rPr>
              <w:t>We are</w:t>
            </w:r>
            <w:r w:rsidRPr="0C5A2729">
              <w:rPr>
                <w:rFonts w:ascii="Arial" w:hAnsi="Arial" w:cs="Arial"/>
                <w:sz w:val="22"/>
                <w:szCs w:val="22"/>
              </w:rPr>
              <w:t xml:space="preserve"> also able to compare the demographics of our staff, leadership, and governance using the same questions as those completed by individuals receiving services. This information will be compared to local Census data as part of our Spring 2024 CNA</w:t>
            </w:r>
            <w:r w:rsidR="006E291B" w:rsidRPr="00824F58">
              <w:rPr>
                <w:rFonts w:ascii="Arial" w:hAnsi="Arial" w:cs="Arial"/>
                <w:sz w:val="22"/>
                <w:szCs w:val="22"/>
              </w:rPr>
              <w:t xml:space="preserve"> and</w:t>
            </w:r>
            <w:r w:rsidRPr="0C5A2729">
              <w:rPr>
                <w:rFonts w:ascii="Arial" w:hAnsi="Arial" w:cs="Arial"/>
                <w:sz w:val="22"/>
                <w:szCs w:val="22"/>
              </w:rPr>
              <w:t xml:space="preserve"> will fulfill our CQI Plan goal of operationalizing CLAS Standard 11, ‘Collect and maintain accurate and reliable demographic data to monitor and evaluate the impact of CLAS on health equity and outcomes and to inform service delivery.’</w:t>
            </w:r>
            <w:r w:rsidR="006E291B" w:rsidRPr="00824F58">
              <w:rPr>
                <w:rFonts w:ascii="Arial" w:hAnsi="Arial" w:cs="Arial"/>
                <w:sz w:val="22"/>
                <w:szCs w:val="22"/>
              </w:rPr>
              <w:t xml:space="preserve"> </w:t>
            </w:r>
            <w:r w:rsidR="006E291B" w:rsidRPr="00824F58">
              <w:rPr>
                <w:rFonts w:ascii="Arial" w:hAnsi="Arial" w:cs="Arial"/>
                <w:sz w:val="22"/>
                <w:szCs w:val="22"/>
              </w:rPr>
              <w:br/>
            </w:r>
            <w:r w:rsidR="006E291B" w:rsidRPr="00824F58">
              <w:rPr>
                <w:rFonts w:ascii="Arial" w:hAnsi="Arial" w:cs="Arial"/>
                <w:sz w:val="22"/>
                <w:szCs w:val="22"/>
              </w:rPr>
              <w:br/>
              <w:t>We are</w:t>
            </w:r>
            <w:r w:rsidRPr="0C5A2729">
              <w:rPr>
                <w:rFonts w:ascii="Arial" w:hAnsi="Arial" w:cs="Arial"/>
                <w:sz w:val="22"/>
                <w:szCs w:val="22"/>
              </w:rPr>
              <w:t xml:space="preserve"> developing marketing materials to use in recruiting Peer Support Specialists during all community outreach events, by presenting this as an entry-level career option leading to increased experience, education, and career opportunities.  </w:t>
            </w:r>
            <w:r w:rsidR="006E291B" w:rsidRPr="00824F58">
              <w:rPr>
                <w:rFonts w:ascii="Arial" w:hAnsi="Arial" w:cs="Arial"/>
                <w:sz w:val="22"/>
                <w:szCs w:val="22"/>
              </w:rPr>
              <w:t>That opportunity will start with free certification training, on-site</w:t>
            </w:r>
            <w:r w:rsidRPr="0C5A2729">
              <w:rPr>
                <w:rFonts w:ascii="Arial" w:hAnsi="Arial" w:cs="Arial"/>
                <w:sz w:val="22"/>
                <w:szCs w:val="22"/>
              </w:rPr>
              <w:t xml:space="preserve"> for current eligible employees and potential employees.  </w:t>
            </w:r>
          </w:p>
          <w:p w14:paraId="6B54D7CD" w14:textId="77777777" w:rsidR="001D4D08" w:rsidRPr="00824F58" w:rsidRDefault="001D4D08" w:rsidP="006E291B">
            <w:pPr>
              <w:pStyle w:val="ListParagraph"/>
              <w:rPr>
                <w:rFonts w:ascii="Arial" w:hAnsi="Arial" w:cs="Arial"/>
                <w:b/>
                <w:sz w:val="22"/>
                <w:szCs w:val="22"/>
              </w:rPr>
            </w:pPr>
          </w:p>
          <w:p w14:paraId="30E7C571" w14:textId="77777777" w:rsidR="006E291B" w:rsidRPr="00824F58" w:rsidRDefault="006E291B" w:rsidP="00AC3AF2">
            <w:pPr>
              <w:pStyle w:val="ListParagraph"/>
              <w:numPr>
                <w:ilvl w:val="0"/>
                <w:numId w:val="94"/>
              </w:numPr>
              <w:spacing w:after="160" w:line="259" w:lineRule="auto"/>
              <w:rPr>
                <w:rFonts w:ascii="Arial" w:hAnsi="Arial" w:cs="Arial"/>
                <w:b/>
                <w:bCs/>
                <w:sz w:val="22"/>
                <w:szCs w:val="22"/>
              </w:rPr>
            </w:pPr>
            <w:r w:rsidRPr="00824F58">
              <w:rPr>
                <w:rFonts w:ascii="Arial" w:hAnsi="Arial" w:cs="Arial"/>
                <w:b/>
                <w:bCs/>
                <w:sz w:val="22"/>
                <w:szCs w:val="22"/>
              </w:rPr>
              <w:t xml:space="preserve">List areas the CCBHC cannot meet due to limited staff, hours, location, or other factors, as well as plans to outsource or contract with a DCO to address these areas. </w:t>
            </w:r>
          </w:p>
          <w:p w14:paraId="468E3E2B"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t xml:space="preserve">Under the current Vanderburgh County region, all 9 core CCBHC services can be delivered via SBH or MOU/BAA partners.  As the DMHA MCTR and CSSR professional contracts are completed, SBH will expand all CCBHC services to the three surrounding rural counties in the SBH catchment area. The infrastructure is in place. All CCBHC policy, procedure, training, and staff role changes have been implemented across the four-county system in preparation for this expansion. </w:t>
            </w:r>
          </w:p>
          <w:p w14:paraId="59F3C159" w14:textId="77777777" w:rsidR="006E291B" w:rsidRPr="00824F58" w:rsidRDefault="006E291B" w:rsidP="006E291B">
            <w:pPr>
              <w:pStyle w:val="ListParagraph"/>
              <w:rPr>
                <w:rFonts w:ascii="Arial" w:hAnsi="Arial" w:cs="Arial"/>
                <w:sz w:val="22"/>
                <w:szCs w:val="22"/>
              </w:rPr>
            </w:pPr>
          </w:p>
          <w:p w14:paraId="774D6957"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t>The crisis line/988 component of the crisis continuum is in place across our four-county service region. The expansion of Mobile crisis response is being conducted under DMHA professional contract to serve the three surrounding rural counties, Warrick, Posey, and Gibson. Initially mobile response will be launched from Vanderburgh County.  Due to limitations on mobile crisis response vehicles (n=2) and the current staffing plan an increase in response times is expected. Transportation within the Evansville metropolitan area currently presents a service barrier; providing mobile crisis response and follow-up transportation to the additional rural counties will require additional vehicles and staff as there is no public transportation in these counties. An additional complication is that there are no existing transportation services that can be leveraged to provide a link among the counties which are a part of this expansion.</w:t>
            </w:r>
          </w:p>
          <w:p w14:paraId="6FCF3207" w14:textId="77777777" w:rsidR="006E291B" w:rsidRPr="00824F58" w:rsidRDefault="006E291B" w:rsidP="006E291B">
            <w:pPr>
              <w:pStyle w:val="ListParagraph"/>
              <w:rPr>
                <w:rFonts w:ascii="Arial" w:hAnsi="Arial" w:cs="Arial"/>
                <w:sz w:val="22"/>
                <w:szCs w:val="22"/>
              </w:rPr>
            </w:pPr>
          </w:p>
          <w:p w14:paraId="7ABF2775"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t>A potential future state would include smaller mobile crisis teams, stationed at SBH county offices for county specific triage and liaison response, across our four-county system of care.</w:t>
            </w:r>
          </w:p>
          <w:p w14:paraId="1259A985" w14:textId="77777777" w:rsidR="001D4D08" w:rsidRPr="00C14E23" w:rsidRDefault="001D4D08" w:rsidP="006E291B">
            <w:pPr>
              <w:pStyle w:val="ListParagraph"/>
              <w:rPr>
                <w:rFonts w:ascii="Arial" w:hAnsi="Arial" w:cs="Arial"/>
                <w:sz w:val="22"/>
                <w:szCs w:val="22"/>
              </w:rPr>
            </w:pPr>
          </w:p>
          <w:p w14:paraId="14C90A18" w14:textId="77777777" w:rsidR="001D4D08" w:rsidRPr="00C14E23" w:rsidRDefault="53391B89" w:rsidP="006E291B">
            <w:pPr>
              <w:pStyle w:val="ListParagraph"/>
              <w:rPr>
                <w:rFonts w:ascii="Arial" w:hAnsi="Arial" w:cs="Arial"/>
                <w:sz w:val="22"/>
                <w:szCs w:val="22"/>
              </w:rPr>
            </w:pPr>
            <w:r w:rsidRPr="0C5A2729">
              <w:rPr>
                <w:rFonts w:ascii="Arial" w:hAnsi="Arial" w:cs="Arial"/>
                <w:sz w:val="22"/>
                <w:szCs w:val="22"/>
              </w:rPr>
              <w:t xml:space="preserve">Care coordination changes the role and function of traditional skills coaches and case management positions. Biopsychosocial screenings represent approximately </w:t>
            </w:r>
            <w:r w:rsidR="006E291B" w:rsidRPr="00824F58">
              <w:rPr>
                <w:rFonts w:ascii="Arial" w:hAnsi="Arial" w:cs="Arial"/>
                <w:sz w:val="22"/>
                <w:szCs w:val="22"/>
              </w:rPr>
              <w:t>25 additional assessment/data collection points</w:t>
            </w:r>
            <w:r w:rsidRPr="0C5A2729">
              <w:rPr>
                <w:rFonts w:ascii="Arial" w:hAnsi="Arial" w:cs="Arial"/>
                <w:sz w:val="22"/>
                <w:szCs w:val="22"/>
              </w:rPr>
              <w:t xml:space="preserve"> that are part of the initial assessment and subsequent reassessments. To reduce the administrative burden licensed clinicians and streamline the intake process for individuals receiving services, additional care coordination positions </w:t>
            </w:r>
            <w:r w:rsidR="006E291B" w:rsidRPr="00824F58">
              <w:rPr>
                <w:rFonts w:ascii="Arial" w:hAnsi="Arial" w:cs="Arial"/>
                <w:sz w:val="22"/>
                <w:szCs w:val="22"/>
              </w:rPr>
              <w:t>will be required.</w:t>
            </w:r>
            <w:r w:rsidRPr="0C5A2729">
              <w:rPr>
                <w:rFonts w:ascii="Arial" w:hAnsi="Arial" w:cs="Arial"/>
                <w:sz w:val="22"/>
                <w:szCs w:val="22"/>
              </w:rPr>
              <w:t xml:space="preserve">  Technical assistance from DMHA is requested on job scope specifications.</w:t>
            </w:r>
          </w:p>
          <w:p w14:paraId="7F94E5B9" w14:textId="77777777" w:rsidR="001D4D08" w:rsidRPr="00C14E23" w:rsidRDefault="001D4D08" w:rsidP="006E291B">
            <w:pPr>
              <w:pStyle w:val="ListParagraph"/>
              <w:rPr>
                <w:rFonts w:ascii="Arial" w:hAnsi="Arial" w:cs="Arial"/>
                <w:sz w:val="22"/>
                <w:szCs w:val="22"/>
              </w:rPr>
            </w:pPr>
          </w:p>
          <w:p w14:paraId="0E3DF474" w14:textId="77777777" w:rsidR="001D4D08" w:rsidRPr="00C14E23" w:rsidRDefault="53391B89" w:rsidP="006E291B">
            <w:pPr>
              <w:pStyle w:val="ListParagraph"/>
              <w:rPr>
                <w:rFonts w:ascii="Arial" w:hAnsi="Arial" w:cs="Arial"/>
                <w:sz w:val="22"/>
                <w:szCs w:val="22"/>
              </w:rPr>
            </w:pPr>
            <w:r w:rsidRPr="0C5A2729">
              <w:rPr>
                <w:rFonts w:ascii="Arial" w:hAnsi="Arial" w:cs="Arial"/>
                <w:sz w:val="22"/>
                <w:szCs w:val="22"/>
              </w:rPr>
              <w:t>An additional data analytics specialist position will be needed as our quality measure reporting and continuous quality improvement reporting demands have increased with SAMHSA, the State, and ongoing PDSAs to meet CCBHC attestation criteria.</w:t>
            </w:r>
          </w:p>
          <w:p w14:paraId="79D7BE8F" w14:textId="77777777" w:rsidR="001D4D08" w:rsidRPr="00C14E23" w:rsidRDefault="001D4D08" w:rsidP="006E291B">
            <w:pPr>
              <w:pStyle w:val="ListParagraph"/>
              <w:rPr>
                <w:rFonts w:ascii="Arial" w:hAnsi="Arial" w:cs="Arial"/>
                <w:sz w:val="22"/>
                <w:szCs w:val="22"/>
              </w:rPr>
            </w:pPr>
          </w:p>
          <w:p w14:paraId="64B66B88" w14:textId="77777777" w:rsidR="001D4D08" w:rsidRPr="00824F58" w:rsidRDefault="53391B89" w:rsidP="00AC3AF2">
            <w:pPr>
              <w:pStyle w:val="ListParagraph"/>
              <w:numPr>
                <w:ilvl w:val="0"/>
                <w:numId w:val="94"/>
              </w:numPr>
              <w:spacing w:after="160" w:line="259" w:lineRule="auto"/>
              <w:rPr>
                <w:rFonts w:ascii="Arial" w:hAnsi="Arial" w:cs="Arial"/>
                <w:b/>
                <w:sz w:val="22"/>
                <w:szCs w:val="22"/>
              </w:rPr>
            </w:pPr>
            <w:r w:rsidRPr="0C5A2729">
              <w:rPr>
                <w:rFonts w:ascii="Arial" w:hAnsi="Arial" w:cs="Arial"/>
                <w:b/>
                <w:bCs/>
                <w:sz w:val="22"/>
                <w:szCs w:val="22"/>
              </w:rPr>
              <w:t>Address what staff positions currently exist and what positions will need to be created and/or filled to meet CCBHC requirements.</w:t>
            </w:r>
            <w:r w:rsidRPr="00824F58">
              <w:rPr>
                <w:rFonts w:ascii="Arial" w:hAnsi="Arial" w:cs="Arial"/>
                <w:b/>
                <w:sz w:val="22"/>
                <w:szCs w:val="22"/>
              </w:rPr>
              <w:t xml:space="preserve"> </w:t>
            </w:r>
          </w:p>
          <w:p w14:paraId="45483CB6" w14:textId="77777777" w:rsidR="001D4D08" w:rsidRPr="00C14E23" w:rsidRDefault="53391B89" w:rsidP="006E291B">
            <w:pPr>
              <w:pStyle w:val="ListParagraph"/>
              <w:rPr>
                <w:rFonts w:ascii="Arial" w:hAnsi="Arial" w:cs="Arial"/>
                <w:sz w:val="22"/>
                <w:szCs w:val="22"/>
              </w:rPr>
            </w:pPr>
            <w:r w:rsidRPr="0C5A2729">
              <w:rPr>
                <w:rFonts w:ascii="Arial" w:hAnsi="Arial" w:cs="Arial"/>
                <w:sz w:val="22"/>
                <w:szCs w:val="22"/>
              </w:rPr>
              <w:t>The Key Staffing Plan for the 2021 C</w:t>
            </w:r>
            <w:r w:rsidR="4538501A" w:rsidRPr="0C5A2729">
              <w:rPr>
                <w:rFonts w:ascii="Arial" w:hAnsi="Arial" w:cs="Arial"/>
                <w:sz w:val="22"/>
                <w:szCs w:val="22"/>
              </w:rPr>
              <w:t>NA</w:t>
            </w:r>
            <w:r w:rsidRPr="0C5A2729">
              <w:rPr>
                <w:rFonts w:ascii="Arial" w:hAnsi="Arial" w:cs="Arial"/>
                <w:sz w:val="22"/>
                <w:szCs w:val="22"/>
              </w:rPr>
              <w:t xml:space="preserve"> included 20 </w:t>
            </w:r>
            <w:r w:rsidR="006E291B" w:rsidRPr="00824F58">
              <w:rPr>
                <w:rFonts w:ascii="Arial" w:hAnsi="Arial" w:cs="Arial"/>
                <w:sz w:val="22"/>
                <w:szCs w:val="22"/>
              </w:rPr>
              <w:t>staff in total.  The attached table reflects our current CCBHC staffing plan and indicates there are 40 FTE staff operating under the combined SAMHSA and DMHA funding matrix (as of 10.31.23).</w:t>
            </w:r>
            <w:r w:rsidRPr="0C5A2729">
              <w:rPr>
                <w:rFonts w:ascii="Arial" w:hAnsi="Arial" w:cs="Arial"/>
                <w:sz w:val="22"/>
                <w:szCs w:val="22"/>
              </w:rPr>
              <w:t xml:space="preserve"> </w:t>
            </w:r>
          </w:p>
          <w:p w14:paraId="7F4DF911" w14:textId="77777777" w:rsidR="001D4D08" w:rsidRPr="00C14E23" w:rsidRDefault="001D4D08" w:rsidP="006E291B">
            <w:pPr>
              <w:pStyle w:val="ListParagraph"/>
              <w:rPr>
                <w:rFonts w:ascii="Arial" w:hAnsi="Arial" w:cs="Arial"/>
                <w:sz w:val="22"/>
                <w:szCs w:val="22"/>
              </w:rPr>
            </w:pPr>
          </w:p>
          <w:p w14:paraId="6D58F10B" w14:textId="77777777" w:rsidR="006E291B" w:rsidRPr="00824F58" w:rsidRDefault="006E291B" w:rsidP="006E291B">
            <w:pPr>
              <w:pStyle w:val="ListParagraph"/>
              <w:rPr>
                <w:rFonts w:ascii="Arial" w:hAnsi="Arial" w:cs="Arial"/>
                <w:sz w:val="22"/>
                <w:szCs w:val="22"/>
              </w:rPr>
            </w:pPr>
            <w:r w:rsidRPr="00824F58">
              <w:rPr>
                <w:rFonts w:ascii="Arial" w:hAnsi="Arial" w:cs="Arial"/>
                <w:sz w:val="22"/>
                <w:szCs w:val="22"/>
              </w:rPr>
              <w:t>For full CCBHC attestation compliance the following positions must be added:</w:t>
            </w:r>
          </w:p>
          <w:p w14:paraId="0824142F" w14:textId="77777777" w:rsidR="006E291B" w:rsidRPr="00824F58" w:rsidRDefault="006E291B" w:rsidP="00AC3AF2">
            <w:pPr>
              <w:pStyle w:val="ListParagraph"/>
              <w:numPr>
                <w:ilvl w:val="0"/>
                <w:numId w:val="94"/>
              </w:numPr>
              <w:spacing w:after="160" w:line="259" w:lineRule="auto"/>
              <w:rPr>
                <w:rFonts w:ascii="Arial" w:hAnsi="Arial" w:cs="Arial"/>
                <w:sz w:val="22"/>
                <w:szCs w:val="22"/>
              </w:rPr>
            </w:pPr>
            <w:r w:rsidRPr="00824F58">
              <w:rPr>
                <w:rFonts w:ascii="Arial" w:hAnsi="Arial" w:cs="Arial"/>
                <w:sz w:val="22"/>
                <w:szCs w:val="22"/>
              </w:rPr>
              <w:t>Additional Peer Support Specialists for crisis services x 6 FTE</w:t>
            </w:r>
          </w:p>
          <w:p w14:paraId="6B26F2D0" w14:textId="77777777" w:rsidR="006E291B" w:rsidRPr="00824F58" w:rsidRDefault="006E291B" w:rsidP="00AC3AF2">
            <w:pPr>
              <w:pStyle w:val="ListParagraph"/>
              <w:numPr>
                <w:ilvl w:val="0"/>
                <w:numId w:val="94"/>
              </w:numPr>
              <w:spacing w:after="160" w:line="259" w:lineRule="auto"/>
              <w:rPr>
                <w:rFonts w:ascii="Arial" w:hAnsi="Arial" w:cs="Arial"/>
                <w:sz w:val="22"/>
                <w:szCs w:val="22"/>
              </w:rPr>
            </w:pPr>
            <w:r w:rsidRPr="00824F58">
              <w:rPr>
                <w:rFonts w:ascii="Arial" w:hAnsi="Arial" w:cs="Arial"/>
                <w:sz w:val="22"/>
                <w:szCs w:val="22"/>
              </w:rPr>
              <w:t>Additional Mobile Crisis Responders x 6 FTE</w:t>
            </w:r>
          </w:p>
          <w:p w14:paraId="503E080D" w14:textId="77777777" w:rsidR="006E291B" w:rsidRPr="00824F58" w:rsidRDefault="006E291B" w:rsidP="00AC3AF2">
            <w:pPr>
              <w:pStyle w:val="ListParagraph"/>
              <w:numPr>
                <w:ilvl w:val="0"/>
                <w:numId w:val="94"/>
              </w:numPr>
              <w:spacing w:after="160" w:line="259" w:lineRule="auto"/>
              <w:rPr>
                <w:rFonts w:ascii="Arial" w:hAnsi="Arial" w:cs="Arial"/>
                <w:sz w:val="22"/>
                <w:szCs w:val="22"/>
              </w:rPr>
            </w:pPr>
            <w:r w:rsidRPr="00824F58">
              <w:rPr>
                <w:rFonts w:ascii="Arial" w:hAnsi="Arial" w:cs="Arial"/>
                <w:sz w:val="22"/>
                <w:szCs w:val="22"/>
              </w:rPr>
              <w:t>Data analytics specialist x 1 FTE</w:t>
            </w:r>
          </w:p>
          <w:p w14:paraId="76C7C98A" w14:textId="77777777" w:rsidR="006E291B" w:rsidRPr="00824F58" w:rsidRDefault="006E291B" w:rsidP="00AC3AF2">
            <w:pPr>
              <w:pStyle w:val="ListParagraph"/>
              <w:numPr>
                <w:ilvl w:val="0"/>
                <w:numId w:val="94"/>
              </w:numPr>
              <w:spacing w:after="160" w:line="259" w:lineRule="auto"/>
              <w:rPr>
                <w:rFonts w:ascii="Arial" w:hAnsi="Arial" w:cs="Arial"/>
                <w:sz w:val="22"/>
                <w:szCs w:val="22"/>
              </w:rPr>
            </w:pPr>
            <w:r w:rsidRPr="00824F58">
              <w:rPr>
                <w:rFonts w:ascii="Arial" w:hAnsi="Arial" w:cs="Arial"/>
                <w:sz w:val="22"/>
                <w:szCs w:val="22"/>
              </w:rPr>
              <w:t>Diversity Equity and Engagement Officer</w:t>
            </w:r>
          </w:p>
          <w:p w14:paraId="14F955CD" w14:textId="77777777" w:rsidR="00824F58" w:rsidRPr="00824F58" w:rsidRDefault="006E291B" w:rsidP="00AC3AF2">
            <w:pPr>
              <w:pStyle w:val="ListParagraph"/>
              <w:numPr>
                <w:ilvl w:val="0"/>
                <w:numId w:val="94"/>
              </w:numPr>
              <w:spacing w:after="160" w:line="259" w:lineRule="auto"/>
              <w:rPr>
                <w:rFonts w:ascii="Arial" w:hAnsi="Arial" w:cs="Arial"/>
                <w:sz w:val="22"/>
                <w:szCs w:val="22"/>
              </w:rPr>
            </w:pPr>
            <w:r w:rsidRPr="00824F58">
              <w:rPr>
                <w:rFonts w:ascii="Arial" w:hAnsi="Arial" w:cs="Arial"/>
                <w:sz w:val="22"/>
                <w:szCs w:val="22"/>
              </w:rPr>
              <w:t>Care Coordinator staffing coverage (FTE number will be based on 2024 CNA)</w:t>
            </w:r>
          </w:p>
          <w:p w14:paraId="33CE2FE0" w14:textId="46DFEF16" w:rsidR="001D4D08" w:rsidRDefault="53391B89" w:rsidP="00AC3AF2">
            <w:pPr>
              <w:pStyle w:val="ListParagraph"/>
              <w:numPr>
                <w:ilvl w:val="0"/>
                <w:numId w:val="94"/>
              </w:numPr>
              <w:spacing w:after="160" w:line="259" w:lineRule="auto"/>
              <w:rPr>
                <w:rFonts w:ascii="Arial" w:hAnsi="Arial" w:cs="Arial"/>
                <w:sz w:val="22"/>
                <w:szCs w:val="22"/>
              </w:rPr>
            </w:pPr>
            <w:r w:rsidRPr="0C5A2729">
              <w:rPr>
                <w:rFonts w:ascii="Arial" w:hAnsi="Arial" w:cs="Arial"/>
                <w:sz w:val="22"/>
                <w:szCs w:val="22"/>
              </w:rPr>
              <w:t>Veteran Services Coordinator x 1</w:t>
            </w:r>
            <w:r w:rsidR="00AC3AF2">
              <w:rPr>
                <w:rFonts w:ascii="Arial" w:hAnsi="Arial" w:cs="Arial"/>
                <w:sz w:val="22"/>
                <w:szCs w:val="22"/>
              </w:rPr>
              <w:t xml:space="preserve"> (if volume exceeds caseload of current veteran’s navigator)</w:t>
            </w:r>
          </w:p>
          <w:p w14:paraId="21A1A9E5" w14:textId="5CC8AFEB" w:rsidR="00AC3AF2" w:rsidRDefault="00AC3AF2" w:rsidP="00AC3AF2">
            <w:pPr>
              <w:pStyle w:val="ListParagraph"/>
              <w:numPr>
                <w:ilvl w:val="0"/>
                <w:numId w:val="94"/>
              </w:numPr>
              <w:spacing w:after="160" w:line="259" w:lineRule="auto"/>
              <w:rPr>
                <w:rFonts w:ascii="Arial" w:hAnsi="Arial" w:cs="Arial"/>
                <w:sz w:val="22"/>
                <w:szCs w:val="22"/>
              </w:rPr>
            </w:pPr>
            <w:r>
              <w:rPr>
                <w:rFonts w:ascii="Arial" w:hAnsi="Arial" w:cs="Arial"/>
                <w:sz w:val="22"/>
                <w:szCs w:val="22"/>
              </w:rPr>
              <w:t>Additional administrative support (Human Resources and Financial administrative positions to support expansion)</w:t>
            </w:r>
          </w:p>
          <w:p w14:paraId="1EDADB48" w14:textId="77777777" w:rsidR="00AC3AF2" w:rsidRDefault="00AC3AF2" w:rsidP="001400F3">
            <w:pPr>
              <w:widowControl w:val="0"/>
              <w:pBdr>
                <w:top w:val="nil"/>
                <w:left w:val="nil"/>
                <w:bottom w:val="nil"/>
                <w:right w:val="nil"/>
                <w:between w:val="nil"/>
              </w:pBdr>
              <w:ind w:left="1080"/>
            </w:pPr>
          </w:p>
          <w:p w14:paraId="111293B5" w14:textId="08B2F0EA" w:rsidR="00AC3AF2" w:rsidRPr="001400F3" w:rsidRDefault="00AC3AF2" w:rsidP="00AC3AF2">
            <w:pPr>
              <w:pStyle w:val="ListParagraph"/>
              <w:widowControl w:val="0"/>
              <w:numPr>
                <w:ilvl w:val="0"/>
                <w:numId w:val="94"/>
              </w:numPr>
              <w:pBdr>
                <w:top w:val="nil"/>
                <w:left w:val="nil"/>
                <w:bottom w:val="nil"/>
                <w:right w:val="nil"/>
                <w:between w:val="nil"/>
              </w:pBdr>
              <w:spacing w:after="160" w:line="259" w:lineRule="auto"/>
              <w:rPr>
                <w:b/>
                <w:bCs/>
              </w:rPr>
            </w:pPr>
            <w:r w:rsidRPr="00AC3AF2">
              <w:rPr>
                <w:rFonts w:ascii="Arial" w:hAnsi="Arial" w:cs="Arial"/>
                <w:b/>
                <w:bCs/>
                <w:sz w:val="22"/>
                <w:szCs w:val="22"/>
              </w:rPr>
              <w:t>Survey undocumented population and underserved and historically marginalized individuals within the mental health and substance use space-</w:t>
            </w:r>
          </w:p>
          <w:p w14:paraId="115180F5" w14:textId="06555275" w:rsidR="001400F3" w:rsidRPr="001400F3" w:rsidDel="002A2A7A" w:rsidRDefault="001400F3" w:rsidP="001400F3">
            <w:pPr>
              <w:widowControl w:val="0"/>
              <w:pBdr>
                <w:top w:val="nil"/>
                <w:left w:val="nil"/>
                <w:bottom w:val="nil"/>
                <w:right w:val="nil"/>
                <w:between w:val="nil"/>
              </w:pBdr>
              <w:spacing w:after="160" w:line="259" w:lineRule="auto"/>
              <w:ind w:left="720"/>
              <w:rPr>
                <w:rFonts w:ascii="Arial" w:hAnsi="Arial" w:cs="Arial"/>
                <w:sz w:val="22"/>
                <w:szCs w:val="22"/>
              </w:rPr>
            </w:pPr>
            <w:r>
              <w:rPr>
                <w:rFonts w:ascii="Arial" w:hAnsi="Arial" w:cs="Arial"/>
                <w:sz w:val="22"/>
                <w:szCs w:val="22"/>
              </w:rPr>
              <w:t>Undocumented, underserved, and historically marginalized individuals served is tracked within the NOMS database, as well as through interpretation services. The CNA addresses this population in our community to identify disparities in access.</w:t>
            </w:r>
          </w:p>
          <w:p w14:paraId="66F6E166" w14:textId="77777777" w:rsidR="00824F58" w:rsidRPr="00D11488" w:rsidDel="002A2A7A" w:rsidRDefault="00824F58" w:rsidP="001400F3">
            <w:pPr>
              <w:pStyle w:val="ListParagraph"/>
              <w:spacing w:after="160" w:line="259" w:lineRule="auto"/>
              <w:ind w:left="1080"/>
              <w:rPr>
                <w:del w:id="5" w:author="Rachel Johnson-Yates" w:date="2023-11-02T16:15:00Z"/>
                <w:rFonts w:ascii="Arial" w:hAnsi="Arial" w:cs="Arial"/>
                <w:b/>
                <w:bCs/>
                <w:sz w:val="22"/>
                <w:szCs w:val="22"/>
              </w:rPr>
            </w:pPr>
          </w:p>
          <w:p w14:paraId="6497A9CE" w14:textId="602BEF97" w:rsidR="001D4D08" w:rsidRPr="00D11488" w:rsidRDefault="53391B89" w:rsidP="00824F58">
            <w:pPr>
              <w:pStyle w:val="ListParagraph"/>
              <w:ind w:hanging="720"/>
              <w:rPr>
                <w:rFonts w:ascii="Arial" w:hAnsi="Arial" w:cs="Arial"/>
                <w:b/>
                <w:bCs/>
                <w:sz w:val="22"/>
                <w:szCs w:val="22"/>
              </w:rPr>
            </w:pPr>
            <w:r w:rsidRPr="00D11488">
              <w:rPr>
                <w:rFonts w:ascii="Arial" w:hAnsi="Arial" w:cs="Arial"/>
                <w:b/>
                <w:bCs/>
                <w:sz w:val="22"/>
                <w:szCs w:val="22"/>
              </w:rPr>
              <w:t>1.a.2</w:t>
            </w:r>
          </w:p>
          <w:p w14:paraId="79D99F79" w14:textId="7FC13081" w:rsidR="001D4D08" w:rsidRPr="00C14E23" w:rsidRDefault="53391B89" w:rsidP="0C5A2729">
            <w:pPr>
              <w:ind w:firstLine="340"/>
              <w:rPr>
                <w:rFonts w:ascii="Arial" w:hAnsi="Arial" w:cs="Arial"/>
                <w:b/>
                <w:bCs/>
                <w:sz w:val="22"/>
                <w:szCs w:val="22"/>
              </w:rPr>
            </w:pPr>
            <w:r w:rsidRPr="0C5A2729">
              <w:rPr>
                <w:rFonts w:ascii="Arial" w:hAnsi="Arial" w:cs="Arial"/>
                <w:b/>
                <w:bCs/>
                <w:sz w:val="22"/>
                <w:szCs w:val="22"/>
              </w:rPr>
              <w:t>If you currently meet the criterion, how are you doing so?</w:t>
            </w:r>
          </w:p>
          <w:p w14:paraId="0DDF81D3" w14:textId="12427F87" w:rsidR="001D4D08" w:rsidRPr="00C14E23" w:rsidRDefault="53391B89" w:rsidP="00AC3AF2">
            <w:pPr>
              <w:pStyle w:val="ListParagraph"/>
              <w:numPr>
                <w:ilvl w:val="0"/>
                <w:numId w:val="94"/>
              </w:numPr>
              <w:rPr>
                <w:rFonts w:ascii="Arial" w:hAnsi="Arial" w:cs="Arial"/>
                <w:sz w:val="22"/>
                <w:szCs w:val="22"/>
              </w:rPr>
            </w:pPr>
            <w:r w:rsidRPr="0C5A2729">
              <w:rPr>
                <w:rFonts w:ascii="Arial" w:hAnsi="Arial" w:cs="Arial"/>
                <w:sz w:val="22"/>
                <w:szCs w:val="22"/>
              </w:rPr>
              <w:t>Our current staffing plan, completed during our CCBHC-E grant, and needs assessment, were completed in June 2021</w:t>
            </w:r>
            <w:r w:rsidR="001400F3">
              <w:rPr>
                <w:rFonts w:ascii="Arial" w:hAnsi="Arial" w:cs="Arial"/>
                <w:sz w:val="22"/>
                <w:szCs w:val="22"/>
              </w:rPr>
              <w:t>,, along with CCBHC Attestation</w:t>
            </w:r>
            <w:r w:rsidRPr="0C5A2729">
              <w:rPr>
                <w:rFonts w:ascii="Arial" w:hAnsi="Arial" w:cs="Arial"/>
                <w:sz w:val="22"/>
                <w:szCs w:val="22"/>
              </w:rPr>
              <w:t>.</w:t>
            </w:r>
          </w:p>
          <w:p w14:paraId="0AFD0697" w14:textId="7FB2EA9D" w:rsidR="001D4D08" w:rsidRPr="00C14E23" w:rsidRDefault="53391B89" w:rsidP="00AC3AF2">
            <w:pPr>
              <w:pStyle w:val="ListParagraph"/>
              <w:numPr>
                <w:ilvl w:val="0"/>
                <w:numId w:val="94"/>
              </w:numPr>
              <w:rPr>
                <w:ins w:id="6" w:author="Rachel Johnson-Yates" w:date="2023-11-02T16:19:00Z"/>
                <w:rFonts w:ascii="Arial" w:hAnsi="Arial" w:cs="Arial"/>
                <w:sz w:val="22"/>
                <w:szCs w:val="22"/>
              </w:rPr>
            </w:pPr>
            <w:r w:rsidRPr="0C5A2729">
              <w:rPr>
                <w:rFonts w:ascii="Arial" w:hAnsi="Arial" w:cs="Arial"/>
                <w:sz w:val="22"/>
                <w:szCs w:val="22"/>
              </w:rPr>
              <w:t xml:space="preserve">The CCBHC Staffing plan will be revised based on the expanded capacity outlined in the State service contracts for CRSS, the results from our upcoming 2024 Community Needs Assessment (CNA) and finalized IN CCBHC attestation criteria by 7/24. </w:t>
            </w:r>
          </w:p>
          <w:p w14:paraId="27F29225" w14:textId="67959E56" w:rsidR="001D4D08" w:rsidRPr="00C14E23" w:rsidRDefault="53391B89" w:rsidP="00AC3AF2">
            <w:pPr>
              <w:pStyle w:val="ListParagraph"/>
              <w:numPr>
                <w:ilvl w:val="0"/>
                <w:numId w:val="94"/>
              </w:numPr>
              <w:rPr>
                <w:rFonts w:ascii="Arial" w:hAnsi="Arial" w:cs="Arial"/>
                <w:sz w:val="22"/>
                <w:szCs w:val="22"/>
              </w:rPr>
            </w:pPr>
            <w:r w:rsidRPr="0C5A2729">
              <w:rPr>
                <w:rFonts w:ascii="Arial" w:hAnsi="Arial" w:cs="Arial"/>
                <w:sz w:val="22"/>
                <w:szCs w:val="22"/>
              </w:rPr>
              <w:t>SBH will utilize the 2024 C</w:t>
            </w:r>
            <w:r w:rsidR="2E42DFE8" w:rsidRPr="0C5A2729">
              <w:rPr>
                <w:rFonts w:ascii="Arial" w:hAnsi="Arial" w:cs="Arial"/>
                <w:sz w:val="22"/>
                <w:szCs w:val="22"/>
              </w:rPr>
              <w:t>NA</w:t>
            </w:r>
            <w:r w:rsidRPr="0C5A2729">
              <w:rPr>
                <w:rFonts w:ascii="Arial" w:hAnsi="Arial" w:cs="Arial"/>
                <w:sz w:val="22"/>
                <w:szCs w:val="22"/>
              </w:rPr>
              <w:t>, started in November of 2023, to identify:</w:t>
            </w:r>
          </w:p>
          <w:p w14:paraId="1FDD4D44" w14:textId="77777777" w:rsidR="001D4D08" w:rsidRPr="00C14E23" w:rsidRDefault="53391B89" w:rsidP="00AC3AF2">
            <w:pPr>
              <w:pStyle w:val="ListParagraph"/>
              <w:numPr>
                <w:ilvl w:val="2"/>
                <w:numId w:val="94"/>
              </w:numPr>
              <w:rPr>
                <w:rFonts w:ascii="Arial" w:hAnsi="Arial" w:cs="Arial"/>
                <w:sz w:val="22"/>
                <w:szCs w:val="22"/>
              </w:rPr>
            </w:pPr>
            <w:r w:rsidRPr="0C5A2729">
              <w:rPr>
                <w:rFonts w:ascii="Arial" w:hAnsi="Arial" w:cs="Arial"/>
                <w:sz w:val="22"/>
                <w:szCs w:val="22"/>
              </w:rPr>
              <w:t xml:space="preserve">Access gaps to the 9 required CCBHC services. </w:t>
            </w:r>
          </w:p>
          <w:p w14:paraId="07E9E98C" w14:textId="77777777" w:rsidR="001D4D08" w:rsidRPr="00C14E23" w:rsidRDefault="53391B89" w:rsidP="00AC3AF2">
            <w:pPr>
              <w:pStyle w:val="ListParagraph"/>
              <w:numPr>
                <w:ilvl w:val="2"/>
                <w:numId w:val="94"/>
              </w:numPr>
              <w:rPr>
                <w:rFonts w:ascii="Arial" w:hAnsi="Arial" w:cs="Arial"/>
                <w:sz w:val="22"/>
                <w:szCs w:val="22"/>
              </w:rPr>
            </w:pPr>
            <w:r w:rsidRPr="0C5A2729">
              <w:rPr>
                <w:rFonts w:ascii="Arial" w:hAnsi="Arial" w:cs="Arial"/>
                <w:sz w:val="22"/>
                <w:szCs w:val="22"/>
              </w:rPr>
              <w:t>Current staffing plan gaps</w:t>
            </w:r>
          </w:p>
          <w:p w14:paraId="33B14A0C" w14:textId="77777777" w:rsidR="001D4D08" w:rsidRPr="00C14E23" w:rsidRDefault="53391B89" w:rsidP="00AC3AF2">
            <w:pPr>
              <w:pStyle w:val="ListParagraph"/>
              <w:numPr>
                <w:ilvl w:val="2"/>
                <w:numId w:val="94"/>
              </w:numPr>
              <w:rPr>
                <w:rFonts w:ascii="Arial" w:hAnsi="Arial" w:cs="Arial"/>
                <w:sz w:val="22"/>
                <w:szCs w:val="22"/>
              </w:rPr>
            </w:pPr>
            <w:r w:rsidRPr="0C5A2729">
              <w:rPr>
                <w:rFonts w:ascii="Arial" w:hAnsi="Arial" w:cs="Arial"/>
                <w:sz w:val="22"/>
                <w:szCs w:val="22"/>
              </w:rPr>
              <w:t>Any additional need of our staffing plan</w:t>
            </w:r>
          </w:p>
          <w:p w14:paraId="33726BF4" w14:textId="77777777" w:rsidR="001D4D08" w:rsidRPr="00C14E23" w:rsidRDefault="53391B89" w:rsidP="00AC3AF2">
            <w:pPr>
              <w:pStyle w:val="ListParagraph"/>
              <w:numPr>
                <w:ilvl w:val="0"/>
                <w:numId w:val="94"/>
              </w:numPr>
              <w:rPr>
                <w:rFonts w:ascii="Arial" w:hAnsi="Arial" w:cs="Arial"/>
                <w:sz w:val="22"/>
                <w:szCs w:val="22"/>
              </w:rPr>
            </w:pPr>
            <w:r w:rsidRPr="0C5A2729">
              <w:rPr>
                <w:rFonts w:ascii="Arial" w:hAnsi="Arial" w:cs="Arial"/>
                <w:sz w:val="22"/>
                <w:szCs w:val="22"/>
              </w:rPr>
              <w:t>The results of the 2024 CNA will be used to complete:</w:t>
            </w:r>
          </w:p>
          <w:p w14:paraId="47A42EF4" w14:textId="77777777" w:rsidR="001D4D08" w:rsidRPr="00C14E23" w:rsidRDefault="53391B89"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A PDSA plan to address gaps in the 9 required CCBHC service.  </w:t>
            </w:r>
          </w:p>
          <w:p w14:paraId="00AA3324" w14:textId="77777777" w:rsidR="001D4D08" w:rsidRPr="00C14E23" w:rsidRDefault="53391B89" w:rsidP="00AC3AF2">
            <w:pPr>
              <w:pStyle w:val="ListParagraph"/>
              <w:numPr>
                <w:ilvl w:val="0"/>
                <w:numId w:val="94"/>
              </w:numPr>
              <w:rPr>
                <w:rFonts w:ascii="Arial" w:hAnsi="Arial" w:cs="Arial"/>
                <w:sz w:val="22"/>
                <w:szCs w:val="22"/>
              </w:rPr>
            </w:pPr>
            <w:r w:rsidRPr="0C5A2729">
              <w:rPr>
                <w:rFonts w:ascii="Arial" w:hAnsi="Arial" w:cs="Arial"/>
                <w:sz w:val="22"/>
                <w:szCs w:val="22"/>
              </w:rPr>
              <w:t>A comprehensive staffing plan.</w:t>
            </w:r>
          </w:p>
          <w:p w14:paraId="1C78A028" w14:textId="77777777" w:rsidR="001D4D08" w:rsidRPr="00C14E23" w:rsidRDefault="001D4D08" w:rsidP="0C5A2729">
            <w:pPr>
              <w:rPr>
                <w:rFonts w:ascii="Arial" w:hAnsi="Arial" w:cs="Arial"/>
                <w:sz w:val="22"/>
                <w:szCs w:val="22"/>
              </w:rPr>
            </w:pPr>
          </w:p>
          <w:p w14:paraId="5AA4DB39" w14:textId="23976185" w:rsidR="001D4D08" w:rsidRPr="00C14E23" w:rsidRDefault="53391B89" w:rsidP="0C5A2729">
            <w:pPr>
              <w:ind w:firstLine="337"/>
              <w:rPr>
                <w:rFonts w:ascii="Arial" w:hAnsi="Arial" w:cs="Arial"/>
                <w:sz w:val="22"/>
                <w:szCs w:val="22"/>
              </w:rPr>
            </w:pPr>
            <w:r w:rsidRPr="0C5A2729">
              <w:rPr>
                <w:rFonts w:ascii="Arial" w:hAnsi="Arial" w:cs="Arial"/>
                <w:sz w:val="22"/>
                <w:szCs w:val="22"/>
              </w:rPr>
              <w:t>Renewed C</w:t>
            </w:r>
            <w:r w:rsidR="3FAE7FCE" w:rsidRPr="0C5A2729">
              <w:rPr>
                <w:rFonts w:ascii="Arial" w:hAnsi="Arial" w:cs="Arial"/>
                <w:sz w:val="22"/>
                <w:szCs w:val="22"/>
              </w:rPr>
              <w:t>NA</w:t>
            </w:r>
            <w:r w:rsidRPr="0C5A2729">
              <w:rPr>
                <w:rFonts w:ascii="Arial" w:hAnsi="Arial" w:cs="Arial"/>
                <w:sz w:val="22"/>
                <w:szCs w:val="22"/>
              </w:rPr>
              <w:t xml:space="preserve">, PDSA Service Plan, and Updated Staffing Plan will be completed </w:t>
            </w:r>
            <w:r w:rsidR="073BAB71" w:rsidRPr="0C5A2729">
              <w:rPr>
                <w:rFonts w:ascii="Arial" w:hAnsi="Arial" w:cs="Arial"/>
                <w:sz w:val="22"/>
                <w:szCs w:val="22"/>
              </w:rPr>
              <w:t>by</w:t>
            </w:r>
            <w:r w:rsidRPr="0C5A2729">
              <w:rPr>
                <w:rFonts w:ascii="Arial" w:hAnsi="Arial" w:cs="Arial"/>
                <w:sz w:val="22"/>
                <w:szCs w:val="22"/>
              </w:rPr>
              <w:t xml:space="preserve"> 7/1/2024. </w:t>
            </w:r>
          </w:p>
          <w:p w14:paraId="7B217219" w14:textId="77777777" w:rsidR="000576E4" w:rsidRPr="00C14E23" w:rsidRDefault="000576E4" w:rsidP="0C5A2729">
            <w:pPr>
              <w:ind w:firstLine="337"/>
              <w:rPr>
                <w:rFonts w:ascii="Arial" w:hAnsi="Arial" w:cs="Arial"/>
                <w:sz w:val="22"/>
                <w:szCs w:val="22"/>
              </w:rPr>
            </w:pPr>
          </w:p>
          <w:p w14:paraId="4BBE27DF" w14:textId="109370CD" w:rsidR="000576E4" w:rsidRPr="00D11488" w:rsidRDefault="422F7A7B" w:rsidP="0C5A2729">
            <w:pPr>
              <w:widowControl w:val="0"/>
              <w:rPr>
                <w:rFonts w:ascii="Arial" w:hAnsi="Arial" w:cs="Arial"/>
                <w:b/>
                <w:bCs/>
                <w:sz w:val="22"/>
                <w:szCs w:val="22"/>
              </w:rPr>
            </w:pPr>
            <w:r w:rsidRPr="00D11488">
              <w:rPr>
                <w:rFonts w:ascii="Arial" w:hAnsi="Arial" w:cs="Arial"/>
                <w:b/>
                <w:bCs/>
                <w:sz w:val="22"/>
                <w:szCs w:val="22"/>
              </w:rPr>
              <w:t>1.a.3</w:t>
            </w:r>
          </w:p>
          <w:p w14:paraId="590C6C8D" w14:textId="5D9BAB2B" w:rsidR="000576E4" w:rsidRPr="00C14E23" w:rsidRDefault="422F7A7B" w:rsidP="0C5A2729">
            <w:pPr>
              <w:widowControl w:val="0"/>
              <w:ind w:left="700" w:hanging="360"/>
              <w:rPr>
                <w:rFonts w:ascii="Arial" w:hAnsi="Arial" w:cs="Arial"/>
                <w:b/>
                <w:bCs/>
                <w:sz w:val="22"/>
                <w:szCs w:val="22"/>
              </w:rPr>
            </w:pPr>
            <w:r w:rsidRPr="0C5A2729">
              <w:rPr>
                <w:rFonts w:ascii="Arial" w:hAnsi="Arial" w:cs="Arial"/>
                <w:b/>
                <w:bCs/>
                <w:sz w:val="22"/>
                <w:szCs w:val="22"/>
              </w:rPr>
              <w:t>If you currently meet the criterion, how are you doing so?</w:t>
            </w:r>
          </w:p>
          <w:p w14:paraId="30B81DDA" w14:textId="708D0E47" w:rsidR="000576E4" w:rsidRPr="00C14E23" w:rsidRDefault="422F7A7B"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 xml:space="preserve">SBH has both a Chief Medical Officer and a Chief Executive Officer who meet the outlined specifications outlined above.  </w:t>
            </w:r>
            <w:r w:rsidR="001400F3">
              <w:rPr>
                <w:rFonts w:ascii="Arial" w:hAnsi="Arial" w:cs="Arial"/>
                <w:sz w:val="22"/>
                <w:szCs w:val="22"/>
              </w:rPr>
              <w:t>CMO provides guidance through review of job descriptions and prioritization of skill sets required.</w:t>
            </w:r>
          </w:p>
          <w:p w14:paraId="225DF1F0" w14:textId="035B2AB7" w:rsidR="000576E4" w:rsidRPr="00C14E23" w:rsidRDefault="422F7A7B"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 xml:space="preserve">Chief Medical Officer and a Chief Executive Officer job descriptions and resumes are on file with Human Resources. </w:t>
            </w:r>
          </w:p>
          <w:p w14:paraId="09175171" w14:textId="77777777" w:rsidR="000576E4" w:rsidRPr="00C14E23" w:rsidRDefault="422F7A7B"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 xml:space="preserve">We will remain compliant with this standard and we will communicate if any changes occur. </w:t>
            </w:r>
          </w:p>
          <w:p w14:paraId="59E01CE7" w14:textId="21EBE9B8" w:rsidR="00F6103D" w:rsidRDefault="00F6103D" w:rsidP="0C5A2729">
            <w:pPr>
              <w:widowControl w:val="0"/>
              <w:rPr>
                <w:rFonts w:ascii="Arial" w:hAnsi="Arial" w:cs="Arial"/>
                <w:b/>
                <w:bCs/>
                <w:sz w:val="22"/>
                <w:szCs w:val="22"/>
              </w:rPr>
            </w:pPr>
            <w:r>
              <w:rPr>
                <w:rFonts w:ascii="Arial" w:hAnsi="Arial" w:cs="Arial"/>
                <w:b/>
                <w:bCs/>
                <w:sz w:val="22"/>
                <w:szCs w:val="22"/>
              </w:rPr>
              <w:t>1.a.4</w:t>
            </w:r>
          </w:p>
          <w:p w14:paraId="184EEF9A" w14:textId="45A4ADE4" w:rsidR="00F6103D" w:rsidRDefault="00F6103D" w:rsidP="0C5A2729">
            <w:pPr>
              <w:widowControl w:val="0"/>
              <w:rPr>
                <w:rFonts w:ascii="Arial" w:hAnsi="Arial" w:cs="Arial"/>
                <w:b/>
                <w:bCs/>
                <w:sz w:val="22"/>
                <w:szCs w:val="22"/>
              </w:rPr>
            </w:pPr>
            <w:r>
              <w:rPr>
                <w:rFonts w:ascii="Arial" w:hAnsi="Arial" w:cs="Arial"/>
                <w:b/>
                <w:bCs/>
                <w:sz w:val="22"/>
                <w:szCs w:val="22"/>
              </w:rPr>
              <w:t xml:space="preserve">      If you currently meet the criterion, how are you doing so?</w:t>
            </w:r>
          </w:p>
          <w:p w14:paraId="4DA65A76" w14:textId="3187E632" w:rsidR="00F6103D" w:rsidRPr="00F6103D" w:rsidRDefault="00F6103D" w:rsidP="00F6103D">
            <w:pPr>
              <w:pStyle w:val="ListParagraph"/>
              <w:widowControl w:val="0"/>
              <w:numPr>
                <w:ilvl w:val="0"/>
                <w:numId w:val="138"/>
              </w:numPr>
              <w:rPr>
                <w:b/>
                <w:bCs/>
              </w:rPr>
            </w:pPr>
            <w:r>
              <w:rPr>
                <w:rFonts w:ascii="Arial" w:hAnsi="Arial" w:cs="Arial"/>
                <w:sz w:val="22"/>
                <w:szCs w:val="22"/>
              </w:rPr>
              <w:t>SBH maintains liability/malpractice insurance as recommended by insurer for the staffing and scope of service that is provided.</w:t>
            </w:r>
          </w:p>
          <w:p w14:paraId="4B2165B7" w14:textId="6CA03A0E" w:rsidR="003B1528" w:rsidRPr="00D11488" w:rsidRDefault="588E2E0E" w:rsidP="0C5A2729">
            <w:pPr>
              <w:widowControl w:val="0"/>
              <w:rPr>
                <w:rFonts w:ascii="Arial" w:hAnsi="Arial" w:cs="Arial"/>
                <w:b/>
                <w:bCs/>
                <w:sz w:val="22"/>
                <w:szCs w:val="22"/>
              </w:rPr>
            </w:pPr>
            <w:r w:rsidRPr="00D11488">
              <w:rPr>
                <w:rFonts w:ascii="Arial" w:hAnsi="Arial" w:cs="Arial"/>
                <w:b/>
                <w:bCs/>
                <w:sz w:val="22"/>
                <w:szCs w:val="22"/>
              </w:rPr>
              <w:t>1.b.1</w:t>
            </w:r>
          </w:p>
          <w:p w14:paraId="5B47E9FB" w14:textId="5B825178" w:rsidR="003B1528" w:rsidRPr="00C14E23" w:rsidRDefault="588E2E0E" w:rsidP="0C5A2729">
            <w:pPr>
              <w:pStyle w:val="ListParagraph"/>
              <w:widowControl w:val="0"/>
              <w:ind w:hanging="362"/>
              <w:rPr>
                <w:rFonts w:ascii="Arial" w:hAnsi="Arial" w:cs="Arial"/>
                <w:b/>
                <w:bCs/>
                <w:sz w:val="22"/>
                <w:szCs w:val="22"/>
              </w:rPr>
            </w:pPr>
            <w:r w:rsidRPr="0C5A2729">
              <w:rPr>
                <w:rFonts w:ascii="Arial" w:hAnsi="Arial" w:cs="Arial"/>
                <w:b/>
                <w:bCs/>
                <w:sz w:val="22"/>
                <w:szCs w:val="22"/>
              </w:rPr>
              <w:t>If you currently meet the criterion, how are you doing so?</w:t>
            </w:r>
          </w:p>
          <w:p w14:paraId="70E82D7A" w14:textId="1163E833"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 xml:space="preserve">SBH </w:t>
            </w:r>
            <w:r w:rsidR="00FE0231">
              <w:rPr>
                <w:rFonts w:ascii="Arial" w:hAnsi="Arial" w:cs="Arial"/>
                <w:sz w:val="22"/>
                <w:szCs w:val="22"/>
              </w:rPr>
              <w:t xml:space="preserve">ensures direct </w:t>
            </w:r>
            <w:r w:rsidR="00FE0231" w:rsidRPr="001400F3">
              <w:rPr>
                <w:rFonts w:ascii="Arial" w:hAnsi="Arial" w:cs="Arial"/>
                <w:sz w:val="22"/>
                <w:szCs w:val="22"/>
              </w:rPr>
              <w:t xml:space="preserve">service providers </w:t>
            </w:r>
            <w:r w:rsidR="00E156F1" w:rsidRPr="001400F3">
              <w:rPr>
                <w:rFonts w:ascii="Arial" w:hAnsi="Arial" w:cs="Arial"/>
                <w:sz w:val="22"/>
                <w:szCs w:val="22"/>
              </w:rPr>
              <w:t xml:space="preserve">are legally </w:t>
            </w:r>
            <w:r w:rsidR="007E7FDE" w:rsidRPr="001400F3">
              <w:rPr>
                <w:rFonts w:ascii="Arial" w:hAnsi="Arial" w:cs="Arial"/>
                <w:sz w:val="22"/>
                <w:szCs w:val="22"/>
              </w:rPr>
              <w:t>are legally authorized in accordance with federal, state, and local laws, and act only within the scope of their respective state licenses, certifications, or registrations and in accordance with all applicable laws and regulations through a primary source verification and</w:t>
            </w:r>
            <w:r w:rsidR="007E7FDE" w:rsidRPr="001400F3">
              <w:t xml:space="preserve"> </w:t>
            </w:r>
            <w:r w:rsidRPr="001400F3">
              <w:rPr>
                <w:rFonts w:ascii="Arial" w:hAnsi="Arial" w:cs="Arial"/>
                <w:sz w:val="22"/>
                <w:szCs w:val="22"/>
              </w:rPr>
              <w:t>maintains all necessary state-required licenses, certification and other credentialling documentation, available and on file</w:t>
            </w:r>
            <w:r w:rsidR="007E7FDE" w:rsidRPr="001400F3">
              <w:rPr>
                <w:rFonts w:ascii="Arial" w:hAnsi="Arial" w:cs="Arial"/>
                <w:sz w:val="22"/>
                <w:szCs w:val="22"/>
              </w:rPr>
              <w:t xml:space="preserve"> with currency of licensure tracked and verified by the HR credentialing team.</w:t>
            </w:r>
            <w:r w:rsidR="007E7FDE">
              <w:rPr>
                <w:rFonts w:ascii="Arial" w:hAnsi="Arial" w:cs="Arial"/>
                <w:sz w:val="22"/>
                <w:szCs w:val="22"/>
              </w:rPr>
              <w:t xml:space="preserve"> </w:t>
            </w:r>
          </w:p>
          <w:p w14:paraId="1625A5B9" w14:textId="77777777"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SBH has no active DCOs.</w:t>
            </w:r>
          </w:p>
          <w:p w14:paraId="3D535C2F" w14:textId="77777777"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 xml:space="preserve">If a DCO relationship is created, SBH will inform DMHA. </w:t>
            </w:r>
          </w:p>
          <w:p w14:paraId="420456D5" w14:textId="77777777"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 xml:space="preserve">DCO arrangements may be created as programming needs are identified and required services are developed to meet the community’s needs. </w:t>
            </w:r>
          </w:p>
          <w:p w14:paraId="3B840877" w14:textId="05E849CE"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DCO relationships will be created with a Professional Services Agreement and Business Associate Agreement</w:t>
            </w:r>
            <w:r w:rsidR="00201614">
              <w:rPr>
                <w:rFonts w:ascii="Arial" w:hAnsi="Arial" w:cs="Arial"/>
                <w:sz w:val="22"/>
                <w:szCs w:val="22"/>
              </w:rPr>
              <w:t xml:space="preserve"> </w:t>
            </w:r>
            <w:r w:rsidR="00201614" w:rsidRPr="001400F3">
              <w:rPr>
                <w:rFonts w:ascii="Arial" w:hAnsi="Arial" w:cs="Arial"/>
                <w:sz w:val="22"/>
                <w:szCs w:val="22"/>
              </w:rPr>
              <w:t xml:space="preserve">that includes </w:t>
            </w:r>
            <w:r w:rsidR="00F3099B" w:rsidRPr="001400F3">
              <w:rPr>
                <w:rFonts w:ascii="Arial" w:hAnsi="Arial" w:cs="Arial"/>
                <w:sz w:val="22"/>
                <w:szCs w:val="22"/>
              </w:rPr>
              <w:t xml:space="preserve">verification that direct service providers </w:t>
            </w:r>
            <w:r w:rsidR="00382D51" w:rsidRPr="001400F3">
              <w:rPr>
                <w:rFonts w:ascii="Arial" w:hAnsi="Arial" w:cs="Arial"/>
                <w:sz w:val="22"/>
                <w:szCs w:val="22"/>
              </w:rPr>
              <w:t xml:space="preserve">meet this requirement </w:t>
            </w:r>
            <w:r w:rsidR="00B635BB" w:rsidRPr="001400F3">
              <w:rPr>
                <w:rFonts w:ascii="Arial" w:hAnsi="Arial" w:cs="Arial"/>
                <w:sz w:val="22"/>
                <w:szCs w:val="22"/>
              </w:rPr>
              <w:t>through a process approved by SBH.</w:t>
            </w:r>
            <w:r w:rsidR="00B635BB">
              <w:rPr>
                <w:rFonts w:ascii="Arial" w:hAnsi="Arial" w:cs="Arial"/>
                <w:sz w:val="22"/>
                <w:szCs w:val="22"/>
              </w:rPr>
              <w:t xml:space="preserve"> </w:t>
            </w:r>
          </w:p>
          <w:p w14:paraId="534583F6" w14:textId="77777777"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 xml:space="preserve">SBH commits to assuring our DCOs are certified in their field of service. </w:t>
            </w:r>
          </w:p>
          <w:p w14:paraId="2CE46031" w14:textId="77777777" w:rsidR="003B1528" w:rsidRPr="00C14E23" w:rsidRDefault="588E2E0E" w:rsidP="00AC3AF2">
            <w:pPr>
              <w:pStyle w:val="ListParagraph"/>
              <w:widowControl w:val="0"/>
              <w:numPr>
                <w:ilvl w:val="0"/>
                <w:numId w:val="94"/>
              </w:numPr>
              <w:spacing w:line="276" w:lineRule="auto"/>
              <w:rPr>
                <w:rFonts w:ascii="Arial" w:hAnsi="Arial" w:cs="Arial"/>
                <w:sz w:val="22"/>
                <w:szCs w:val="22"/>
              </w:rPr>
            </w:pPr>
            <w:r w:rsidRPr="0C5A2729">
              <w:rPr>
                <w:rFonts w:ascii="Arial" w:hAnsi="Arial" w:cs="Arial"/>
                <w:sz w:val="22"/>
                <w:szCs w:val="22"/>
              </w:rPr>
              <w:t>SBH has at least three known potential DCOs:</w:t>
            </w:r>
          </w:p>
          <w:p w14:paraId="504AF9E3" w14:textId="2ECC7FFE" w:rsidR="003B1528" w:rsidRPr="00C14E23" w:rsidRDefault="588E2E0E" w:rsidP="00AC3AF2">
            <w:pPr>
              <w:pStyle w:val="ListParagraph"/>
              <w:widowControl w:val="0"/>
              <w:numPr>
                <w:ilvl w:val="1"/>
                <w:numId w:val="94"/>
              </w:numPr>
              <w:spacing w:line="276" w:lineRule="auto"/>
              <w:rPr>
                <w:rFonts w:ascii="Arial" w:hAnsi="Arial" w:cs="Arial"/>
                <w:sz w:val="22"/>
                <w:szCs w:val="22"/>
              </w:rPr>
            </w:pPr>
            <w:r w:rsidRPr="0C5A2729">
              <w:rPr>
                <w:rFonts w:ascii="Arial" w:hAnsi="Arial" w:cs="Arial"/>
                <w:sz w:val="22"/>
                <w:szCs w:val="22"/>
              </w:rPr>
              <w:t>Our critical partnerships and coordinat</w:t>
            </w:r>
            <w:r w:rsidR="5255C124" w:rsidRPr="0C5A2729">
              <w:rPr>
                <w:rFonts w:ascii="Arial" w:hAnsi="Arial" w:cs="Arial"/>
                <w:sz w:val="22"/>
                <w:szCs w:val="22"/>
              </w:rPr>
              <w:t>ion</w:t>
            </w:r>
            <w:r w:rsidRPr="0C5A2729">
              <w:rPr>
                <w:rFonts w:ascii="Arial" w:hAnsi="Arial" w:cs="Arial"/>
                <w:sz w:val="22"/>
                <w:szCs w:val="22"/>
              </w:rPr>
              <w:t xml:space="preserve"> care with Vocational Rehabilitation (supported employment) </w:t>
            </w:r>
          </w:p>
          <w:p w14:paraId="67615B3F" w14:textId="77777777" w:rsidR="003B1528" w:rsidRPr="00C14E23" w:rsidRDefault="588E2E0E" w:rsidP="00AC3AF2">
            <w:pPr>
              <w:pStyle w:val="ListParagraph"/>
              <w:widowControl w:val="0"/>
              <w:numPr>
                <w:ilvl w:val="1"/>
                <w:numId w:val="94"/>
              </w:numPr>
              <w:spacing w:line="276" w:lineRule="auto"/>
              <w:rPr>
                <w:rFonts w:ascii="Arial" w:hAnsi="Arial" w:cs="Arial"/>
                <w:sz w:val="22"/>
                <w:szCs w:val="22"/>
              </w:rPr>
            </w:pPr>
            <w:r w:rsidRPr="0C5A2729">
              <w:rPr>
                <w:rFonts w:ascii="Arial" w:hAnsi="Arial" w:cs="Arial"/>
                <w:sz w:val="22"/>
                <w:szCs w:val="22"/>
              </w:rPr>
              <w:t xml:space="preserve">Our formal partnerships with Easter Seals Rehabilitation Center (psychological services, nutritional services, and occupational therapy) </w:t>
            </w:r>
          </w:p>
          <w:p w14:paraId="1CF65B4D" w14:textId="0BCD574B" w:rsidR="003B1528" w:rsidRPr="00C14E23" w:rsidRDefault="588E2E0E" w:rsidP="00AC3AF2">
            <w:pPr>
              <w:pStyle w:val="ListParagraph"/>
              <w:widowControl w:val="0"/>
              <w:numPr>
                <w:ilvl w:val="1"/>
                <w:numId w:val="94"/>
              </w:numPr>
              <w:spacing w:line="276" w:lineRule="auto"/>
              <w:rPr>
                <w:rFonts w:ascii="Arial" w:hAnsi="Arial" w:cs="Arial"/>
                <w:sz w:val="22"/>
                <w:szCs w:val="22"/>
              </w:rPr>
            </w:pPr>
            <w:r w:rsidRPr="0C5A2729">
              <w:rPr>
                <w:rFonts w:ascii="Arial" w:hAnsi="Arial" w:cs="Arial"/>
                <w:sz w:val="22"/>
                <w:szCs w:val="22"/>
              </w:rPr>
              <w:t>Our formal partnerships with Peace Zone (Recovery Hub)</w:t>
            </w:r>
          </w:p>
          <w:p w14:paraId="32196387" w14:textId="07E6579F" w:rsidR="003B1528" w:rsidRPr="00C14E23" w:rsidRDefault="588E2E0E" w:rsidP="0C5A2729">
            <w:pPr>
              <w:widowControl w:val="0"/>
              <w:pBdr>
                <w:top w:val="nil"/>
                <w:left w:val="nil"/>
                <w:bottom w:val="nil"/>
                <w:right w:val="nil"/>
                <w:between w:val="nil"/>
              </w:pBdr>
              <w:rPr>
                <w:rFonts w:ascii="Arial" w:hAnsi="Arial" w:cs="Arial"/>
                <w:b/>
                <w:bCs/>
                <w:sz w:val="22"/>
                <w:szCs w:val="22"/>
              </w:rPr>
            </w:pPr>
            <w:r w:rsidRPr="0C5A2729">
              <w:rPr>
                <w:rFonts w:ascii="Arial" w:hAnsi="Arial" w:cs="Arial"/>
                <w:b/>
                <w:bCs/>
                <w:sz w:val="22"/>
                <w:szCs w:val="22"/>
              </w:rPr>
              <w:t>1.b.2</w:t>
            </w:r>
          </w:p>
          <w:p w14:paraId="4EA6E07E" w14:textId="5F9AA0C6" w:rsidR="003B1528" w:rsidRPr="00C14E23" w:rsidRDefault="588E2E0E" w:rsidP="0C5A2729">
            <w:pPr>
              <w:pStyle w:val="ListParagraph"/>
              <w:ind w:left="340"/>
              <w:rPr>
                <w:rFonts w:ascii="Arial" w:hAnsi="Arial" w:cs="Arial"/>
                <w:b/>
                <w:bCs/>
                <w:sz w:val="22"/>
                <w:szCs w:val="22"/>
              </w:rPr>
            </w:pPr>
            <w:r w:rsidRPr="0C5A2729">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p>
          <w:p w14:paraId="3E211B3C" w14:textId="77777777" w:rsidR="003B1528" w:rsidRPr="00C14E23" w:rsidRDefault="588E2E0E" w:rsidP="00AC3AF2">
            <w:pPr>
              <w:pStyle w:val="ListParagraph"/>
              <w:numPr>
                <w:ilvl w:val="0"/>
                <w:numId w:val="94"/>
              </w:numPr>
              <w:spacing w:line="276" w:lineRule="auto"/>
              <w:rPr>
                <w:rFonts w:ascii="Arial" w:hAnsi="Arial" w:cs="Arial"/>
                <w:sz w:val="22"/>
                <w:szCs w:val="22"/>
              </w:rPr>
            </w:pPr>
            <w:r w:rsidRPr="0C5A2729">
              <w:rPr>
                <w:rFonts w:ascii="Arial" w:hAnsi="Arial" w:cs="Arial"/>
                <w:sz w:val="22"/>
                <w:szCs w:val="22"/>
              </w:rPr>
              <w:t xml:space="preserve">SBH is meeting the current SAMHSA 1.b.3 criteria.  </w:t>
            </w:r>
          </w:p>
          <w:p w14:paraId="171EAEBB" w14:textId="45D5FC71" w:rsidR="003B1528" w:rsidRPr="001400F3" w:rsidRDefault="588E2E0E" w:rsidP="00AC3AF2">
            <w:pPr>
              <w:pStyle w:val="ListParagraph"/>
              <w:numPr>
                <w:ilvl w:val="0"/>
                <w:numId w:val="94"/>
              </w:numPr>
              <w:spacing w:line="276" w:lineRule="auto"/>
              <w:rPr>
                <w:rFonts w:ascii="Arial" w:hAnsi="Arial" w:cs="Arial"/>
                <w:sz w:val="22"/>
                <w:szCs w:val="22"/>
              </w:rPr>
            </w:pPr>
            <w:r w:rsidRPr="001400F3">
              <w:rPr>
                <w:rFonts w:ascii="Arial" w:hAnsi="Arial" w:cs="Arial"/>
                <w:sz w:val="22"/>
                <w:szCs w:val="22"/>
              </w:rPr>
              <w:t>We are aligning our staffing model, and reengineer Case Manager roles into an enhanced Care Coordination role</w:t>
            </w:r>
            <w:r w:rsidR="00433ACB" w:rsidRPr="001400F3">
              <w:rPr>
                <w:rFonts w:ascii="Arial" w:hAnsi="Arial" w:cs="Arial"/>
                <w:sz w:val="22"/>
                <w:szCs w:val="22"/>
              </w:rPr>
              <w:t xml:space="preserve"> while maintaining our targeted case management model for those who need more intensity than general care coordination</w:t>
            </w:r>
            <w:r w:rsidRPr="001400F3">
              <w:rPr>
                <w:rFonts w:ascii="Arial" w:hAnsi="Arial" w:cs="Arial"/>
                <w:sz w:val="22"/>
                <w:szCs w:val="22"/>
              </w:rPr>
              <w:t>.</w:t>
            </w:r>
          </w:p>
          <w:p w14:paraId="0F21FEEC" w14:textId="77777777" w:rsidR="003B1528" w:rsidRPr="001400F3" w:rsidRDefault="003B1528" w:rsidP="0C5A2729">
            <w:pPr>
              <w:pStyle w:val="ListParagraph"/>
              <w:rPr>
                <w:rFonts w:ascii="Arial" w:hAnsi="Arial" w:cs="Arial"/>
                <w:sz w:val="22"/>
                <w:szCs w:val="22"/>
              </w:rPr>
            </w:pPr>
          </w:p>
          <w:p w14:paraId="1C80AAAF" w14:textId="38CE4179" w:rsidR="003B1528" w:rsidRPr="00C14E23" w:rsidRDefault="007E7A7E" w:rsidP="00AC3AF2">
            <w:pPr>
              <w:pStyle w:val="ListParagraph"/>
              <w:numPr>
                <w:ilvl w:val="0"/>
                <w:numId w:val="94"/>
              </w:numPr>
              <w:spacing w:line="276" w:lineRule="auto"/>
              <w:rPr>
                <w:rFonts w:ascii="Arial" w:hAnsi="Arial" w:cs="Arial"/>
                <w:sz w:val="22"/>
                <w:szCs w:val="22"/>
              </w:rPr>
            </w:pPr>
            <w:r w:rsidRPr="001400F3">
              <w:rPr>
                <w:rFonts w:ascii="Arial" w:hAnsi="Arial" w:cs="Arial"/>
                <w:b/>
                <w:bCs/>
                <w:sz w:val="22"/>
                <w:szCs w:val="22"/>
              </w:rPr>
              <w:t>Support Needed</w:t>
            </w:r>
            <w:r w:rsidRPr="001400F3">
              <w:rPr>
                <w:rFonts w:ascii="Arial" w:hAnsi="Arial" w:cs="Arial"/>
                <w:sz w:val="22"/>
                <w:szCs w:val="22"/>
              </w:rPr>
              <w:t xml:space="preserve">: </w:t>
            </w:r>
            <w:r w:rsidR="588E2E0E" w:rsidRPr="001400F3">
              <w:rPr>
                <w:rFonts w:ascii="Arial" w:hAnsi="Arial" w:cs="Arial"/>
                <w:sz w:val="22"/>
                <w:szCs w:val="22"/>
              </w:rPr>
              <w:t>Technical</w:t>
            </w:r>
            <w:r w:rsidR="588E2E0E" w:rsidRPr="0C5A2729">
              <w:rPr>
                <w:rFonts w:ascii="Arial" w:hAnsi="Arial" w:cs="Arial"/>
                <w:sz w:val="22"/>
                <w:szCs w:val="22"/>
              </w:rPr>
              <w:t xml:space="preserve"> assistance is requested on clarifying the CCBHC job roles and competencies of: Peer Support Specialists, Navigators, Care Coordinators, and Medical Assistants.  These positions inherently share similarities; please provide guidance on differentiating them for establishing agency-based job descriptions, differentiation of job duties and competency development.</w:t>
            </w:r>
          </w:p>
          <w:p w14:paraId="0F20CAA0" w14:textId="77777777" w:rsidR="003B1528" w:rsidRPr="00D11488" w:rsidRDefault="588E2E0E" w:rsidP="0C5A2729">
            <w:pPr>
              <w:widowControl w:val="0"/>
              <w:pBdr>
                <w:top w:val="nil"/>
                <w:left w:val="nil"/>
                <w:bottom w:val="nil"/>
                <w:right w:val="nil"/>
                <w:between w:val="nil"/>
              </w:pBdr>
              <w:rPr>
                <w:rFonts w:ascii="Arial" w:hAnsi="Arial" w:cs="Arial"/>
                <w:b/>
                <w:bCs/>
                <w:sz w:val="22"/>
                <w:szCs w:val="22"/>
              </w:rPr>
            </w:pPr>
            <w:r w:rsidRPr="00D11488">
              <w:rPr>
                <w:rFonts w:ascii="Arial" w:hAnsi="Arial" w:cs="Arial"/>
                <w:b/>
                <w:bCs/>
                <w:sz w:val="22"/>
                <w:szCs w:val="22"/>
              </w:rPr>
              <w:t>1.c.1</w:t>
            </w:r>
          </w:p>
          <w:p w14:paraId="780A27CD" w14:textId="1335FDA4" w:rsidR="003B1528" w:rsidRPr="00C14E23" w:rsidRDefault="588E2E0E" w:rsidP="0C5A2729">
            <w:pPr>
              <w:widowControl w:val="0"/>
              <w:pBdr>
                <w:top w:val="nil"/>
                <w:left w:val="nil"/>
                <w:bottom w:val="nil"/>
                <w:right w:val="nil"/>
                <w:between w:val="nil"/>
              </w:pBdr>
              <w:ind w:firstLine="340"/>
              <w:rPr>
                <w:rFonts w:ascii="Arial" w:hAnsi="Arial" w:cs="Arial"/>
                <w:b/>
                <w:bCs/>
                <w:sz w:val="22"/>
                <w:szCs w:val="22"/>
              </w:rPr>
            </w:pPr>
            <w:r w:rsidRPr="0C5A2729">
              <w:rPr>
                <w:rFonts w:ascii="Arial" w:hAnsi="Arial" w:cs="Arial"/>
                <w:b/>
                <w:bCs/>
                <w:sz w:val="22"/>
                <w:szCs w:val="22"/>
              </w:rPr>
              <w:t xml:space="preserve">If you currently meet the criterion, how are you doing so? </w:t>
            </w:r>
          </w:p>
          <w:p w14:paraId="38A5CED8" w14:textId="1499739E" w:rsidR="003B1528" w:rsidRPr="001400F3" w:rsidRDefault="588E2E0E" w:rsidP="00AC3AF2">
            <w:pPr>
              <w:pStyle w:val="ListParagraph"/>
              <w:numPr>
                <w:ilvl w:val="0"/>
                <w:numId w:val="94"/>
              </w:numPr>
              <w:spacing w:line="276" w:lineRule="auto"/>
              <w:rPr>
                <w:rFonts w:ascii="Arial" w:hAnsi="Arial" w:cs="Arial"/>
                <w:sz w:val="22"/>
                <w:szCs w:val="22"/>
              </w:rPr>
            </w:pPr>
            <w:r w:rsidRPr="001400F3">
              <w:rPr>
                <w:rFonts w:ascii="Arial" w:hAnsi="Arial" w:cs="Arial"/>
                <w:sz w:val="22"/>
                <w:szCs w:val="22"/>
              </w:rPr>
              <w:t>Under the CCBHC expansion grants (2021- present</w:t>
            </w:r>
            <w:r w:rsidR="4149E2B9" w:rsidRPr="001400F3">
              <w:rPr>
                <w:rFonts w:ascii="Arial" w:hAnsi="Arial" w:cs="Arial"/>
                <w:sz w:val="22"/>
                <w:szCs w:val="22"/>
              </w:rPr>
              <w:t>)</w:t>
            </w:r>
            <w:r w:rsidRPr="001400F3">
              <w:rPr>
                <w:rFonts w:ascii="Arial" w:hAnsi="Arial" w:cs="Arial"/>
                <w:sz w:val="22"/>
                <w:szCs w:val="22"/>
              </w:rPr>
              <w:t>, SBH has standardized delivery of the trainings</w:t>
            </w:r>
            <w:r w:rsidR="00EE0068" w:rsidRPr="001400F3">
              <w:rPr>
                <w:rFonts w:ascii="Arial" w:hAnsi="Arial" w:cs="Arial"/>
                <w:sz w:val="22"/>
                <w:szCs w:val="22"/>
              </w:rPr>
              <w:t xml:space="preserve"> through creation of an organization wid</w:t>
            </w:r>
            <w:r w:rsidR="001400F3">
              <w:rPr>
                <w:rFonts w:ascii="Arial" w:hAnsi="Arial" w:cs="Arial"/>
                <w:sz w:val="22"/>
                <w:szCs w:val="22"/>
              </w:rPr>
              <w:t>e</w:t>
            </w:r>
            <w:r w:rsidR="00EE0068" w:rsidRPr="001400F3">
              <w:rPr>
                <w:rFonts w:ascii="Arial" w:hAnsi="Arial" w:cs="Arial"/>
                <w:sz w:val="22"/>
                <w:szCs w:val="22"/>
              </w:rPr>
              <w:t xml:space="preserve"> training plan.</w:t>
            </w:r>
          </w:p>
          <w:p w14:paraId="4BFD198C" w14:textId="02937B37" w:rsidR="003B1528" w:rsidRPr="001400F3" w:rsidRDefault="588E2E0E" w:rsidP="00AC3AF2">
            <w:pPr>
              <w:pStyle w:val="ListParagraph"/>
              <w:numPr>
                <w:ilvl w:val="0"/>
                <w:numId w:val="94"/>
              </w:numPr>
              <w:spacing w:line="276" w:lineRule="auto"/>
              <w:rPr>
                <w:rFonts w:ascii="Arial" w:hAnsi="Arial" w:cs="Arial"/>
                <w:sz w:val="22"/>
                <w:szCs w:val="22"/>
              </w:rPr>
            </w:pPr>
            <w:r w:rsidRPr="001400F3">
              <w:rPr>
                <w:rFonts w:ascii="Arial" w:hAnsi="Arial" w:cs="Arial"/>
                <w:sz w:val="22"/>
                <w:szCs w:val="22"/>
              </w:rPr>
              <w:t>The training plan satisfies all requirements under the state behavioral health authority and accreditation standards on training required by the state</w:t>
            </w:r>
            <w:r w:rsidR="005179C4" w:rsidRPr="001400F3">
              <w:rPr>
                <w:rFonts w:ascii="Arial" w:hAnsi="Arial" w:cs="Arial"/>
                <w:sz w:val="22"/>
                <w:szCs w:val="22"/>
              </w:rPr>
              <w:t xml:space="preserve"> and in alignment with the National CLAS standards</w:t>
            </w:r>
            <w:r w:rsidR="00A84A68" w:rsidRPr="001400F3">
              <w:rPr>
                <w:rFonts w:ascii="Arial" w:hAnsi="Arial" w:cs="Arial"/>
                <w:sz w:val="22"/>
                <w:szCs w:val="22"/>
              </w:rPr>
              <w:t xml:space="preserve">. </w:t>
            </w:r>
            <w:r w:rsidR="00AF47BF" w:rsidRPr="001400F3">
              <w:rPr>
                <w:rFonts w:ascii="Arial" w:hAnsi="Arial" w:cs="Arial"/>
                <w:sz w:val="22"/>
                <w:szCs w:val="22"/>
              </w:rPr>
              <w:t xml:space="preserve"> Trainings required at orientation and annually align with the CCBHC criteria</w:t>
            </w:r>
            <w:r w:rsidRPr="001400F3">
              <w:rPr>
                <w:rFonts w:ascii="Arial" w:hAnsi="Arial" w:cs="Arial"/>
                <w:sz w:val="22"/>
                <w:szCs w:val="22"/>
              </w:rPr>
              <w:t xml:space="preserve">. </w:t>
            </w:r>
          </w:p>
          <w:p w14:paraId="47C9EAF9" w14:textId="4DE4366C" w:rsidR="003B1528" w:rsidRPr="00C14E23" w:rsidRDefault="588E2E0E" w:rsidP="00AC3AF2">
            <w:pPr>
              <w:pStyle w:val="ListParagraph"/>
              <w:numPr>
                <w:ilvl w:val="0"/>
                <w:numId w:val="94"/>
              </w:numPr>
              <w:spacing w:line="276" w:lineRule="auto"/>
              <w:rPr>
                <w:rFonts w:ascii="Arial" w:hAnsi="Arial" w:cs="Arial"/>
                <w:sz w:val="22"/>
                <w:szCs w:val="22"/>
              </w:rPr>
            </w:pPr>
            <w:r w:rsidRPr="0C5A2729">
              <w:rPr>
                <w:rFonts w:ascii="Arial" w:hAnsi="Arial" w:cs="Arial"/>
                <w:sz w:val="22"/>
                <w:szCs w:val="22"/>
              </w:rPr>
              <w:t xml:space="preserve">The results of the training plan have been reported quarterly to SAMHSA under IPP WD-2. framework.  </w:t>
            </w:r>
          </w:p>
          <w:p w14:paraId="28482781" w14:textId="77777777" w:rsidR="003B1528" w:rsidRPr="00C14E23" w:rsidRDefault="588E2E0E" w:rsidP="00AC3AF2">
            <w:pPr>
              <w:pStyle w:val="ListParagraph"/>
              <w:numPr>
                <w:ilvl w:val="0"/>
                <w:numId w:val="94"/>
              </w:numPr>
              <w:spacing w:line="276" w:lineRule="auto"/>
              <w:rPr>
                <w:rFonts w:ascii="Arial" w:hAnsi="Arial" w:cs="Arial"/>
                <w:sz w:val="22"/>
                <w:szCs w:val="22"/>
              </w:rPr>
            </w:pPr>
            <w:r w:rsidRPr="0C5A2729">
              <w:rPr>
                <w:rFonts w:ascii="Arial" w:hAnsi="Arial" w:cs="Arial"/>
                <w:sz w:val="22"/>
                <w:szCs w:val="22"/>
              </w:rPr>
              <w:t>Training on policies and procedures for continuity of operations/disasters and integration and coordination with primary care have all been operationalized.</w:t>
            </w:r>
          </w:p>
          <w:p w14:paraId="7320398E" w14:textId="77777777" w:rsidR="003B1528" w:rsidRPr="00C14E23" w:rsidRDefault="588E2E0E" w:rsidP="00AC3AF2">
            <w:pPr>
              <w:pStyle w:val="ListParagraph"/>
              <w:numPr>
                <w:ilvl w:val="0"/>
                <w:numId w:val="94"/>
              </w:numPr>
              <w:spacing w:line="276" w:lineRule="auto"/>
              <w:rPr>
                <w:rFonts w:ascii="Arial" w:hAnsi="Arial" w:cs="Arial"/>
                <w:sz w:val="22"/>
                <w:szCs w:val="22"/>
              </w:rPr>
            </w:pPr>
            <w:r w:rsidRPr="0C5A2729">
              <w:rPr>
                <w:rFonts w:ascii="Arial" w:hAnsi="Arial" w:cs="Arial"/>
                <w:sz w:val="22"/>
                <w:szCs w:val="22"/>
              </w:rPr>
              <w:t xml:space="preserve">New hire and annual training renewal is tracked on completion of confidentiality and privacy training throughout employment.  </w:t>
            </w:r>
          </w:p>
          <w:p w14:paraId="364CF78B" w14:textId="47089BFC" w:rsidR="003B1528" w:rsidRPr="00C14E23" w:rsidRDefault="588E2E0E" w:rsidP="00AC3AF2">
            <w:pPr>
              <w:pStyle w:val="ListParagraph"/>
              <w:numPr>
                <w:ilvl w:val="0"/>
                <w:numId w:val="94"/>
              </w:numPr>
              <w:spacing w:line="276" w:lineRule="auto"/>
              <w:rPr>
                <w:rFonts w:ascii="Arial" w:hAnsi="Arial" w:cs="Arial"/>
                <w:sz w:val="22"/>
                <w:szCs w:val="22"/>
              </w:rPr>
            </w:pPr>
            <w:r w:rsidRPr="0C5A2729">
              <w:rPr>
                <w:rFonts w:ascii="Arial" w:hAnsi="Arial" w:cs="Arial"/>
                <w:sz w:val="22"/>
                <w:szCs w:val="22"/>
              </w:rPr>
              <w:t>Training logs are available upon request.</w:t>
            </w:r>
          </w:p>
          <w:p w14:paraId="15DC19E4" w14:textId="3795F297" w:rsidR="006C5BE1" w:rsidRPr="00D11488" w:rsidRDefault="1D942DB3" w:rsidP="0C5A2729">
            <w:pPr>
              <w:widowControl w:val="0"/>
              <w:rPr>
                <w:rFonts w:ascii="Arial" w:hAnsi="Arial" w:cs="Arial"/>
                <w:b/>
                <w:bCs/>
                <w:sz w:val="22"/>
                <w:szCs w:val="22"/>
              </w:rPr>
            </w:pPr>
            <w:r w:rsidRPr="00D11488">
              <w:rPr>
                <w:rFonts w:ascii="Arial" w:hAnsi="Arial" w:cs="Arial"/>
                <w:b/>
                <w:bCs/>
                <w:sz w:val="22"/>
                <w:szCs w:val="22"/>
              </w:rPr>
              <w:t>1.c.2</w:t>
            </w:r>
          </w:p>
          <w:p w14:paraId="6E132F38" w14:textId="570C4348" w:rsidR="00C67DBE" w:rsidRPr="00C14E23" w:rsidRDefault="1D942DB3" w:rsidP="0C5A2729">
            <w:pPr>
              <w:pStyle w:val="ListParagraph"/>
              <w:widowControl w:val="0"/>
              <w:ind w:left="340"/>
              <w:rPr>
                <w:rFonts w:ascii="Arial" w:hAnsi="Arial" w:cs="Arial"/>
                <w:b/>
                <w:bCs/>
                <w:sz w:val="22"/>
                <w:szCs w:val="22"/>
              </w:rPr>
            </w:pPr>
            <w:r w:rsidRPr="0C5A2729">
              <w:rPr>
                <w:rFonts w:ascii="Arial" w:hAnsi="Arial" w:cs="Arial"/>
                <w:b/>
                <w:bCs/>
                <w:sz w:val="22"/>
                <w:szCs w:val="22"/>
              </w:rPr>
              <w:t>If you currently meet the criterion, how are you doing so?</w:t>
            </w:r>
          </w:p>
          <w:p w14:paraId="40EFF6A5" w14:textId="1BDEF2F5" w:rsidR="006C5BE1" w:rsidRDefault="1D942DB3" w:rsidP="00AC3AF2">
            <w:pPr>
              <w:pStyle w:val="ListParagraph"/>
              <w:widowControl w:val="0"/>
              <w:numPr>
                <w:ilvl w:val="0"/>
                <w:numId w:val="94"/>
              </w:numPr>
              <w:rPr>
                <w:rFonts w:ascii="Arial" w:hAnsi="Arial" w:cs="Arial"/>
                <w:sz w:val="22"/>
                <w:szCs w:val="22"/>
              </w:rPr>
            </w:pPr>
            <w:r w:rsidRPr="001400F3">
              <w:rPr>
                <w:rFonts w:ascii="Arial" w:hAnsi="Arial" w:cs="Arial"/>
                <w:sz w:val="22"/>
                <w:szCs w:val="22"/>
              </w:rPr>
              <w:t xml:space="preserve">SBH </w:t>
            </w:r>
            <w:r w:rsidR="0081725A" w:rsidRPr="001400F3">
              <w:rPr>
                <w:rFonts w:ascii="Arial" w:hAnsi="Arial" w:cs="Arial"/>
                <w:sz w:val="22"/>
                <w:szCs w:val="22"/>
              </w:rPr>
              <w:t xml:space="preserve">conducts </w:t>
            </w:r>
            <w:r w:rsidR="00063DEE" w:rsidRPr="001400F3">
              <w:rPr>
                <w:rFonts w:ascii="Arial" w:hAnsi="Arial" w:cs="Arial"/>
                <w:sz w:val="22"/>
                <w:szCs w:val="22"/>
              </w:rPr>
              <w:t xml:space="preserve">regular training, </w:t>
            </w:r>
            <w:r w:rsidR="00AA1A76" w:rsidRPr="001400F3">
              <w:rPr>
                <w:rFonts w:ascii="Arial" w:hAnsi="Arial" w:cs="Arial"/>
                <w:sz w:val="22"/>
                <w:szCs w:val="22"/>
              </w:rPr>
              <w:t xml:space="preserve">in-service and </w:t>
            </w:r>
            <w:r w:rsidRPr="001400F3">
              <w:rPr>
                <w:rFonts w:ascii="Arial" w:hAnsi="Arial" w:cs="Arial"/>
                <w:sz w:val="22"/>
                <w:szCs w:val="22"/>
              </w:rPr>
              <w:t xml:space="preserve">competency </w:t>
            </w:r>
            <w:r w:rsidR="0081725A" w:rsidRPr="001400F3">
              <w:rPr>
                <w:rFonts w:ascii="Arial" w:hAnsi="Arial" w:cs="Arial"/>
                <w:sz w:val="22"/>
                <w:szCs w:val="22"/>
              </w:rPr>
              <w:t xml:space="preserve">reviews </w:t>
            </w:r>
            <w:r w:rsidR="00AA1A76" w:rsidRPr="001400F3">
              <w:rPr>
                <w:rFonts w:ascii="Arial" w:hAnsi="Arial" w:cs="Arial"/>
                <w:sz w:val="22"/>
                <w:szCs w:val="22"/>
              </w:rPr>
              <w:t>to ensure sta</w:t>
            </w:r>
            <w:r w:rsidR="00400A1F" w:rsidRPr="001400F3">
              <w:rPr>
                <w:rFonts w:ascii="Arial" w:hAnsi="Arial" w:cs="Arial"/>
                <w:sz w:val="22"/>
                <w:szCs w:val="22"/>
              </w:rPr>
              <w:t xml:space="preserve">ff maintain the skills and competencies needed for their role. </w:t>
            </w:r>
            <w:r w:rsidRPr="001400F3">
              <w:rPr>
                <w:rFonts w:ascii="Arial" w:hAnsi="Arial" w:cs="Arial"/>
                <w:sz w:val="22"/>
                <w:szCs w:val="22"/>
              </w:rPr>
              <w:t xml:space="preserve"> </w:t>
            </w:r>
          </w:p>
          <w:p w14:paraId="671C606A" w14:textId="77777777" w:rsidR="001400F3" w:rsidRPr="00C14E23" w:rsidRDefault="001400F3" w:rsidP="001400F3">
            <w:pPr>
              <w:pStyle w:val="ListParagraph"/>
              <w:numPr>
                <w:ilvl w:val="0"/>
                <w:numId w:val="94"/>
              </w:numPr>
              <w:rPr>
                <w:rFonts w:ascii="Arial" w:hAnsi="Arial" w:cs="Arial"/>
                <w:sz w:val="22"/>
                <w:szCs w:val="22"/>
              </w:rPr>
            </w:pPr>
            <w:r w:rsidRPr="0C5A2729">
              <w:rPr>
                <w:rFonts w:ascii="Arial" w:hAnsi="Arial" w:cs="Arial"/>
                <w:sz w:val="22"/>
                <w:szCs w:val="22"/>
              </w:rPr>
              <w:t xml:space="preserve">Individual job titles/roles have their own job description, comprehensive supervision logs, and competency checklists. </w:t>
            </w:r>
          </w:p>
          <w:p w14:paraId="46ABB081" w14:textId="77777777" w:rsidR="001400F3" w:rsidRPr="00C14E23" w:rsidRDefault="001400F3" w:rsidP="001400F3">
            <w:pPr>
              <w:pStyle w:val="ListParagraph"/>
              <w:numPr>
                <w:ilvl w:val="0"/>
                <w:numId w:val="94"/>
              </w:numPr>
              <w:rPr>
                <w:rFonts w:ascii="Arial" w:hAnsi="Arial" w:cs="Arial"/>
                <w:sz w:val="22"/>
                <w:szCs w:val="22"/>
              </w:rPr>
            </w:pPr>
            <w:r w:rsidRPr="0C5A2729">
              <w:rPr>
                <w:rFonts w:ascii="Arial" w:hAnsi="Arial" w:cs="Arial"/>
                <w:sz w:val="22"/>
                <w:szCs w:val="22"/>
              </w:rPr>
              <w:t xml:space="preserve">Competency checklists are designed based on Medicaid and programmatic staffing guidelines.  </w:t>
            </w:r>
          </w:p>
          <w:p w14:paraId="439F1137" w14:textId="77777777" w:rsidR="001400F3" w:rsidRDefault="001400F3" w:rsidP="001400F3">
            <w:pPr>
              <w:pStyle w:val="ListParagraph"/>
              <w:numPr>
                <w:ilvl w:val="0"/>
                <w:numId w:val="94"/>
              </w:numPr>
              <w:rPr>
                <w:rFonts w:ascii="Arial" w:hAnsi="Arial" w:cs="Arial"/>
                <w:sz w:val="22"/>
                <w:szCs w:val="22"/>
              </w:rPr>
            </w:pPr>
            <w:r w:rsidRPr="0C5A2729">
              <w:rPr>
                <w:rFonts w:ascii="Arial" w:hAnsi="Arial" w:cs="Arial"/>
                <w:sz w:val="22"/>
                <w:szCs w:val="22"/>
              </w:rPr>
              <w:t xml:space="preserve">Competency checklists are completed annually using direct observation, documentation review and record review in Relias to verify completion on mandated annual training completion. </w:t>
            </w:r>
          </w:p>
          <w:p w14:paraId="0E29728E" w14:textId="77777777" w:rsidR="001400F3" w:rsidRPr="001400F3" w:rsidRDefault="001400F3" w:rsidP="001400F3">
            <w:pPr>
              <w:pStyle w:val="ListParagraph"/>
              <w:widowControl w:val="0"/>
              <w:ind w:left="1080"/>
              <w:rPr>
                <w:rFonts w:ascii="Arial" w:hAnsi="Arial" w:cs="Arial"/>
                <w:sz w:val="22"/>
                <w:szCs w:val="22"/>
              </w:rPr>
            </w:pPr>
          </w:p>
          <w:p w14:paraId="50D5E797" w14:textId="29FE9BF8" w:rsidR="006C5BE1" w:rsidRPr="001400F3" w:rsidRDefault="002330F6" w:rsidP="00AC3AF2">
            <w:pPr>
              <w:pStyle w:val="ListParagraph"/>
              <w:widowControl w:val="0"/>
              <w:numPr>
                <w:ilvl w:val="0"/>
                <w:numId w:val="94"/>
              </w:numPr>
              <w:rPr>
                <w:rFonts w:ascii="Arial" w:hAnsi="Arial" w:cs="Arial"/>
                <w:sz w:val="22"/>
                <w:szCs w:val="22"/>
              </w:rPr>
            </w:pPr>
            <w:r w:rsidRPr="001400F3">
              <w:rPr>
                <w:rFonts w:ascii="Arial" w:hAnsi="Arial" w:cs="Arial"/>
                <w:sz w:val="22"/>
                <w:szCs w:val="22"/>
              </w:rPr>
              <w:t>Written p</w:t>
            </w:r>
            <w:r w:rsidR="1D942DB3" w:rsidRPr="001400F3">
              <w:rPr>
                <w:rFonts w:ascii="Arial" w:hAnsi="Arial" w:cs="Arial"/>
                <w:sz w:val="22"/>
                <w:szCs w:val="22"/>
              </w:rPr>
              <w:t>olic</w:t>
            </w:r>
            <w:r w:rsidRPr="001400F3">
              <w:rPr>
                <w:rFonts w:ascii="Arial" w:hAnsi="Arial" w:cs="Arial"/>
                <w:sz w:val="22"/>
                <w:szCs w:val="22"/>
              </w:rPr>
              <w:t>ies, procedures</w:t>
            </w:r>
            <w:r w:rsidR="1D942DB3" w:rsidRPr="001400F3">
              <w:rPr>
                <w:rFonts w:ascii="Arial" w:hAnsi="Arial" w:cs="Arial"/>
                <w:sz w:val="22"/>
                <w:szCs w:val="22"/>
              </w:rPr>
              <w:t xml:space="preserve"> and processes are in place to provide written accounting of training provided during the full course of employment</w:t>
            </w:r>
            <w:r w:rsidR="00786732" w:rsidRPr="001400F3">
              <w:rPr>
                <w:rFonts w:ascii="Arial" w:hAnsi="Arial" w:cs="Arial"/>
                <w:sz w:val="22"/>
                <w:szCs w:val="22"/>
              </w:rPr>
              <w:t xml:space="preserve"> and details the expectation of competency assessment for each position</w:t>
            </w:r>
            <w:r w:rsidR="00FE6674" w:rsidRPr="001400F3">
              <w:rPr>
                <w:rFonts w:ascii="Arial" w:hAnsi="Arial" w:cs="Arial"/>
                <w:sz w:val="22"/>
                <w:szCs w:val="22"/>
              </w:rPr>
              <w:t xml:space="preserve"> and role and the frequency of training and competency assessme</w:t>
            </w:r>
            <w:r w:rsidR="00FE6674" w:rsidRPr="00D11488">
              <w:rPr>
                <w:rFonts w:ascii="Arial" w:hAnsi="Arial" w:cs="Arial"/>
                <w:sz w:val="22"/>
                <w:szCs w:val="22"/>
              </w:rPr>
              <w:t>nts</w:t>
            </w:r>
            <w:r w:rsidR="1D942DB3" w:rsidRPr="001400F3">
              <w:rPr>
                <w:rFonts w:ascii="Arial" w:hAnsi="Arial" w:cs="Arial"/>
                <w:sz w:val="22"/>
                <w:szCs w:val="22"/>
              </w:rPr>
              <w:t xml:space="preserve">. </w:t>
            </w:r>
          </w:p>
          <w:p w14:paraId="392268EB" w14:textId="77777777" w:rsidR="006C5BE1" w:rsidRPr="00C14E23" w:rsidRDefault="1D942DB3" w:rsidP="00AC3AF2">
            <w:pPr>
              <w:pStyle w:val="ListParagraph"/>
              <w:widowControl w:val="0"/>
              <w:numPr>
                <w:ilvl w:val="0"/>
                <w:numId w:val="94"/>
              </w:numPr>
              <w:rPr>
                <w:rStyle w:val="cf01"/>
                <w:rFonts w:ascii="Arial" w:hAnsi="Arial" w:cs="Arial"/>
                <w:sz w:val="22"/>
                <w:szCs w:val="22"/>
              </w:rPr>
            </w:pPr>
            <w:r w:rsidRPr="0C5A2729">
              <w:rPr>
                <w:rFonts w:ascii="Arial" w:hAnsi="Arial" w:cs="Arial"/>
                <w:sz w:val="22"/>
                <w:szCs w:val="22"/>
              </w:rPr>
              <w:t>C</w:t>
            </w:r>
            <w:r w:rsidRPr="0C5A2729">
              <w:rPr>
                <w:rStyle w:val="cf01"/>
                <w:rFonts w:ascii="Arial" w:hAnsi="Arial" w:cs="Arial"/>
                <w:sz w:val="22"/>
                <w:szCs w:val="22"/>
              </w:rPr>
              <w:t>omprehensive clinical supervision is a part of our service provision model, which often includes weekly individual and/or group supervision.</w:t>
            </w:r>
          </w:p>
          <w:p w14:paraId="1FCFE7B1" w14:textId="77777777" w:rsidR="00C67DBE" w:rsidRPr="00D11488" w:rsidRDefault="7839DA2A" w:rsidP="0C5A2729">
            <w:pPr>
              <w:widowControl w:val="0"/>
              <w:pBdr>
                <w:top w:val="nil"/>
                <w:left w:val="nil"/>
                <w:bottom w:val="nil"/>
                <w:right w:val="nil"/>
                <w:between w:val="nil"/>
              </w:pBdr>
              <w:rPr>
                <w:rFonts w:ascii="Arial" w:hAnsi="Arial" w:cs="Arial"/>
                <w:b/>
                <w:bCs/>
                <w:sz w:val="22"/>
                <w:szCs w:val="22"/>
              </w:rPr>
            </w:pPr>
            <w:r w:rsidRPr="00D11488">
              <w:rPr>
                <w:rFonts w:ascii="Arial" w:hAnsi="Arial" w:cs="Arial"/>
                <w:b/>
                <w:bCs/>
                <w:sz w:val="22"/>
                <w:szCs w:val="22"/>
              </w:rPr>
              <w:t>1.c.3</w:t>
            </w:r>
          </w:p>
          <w:p w14:paraId="05F84560" w14:textId="77777777" w:rsidR="00C67DBE" w:rsidRPr="00C14E23" w:rsidRDefault="7839DA2A" w:rsidP="0C5A2729">
            <w:pPr>
              <w:ind w:firstLine="340"/>
              <w:rPr>
                <w:rFonts w:ascii="Arial" w:hAnsi="Arial" w:cs="Arial"/>
                <w:b/>
                <w:bCs/>
                <w:sz w:val="22"/>
                <w:szCs w:val="22"/>
              </w:rPr>
            </w:pPr>
            <w:r w:rsidRPr="0C5A2729">
              <w:rPr>
                <w:rFonts w:ascii="Arial" w:hAnsi="Arial" w:cs="Arial"/>
                <w:b/>
                <w:bCs/>
                <w:sz w:val="22"/>
                <w:szCs w:val="22"/>
              </w:rPr>
              <w:t>If you currently meet the criterion, how are you doing so?</w:t>
            </w:r>
          </w:p>
          <w:p w14:paraId="208A1FB6" w14:textId="77777777" w:rsidR="00C67DBE" w:rsidRPr="00C14E23" w:rsidRDefault="7839DA2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Individual job titles/roles have their own job description, comprehensive supervision logs, and competency checklists. </w:t>
            </w:r>
          </w:p>
          <w:p w14:paraId="6DEF468E" w14:textId="77777777" w:rsidR="00C67DBE" w:rsidRPr="00C14E23" w:rsidRDefault="7839DA2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Competency checklists are designed based on Medicaid and programmatic staffing guidelines.  </w:t>
            </w:r>
          </w:p>
          <w:p w14:paraId="0F72B3B2" w14:textId="2C69F8F7" w:rsidR="00C67DBE" w:rsidRDefault="7839DA2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Competency checklists are completed annually using direct observation, documentation review and record review in Relias to verify completion on mandated annual training completion. </w:t>
            </w:r>
          </w:p>
          <w:p w14:paraId="7D1D79C2" w14:textId="34DE6266" w:rsidR="00700E4A" w:rsidRDefault="00700E4A" w:rsidP="00AC3AF2">
            <w:pPr>
              <w:pStyle w:val="ListParagraph"/>
              <w:numPr>
                <w:ilvl w:val="0"/>
                <w:numId w:val="94"/>
              </w:numPr>
              <w:rPr>
                <w:rFonts w:ascii="Arial" w:hAnsi="Arial" w:cs="Arial"/>
                <w:sz w:val="22"/>
                <w:szCs w:val="22"/>
              </w:rPr>
            </w:pPr>
            <w:r>
              <w:rPr>
                <w:rFonts w:ascii="Arial" w:hAnsi="Arial" w:cs="Arial"/>
                <w:sz w:val="22"/>
                <w:szCs w:val="22"/>
              </w:rPr>
              <w:t>Staff Development Committee assure training on Evidence Based Practices and documentation of such.</w:t>
            </w:r>
          </w:p>
          <w:p w14:paraId="6EFE3F28" w14:textId="1AC6927A" w:rsidR="00700E4A" w:rsidRDefault="00700E4A" w:rsidP="00AC3AF2">
            <w:pPr>
              <w:pStyle w:val="ListParagraph"/>
              <w:numPr>
                <w:ilvl w:val="0"/>
                <w:numId w:val="94"/>
              </w:numPr>
              <w:rPr>
                <w:rFonts w:ascii="Arial" w:hAnsi="Arial" w:cs="Arial"/>
                <w:sz w:val="22"/>
                <w:szCs w:val="22"/>
              </w:rPr>
            </w:pPr>
            <w:r>
              <w:rPr>
                <w:rFonts w:ascii="Arial" w:hAnsi="Arial" w:cs="Arial"/>
                <w:sz w:val="22"/>
                <w:szCs w:val="22"/>
              </w:rPr>
              <w:t>Peer Review Committee reviews documentation annually to assure reflection of EBP’s provided.</w:t>
            </w:r>
          </w:p>
          <w:p w14:paraId="26444746" w14:textId="246F0220" w:rsidR="001400F3" w:rsidRPr="00C14E23" w:rsidRDefault="001400F3" w:rsidP="00AC3AF2">
            <w:pPr>
              <w:pStyle w:val="ListParagraph"/>
              <w:numPr>
                <w:ilvl w:val="0"/>
                <w:numId w:val="94"/>
              </w:numPr>
              <w:rPr>
                <w:rFonts w:ascii="Arial" w:hAnsi="Arial" w:cs="Arial"/>
                <w:sz w:val="22"/>
                <w:szCs w:val="22"/>
              </w:rPr>
            </w:pPr>
            <w:r w:rsidRPr="001400F3">
              <w:rPr>
                <w:rFonts w:ascii="Arial" w:hAnsi="Arial" w:cs="Arial"/>
                <w:sz w:val="22"/>
                <w:szCs w:val="22"/>
              </w:rPr>
              <w:t xml:space="preserve">Competency and training files are complete, stored in the employee file, and available for review. </w:t>
            </w:r>
          </w:p>
          <w:p w14:paraId="3E645BC0" w14:textId="7880D798" w:rsidR="00C67DBE" w:rsidRPr="00C14E23" w:rsidRDefault="7839DA2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Staff training has been reported to SAMHSA as part of our quarterly IPP reports under the CCBHC-E grant.   </w:t>
            </w:r>
          </w:p>
          <w:p w14:paraId="2B20B569" w14:textId="77777777" w:rsidR="00C67DBE" w:rsidRPr="00C14E23" w:rsidRDefault="00C67DBE" w:rsidP="0C5A2729">
            <w:pPr>
              <w:pStyle w:val="ListParagraph"/>
              <w:rPr>
                <w:rFonts w:ascii="Arial" w:hAnsi="Arial" w:cs="Arial"/>
                <w:sz w:val="22"/>
                <w:szCs w:val="22"/>
              </w:rPr>
            </w:pPr>
          </w:p>
          <w:p w14:paraId="15182449" w14:textId="4D49A5A5" w:rsidR="00327D5C" w:rsidRPr="00C14E23" w:rsidRDefault="00D82BFD" w:rsidP="00AC3AF2">
            <w:pPr>
              <w:pStyle w:val="ListParagraph"/>
              <w:numPr>
                <w:ilvl w:val="0"/>
                <w:numId w:val="94"/>
              </w:numPr>
              <w:rPr>
                <w:rFonts w:ascii="Arial" w:hAnsi="Arial" w:cs="Arial"/>
                <w:sz w:val="22"/>
                <w:szCs w:val="22"/>
              </w:rPr>
            </w:pPr>
            <w:r w:rsidRPr="001400F3">
              <w:rPr>
                <w:rFonts w:ascii="Arial" w:hAnsi="Arial" w:cs="Arial"/>
                <w:b/>
                <w:bCs/>
                <w:sz w:val="22"/>
                <w:szCs w:val="22"/>
              </w:rPr>
              <w:t>Support Needed:</w:t>
            </w:r>
            <w:r>
              <w:rPr>
                <w:rFonts w:ascii="Arial" w:hAnsi="Arial" w:cs="Arial"/>
                <w:sz w:val="22"/>
                <w:szCs w:val="22"/>
              </w:rPr>
              <w:t xml:space="preserve"> </w:t>
            </w:r>
            <w:r w:rsidR="7839DA2A" w:rsidRPr="0C5A2729">
              <w:rPr>
                <w:rFonts w:ascii="Arial" w:hAnsi="Arial" w:cs="Arial"/>
                <w:sz w:val="22"/>
                <w:szCs w:val="22"/>
              </w:rPr>
              <w:t>Technical assistance requested on training frequency, duration, format, standardized training log methodology, and standardized reporting mechanisms. Webinars for CCBHC participants would be important to build state-level data infrastructure and/or tracking mechanisms. –The reference, ‘as stated in the CCBHC continuous quality improvement (CQI) plan, infers that a guidance document might be forthcoming from the State.</w:t>
            </w:r>
          </w:p>
          <w:p w14:paraId="2974D1CC" w14:textId="01DBE772" w:rsidR="00327D5C" w:rsidRPr="00D11488" w:rsidRDefault="7C4C7D38" w:rsidP="0C5A2729">
            <w:pPr>
              <w:widowControl w:val="0"/>
              <w:rPr>
                <w:rFonts w:ascii="Arial" w:hAnsi="Arial" w:cs="Arial"/>
                <w:b/>
                <w:bCs/>
                <w:sz w:val="22"/>
                <w:szCs w:val="22"/>
              </w:rPr>
            </w:pPr>
            <w:r w:rsidRPr="00D11488">
              <w:rPr>
                <w:rFonts w:ascii="Arial" w:hAnsi="Arial" w:cs="Arial"/>
                <w:b/>
                <w:bCs/>
                <w:sz w:val="22"/>
                <w:szCs w:val="22"/>
              </w:rPr>
              <w:t>1.c.4</w:t>
            </w:r>
          </w:p>
          <w:p w14:paraId="01A141E0" w14:textId="77777777" w:rsidR="00327D5C" w:rsidRPr="00C14E23" w:rsidRDefault="7C4C7D38" w:rsidP="0C5A2729">
            <w:pPr>
              <w:widowControl w:val="0"/>
              <w:ind w:left="430"/>
              <w:rPr>
                <w:rFonts w:ascii="Arial" w:hAnsi="Arial" w:cs="Arial"/>
                <w:b/>
                <w:bCs/>
                <w:sz w:val="22"/>
                <w:szCs w:val="22"/>
              </w:rPr>
            </w:pPr>
            <w:r w:rsidRPr="0C5A2729">
              <w:rPr>
                <w:rFonts w:ascii="Arial" w:hAnsi="Arial" w:cs="Arial"/>
                <w:b/>
                <w:bCs/>
                <w:sz w:val="22"/>
                <w:szCs w:val="22"/>
              </w:rPr>
              <w:t>If you currently meet the criterion, how are you doing so?</w:t>
            </w:r>
          </w:p>
          <w:p w14:paraId="2268DBC9" w14:textId="6C4AB264" w:rsidR="00327D5C" w:rsidRPr="00C14E23" w:rsidRDefault="7C4C7D38"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In-house training is provided by licensed, LCSW, clinicians at supervisory level roles.</w:t>
            </w:r>
          </w:p>
          <w:p w14:paraId="2BC46458" w14:textId="36B62B2A" w:rsidR="00327D5C" w:rsidRDefault="7C4C7D38"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All relevant clinical licenses and certifications are on file with HR.</w:t>
            </w:r>
          </w:p>
          <w:p w14:paraId="1E891BF4" w14:textId="251B2EE0" w:rsidR="00700E4A" w:rsidRPr="00C14E23" w:rsidRDefault="00700E4A" w:rsidP="00AC3AF2">
            <w:pPr>
              <w:pStyle w:val="ListParagraph"/>
              <w:widowControl w:val="0"/>
              <w:numPr>
                <w:ilvl w:val="0"/>
                <w:numId w:val="94"/>
              </w:numPr>
              <w:rPr>
                <w:rFonts w:ascii="Arial" w:hAnsi="Arial" w:cs="Arial"/>
                <w:sz w:val="22"/>
                <w:szCs w:val="22"/>
              </w:rPr>
            </w:pPr>
            <w:r>
              <w:rPr>
                <w:rFonts w:ascii="Arial" w:hAnsi="Arial" w:cs="Arial"/>
                <w:sz w:val="22"/>
                <w:szCs w:val="22"/>
              </w:rPr>
              <w:t>External trainers are vetted through IPLA approval for CEU for Behavioral Health Licensing, or certification as train the trainer in EBP model.</w:t>
            </w:r>
          </w:p>
          <w:p w14:paraId="284A5D66" w14:textId="77777777" w:rsidR="00327D5C" w:rsidRPr="00C14E23" w:rsidRDefault="7C4C7D38"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 xml:space="preserve">Adherence to this standard is detailed in the Staff Development Plan, section 5.3. and monitored by our internal compliance team. </w:t>
            </w:r>
          </w:p>
          <w:p w14:paraId="3EBB4087" w14:textId="77777777" w:rsidR="004E4021" w:rsidRPr="00D11488" w:rsidRDefault="05075A27" w:rsidP="0C5A2729">
            <w:pPr>
              <w:widowControl w:val="0"/>
              <w:pBdr>
                <w:top w:val="nil"/>
                <w:left w:val="nil"/>
                <w:bottom w:val="nil"/>
                <w:right w:val="nil"/>
                <w:between w:val="nil"/>
              </w:pBdr>
              <w:rPr>
                <w:rFonts w:ascii="Arial" w:hAnsi="Arial" w:cs="Arial"/>
                <w:b/>
                <w:bCs/>
                <w:sz w:val="22"/>
                <w:szCs w:val="22"/>
              </w:rPr>
            </w:pPr>
            <w:r w:rsidRPr="00D11488">
              <w:rPr>
                <w:rFonts w:ascii="Arial" w:hAnsi="Arial" w:cs="Arial"/>
                <w:b/>
                <w:bCs/>
                <w:sz w:val="22"/>
                <w:szCs w:val="22"/>
              </w:rPr>
              <w:t xml:space="preserve">1.d.1 </w:t>
            </w:r>
          </w:p>
          <w:p w14:paraId="30A74C7E" w14:textId="77777777" w:rsidR="004E4021" w:rsidRPr="00C14E23" w:rsidRDefault="05075A27" w:rsidP="0C5A2729">
            <w:pPr>
              <w:widowControl w:val="0"/>
              <w:ind w:left="790" w:hanging="360"/>
              <w:rPr>
                <w:rFonts w:ascii="Arial" w:hAnsi="Arial" w:cs="Arial"/>
                <w:b/>
                <w:bCs/>
                <w:sz w:val="22"/>
                <w:szCs w:val="22"/>
              </w:rPr>
            </w:pPr>
            <w:r w:rsidRPr="0C5A2729">
              <w:rPr>
                <w:rFonts w:ascii="Arial" w:hAnsi="Arial" w:cs="Arial"/>
                <w:b/>
                <w:bCs/>
                <w:sz w:val="22"/>
                <w:szCs w:val="22"/>
              </w:rPr>
              <w:t>If you currently meet the criterion, how are you doing so?</w:t>
            </w:r>
          </w:p>
          <w:p w14:paraId="1D2E4243" w14:textId="77777777"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SBH contracts with Certified Languages International, Inc., for all certified interpretation and translation services, and we maintain an additional contract with an ASL interpreter who provides in-person</w:t>
            </w:r>
            <w:ins w:id="7" w:author="Aaron Scott" w:date="2023-11-03T10:31:00Z">
              <w:r w:rsidRPr="0C5A2729">
                <w:rPr>
                  <w:rFonts w:ascii="Arial" w:hAnsi="Arial" w:cs="Arial"/>
                  <w:sz w:val="22"/>
                  <w:szCs w:val="22"/>
                </w:rPr>
                <w:t xml:space="preserve"> </w:t>
              </w:r>
            </w:ins>
            <w:r w:rsidRPr="0C5A2729">
              <w:rPr>
                <w:rFonts w:ascii="Arial" w:hAnsi="Arial" w:cs="Arial"/>
                <w:sz w:val="22"/>
                <w:szCs w:val="22"/>
              </w:rPr>
              <w:t xml:space="preserve">interpreters when the need is identified for a clients scheduled appointment.  </w:t>
            </w:r>
          </w:p>
          <w:p w14:paraId="12B0B891" w14:textId="77777777"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In response to the August 2023 DMHA CLAS Assessment, SBH established a CLAS Standard CQI Steering Committee to operationalize the 15 CLAS Standards, and the Agency CLAS goals have been approved by SBH leadership and governance.  </w:t>
            </w:r>
          </w:p>
          <w:p w14:paraId="20A55D4E" w14:textId="77777777"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Revising all visual and written materials provided to clients and staff, updating/delivering staff training, and streamlining interpreter access for individuals receiving services is complete. </w:t>
            </w:r>
          </w:p>
          <w:p w14:paraId="02F94FE2" w14:textId="77777777"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A plan is in place for annual renewal of staff training, and embedding one touch access to all mobile crisis services iPads is in process. </w:t>
            </w:r>
          </w:p>
          <w:p w14:paraId="317A3CB6" w14:textId="77777777" w:rsidR="004E4021" w:rsidRPr="00C14E23" w:rsidRDefault="004E4021" w:rsidP="0C5A2729">
            <w:pPr>
              <w:pStyle w:val="ListParagraph"/>
              <w:ind w:left="790" w:hanging="360"/>
              <w:rPr>
                <w:rFonts w:ascii="Arial" w:hAnsi="Arial" w:cs="Arial"/>
                <w:sz w:val="22"/>
                <w:szCs w:val="22"/>
              </w:rPr>
            </w:pPr>
          </w:p>
          <w:p w14:paraId="3977E105" w14:textId="6A36A127" w:rsidR="004E4021" w:rsidRPr="00C14E23" w:rsidRDefault="00665527" w:rsidP="00AC3AF2">
            <w:pPr>
              <w:pStyle w:val="ListParagraph"/>
              <w:numPr>
                <w:ilvl w:val="0"/>
                <w:numId w:val="94"/>
              </w:numPr>
              <w:rPr>
                <w:rFonts w:ascii="Arial" w:hAnsi="Arial" w:cs="Arial"/>
                <w:sz w:val="22"/>
                <w:szCs w:val="22"/>
              </w:rPr>
            </w:pPr>
            <w:r w:rsidRPr="00700E4A">
              <w:rPr>
                <w:rFonts w:ascii="Arial" w:hAnsi="Arial" w:cs="Arial"/>
                <w:b/>
                <w:bCs/>
                <w:sz w:val="22"/>
                <w:szCs w:val="22"/>
              </w:rPr>
              <w:t>Support Needed:</w:t>
            </w:r>
            <w:r>
              <w:rPr>
                <w:rFonts w:ascii="Arial" w:hAnsi="Arial" w:cs="Arial"/>
                <w:b/>
                <w:bCs/>
                <w:sz w:val="22"/>
                <w:szCs w:val="22"/>
              </w:rPr>
              <w:t xml:space="preserve"> </w:t>
            </w:r>
            <w:r w:rsidR="05075A27" w:rsidRPr="0C5A2729">
              <w:rPr>
                <w:rFonts w:ascii="Arial" w:hAnsi="Arial" w:cs="Arial"/>
                <w:sz w:val="22"/>
                <w:szCs w:val="22"/>
              </w:rPr>
              <w:t>Technical Assistance is requested to implement the Office of Healthy Opportunity’s manual for language access for LEP as an identified best practice.</w:t>
            </w:r>
          </w:p>
          <w:p w14:paraId="7737374A" w14:textId="77777777" w:rsidR="004E4021" w:rsidRPr="00C14E23" w:rsidRDefault="004E4021" w:rsidP="0C5A2729">
            <w:pPr>
              <w:rPr>
                <w:rFonts w:ascii="Arial" w:hAnsi="Arial" w:cs="Arial"/>
                <w:sz w:val="22"/>
                <w:szCs w:val="22"/>
              </w:rPr>
            </w:pPr>
          </w:p>
          <w:p w14:paraId="4700518F" w14:textId="77777777" w:rsidR="004E4021" w:rsidRPr="00C14E23" w:rsidRDefault="05075A27" w:rsidP="0C5A2729">
            <w:pPr>
              <w:pStyle w:val="ListParagraph"/>
              <w:ind w:left="790" w:hanging="360"/>
              <w:rPr>
                <w:rFonts w:ascii="Arial" w:hAnsi="Arial" w:cs="Arial"/>
                <w:b/>
                <w:bCs/>
                <w:sz w:val="22"/>
                <w:szCs w:val="22"/>
              </w:rPr>
            </w:pPr>
            <w:r w:rsidRPr="0C5A2729">
              <w:rPr>
                <w:rFonts w:ascii="Arial" w:hAnsi="Arial" w:cs="Arial"/>
                <w:b/>
                <w:bCs/>
                <w:sz w:val="22"/>
                <w:szCs w:val="22"/>
              </w:rPr>
              <w:t xml:space="preserve"> If you are exceeding the criterion requirements, what are you doing?</w:t>
            </w:r>
          </w:p>
          <w:p w14:paraId="7245C57F" w14:textId="77777777" w:rsidR="004E4021" w:rsidRPr="00C14E23" w:rsidRDefault="05075A27" w:rsidP="0C5A2729">
            <w:pPr>
              <w:ind w:left="790" w:hanging="360"/>
              <w:rPr>
                <w:rFonts w:ascii="Arial" w:hAnsi="Arial" w:cs="Arial"/>
                <w:sz w:val="22"/>
                <w:szCs w:val="22"/>
              </w:rPr>
            </w:pPr>
            <w:r w:rsidRPr="0C5A2729">
              <w:rPr>
                <w:rFonts w:ascii="Arial" w:hAnsi="Arial" w:cs="Arial"/>
                <w:sz w:val="22"/>
                <w:szCs w:val="22"/>
              </w:rPr>
              <w:t xml:space="preserve">This criterion correlates to CLAS Standard Theme 2: Communications and Language </w:t>
            </w:r>
          </w:p>
          <w:p w14:paraId="79B67E36" w14:textId="26711E00"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As an extension of the DMHA CLAS Assessment (2023, ongoing), a CLAS Steering Committee was formed to implement a CLAS specific CQI plan.  This plan was approved by SBH leadership and governance, September 2023. Using a Plan-Do-Study-Act model and a Microsoft Teams project planner tool, we are assessing and refining LEP language access processes.  </w:t>
            </w:r>
          </w:p>
          <w:p w14:paraId="6914DF2B" w14:textId="45E81B53"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Posters, brochures, and staff training have all been updated and are provided to staff. We are taking feedback to improve training.  Our 1</w:t>
            </w:r>
            <w:r w:rsidRPr="0C5A2729">
              <w:rPr>
                <w:rFonts w:ascii="Arial" w:hAnsi="Arial" w:cs="Arial"/>
                <w:sz w:val="22"/>
                <w:szCs w:val="22"/>
                <w:vertAlign w:val="superscript"/>
              </w:rPr>
              <w:t>st</w:t>
            </w:r>
            <w:r w:rsidRPr="0C5A2729">
              <w:rPr>
                <w:rFonts w:ascii="Arial" w:hAnsi="Arial" w:cs="Arial"/>
                <w:sz w:val="22"/>
                <w:szCs w:val="22"/>
              </w:rPr>
              <w:t xml:space="preserve"> training group (the week of 11/1/202</w:t>
            </w:r>
            <w:r w:rsidR="004F25E5">
              <w:rPr>
                <w:rFonts w:ascii="Arial" w:hAnsi="Arial" w:cs="Arial"/>
                <w:sz w:val="22"/>
                <w:szCs w:val="22"/>
              </w:rPr>
              <w:t>3</w:t>
            </w:r>
            <w:r w:rsidRPr="0C5A2729">
              <w:rPr>
                <w:rFonts w:ascii="Arial" w:hAnsi="Arial" w:cs="Arial"/>
                <w:sz w:val="22"/>
                <w:szCs w:val="22"/>
              </w:rPr>
              <w:t xml:space="preserve">) requested customer service training on working with clients who self-identify as LGBTQ+. </w:t>
            </w:r>
            <w:r w:rsidR="00700E4A">
              <w:rPr>
                <w:rFonts w:ascii="Arial" w:hAnsi="Arial" w:cs="Arial"/>
                <w:sz w:val="22"/>
                <w:szCs w:val="22"/>
              </w:rPr>
              <w:t xml:space="preserve"> This training in customer service and availability of interpretation services marketing materials assure that staff are aware of how to identify the need for and access culturally responsive services.</w:t>
            </w:r>
          </w:p>
          <w:p w14:paraId="60C250B5" w14:textId="77777777" w:rsidR="004E4021" w:rsidRPr="00C14E23" w:rsidRDefault="05075A27"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CLAS CQI Project Plan: </w:t>
            </w:r>
          </w:p>
          <w:p w14:paraId="199F12A9" w14:textId="77777777" w:rsidR="004E4021" w:rsidRPr="00C14E23" w:rsidRDefault="05075A27" w:rsidP="00D11488">
            <w:pPr>
              <w:pStyle w:val="ListParagraph"/>
              <w:numPr>
                <w:ilvl w:val="1"/>
                <w:numId w:val="94"/>
              </w:numPr>
              <w:rPr>
                <w:rFonts w:ascii="Arial" w:hAnsi="Arial" w:cs="Arial"/>
                <w:sz w:val="22"/>
                <w:szCs w:val="22"/>
              </w:rPr>
            </w:pPr>
            <w:r w:rsidRPr="0C5A2729">
              <w:rPr>
                <w:rFonts w:ascii="Arial" w:hAnsi="Arial" w:cs="Arial"/>
                <w:sz w:val="22"/>
                <w:szCs w:val="22"/>
              </w:rPr>
              <w:t>Improving standardization of operational workflow and training plans</w:t>
            </w:r>
          </w:p>
          <w:p w14:paraId="069BAE3F" w14:textId="77777777" w:rsidR="004E4021" w:rsidRPr="00C14E23" w:rsidRDefault="05075A27" w:rsidP="00D11488">
            <w:pPr>
              <w:pStyle w:val="ListParagraph"/>
              <w:numPr>
                <w:ilvl w:val="1"/>
                <w:numId w:val="94"/>
              </w:numPr>
              <w:rPr>
                <w:rFonts w:ascii="Arial" w:hAnsi="Arial" w:cs="Arial"/>
                <w:sz w:val="22"/>
                <w:szCs w:val="22"/>
              </w:rPr>
            </w:pPr>
            <w:r w:rsidRPr="0C5A2729">
              <w:rPr>
                <w:rFonts w:ascii="Arial" w:hAnsi="Arial" w:cs="Arial"/>
                <w:sz w:val="22"/>
                <w:szCs w:val="22"/>
              </w:rPr>
              <w:t>Implementing updated training plans which are being beta-tested before launch agency-</w:t>
            </w:r>
            <w:proofErr w:type="gramStart"/>
            <w:r w:rsidRPr="0C5A2729">
              <w:rPr>
                <w:rFonts w:ascii="Arial" w:hAnsi="Arial" w:cs="Arial"/>
                <w:sz w:val="22"/>
                <w:szCs w:val="22"/>
              </w:rPr>
              <w:t>wide</w:t>
            </w:r>
            <w:proofErr w:type="gramEnd"/>
            <w:r w:rsidRPr="0C5A2729">
              <w:rPr>
                <w:rFonts w:ascii="Arial" w:hAnsi="Arial" w:cs="Arial"/>
                <w:sz w:val="22"/>
                <w:szCs w:val="22"/>
              </w:rPr>
              <w:t xml:space="preserve">  </w:t>
            </w:r>
          </w:p>
          <w:p w14:paraId="78A9807A" w14:textId="4A9E093E" w:rsidR="004E4021" w:rsidRPr="00C14E23" w:rsidRDefault="05075A27" w:rsidP="00D11488">
            <w:pPr>
              <w:pStyle w:val="ListParagraph"/>
              <w:numPr>
                <w:ilvl w:val="1"/>
                <w:numId w:val="94"/>
              </w:numPr>
              <w:rPr>
                <w:rFonts w:ascii="Arial" w:hAnsi="Arial" w:cs="Arial"/>
                <w:sz w:val="22"/>
                <w:szCs w:val="22"/>
              </w:rPr>
            </w:pPr>
            <w:r w:rsidRPr="0C5A2729">
              <w:rPr>
                <w:rFonts w:ascii="Arial" w:hAnsi="Arial" w:cs="Arial"/>
                <w:sz w:val="22"/>
                <w:szCs w:val="22"/>
              </w:rPr>
              <w:t xml:space="preserve">Update brochures and posters. </w:t>
            </w:r>
            <w:r w:rsidR="13C6D00C" w:rsidRPr="0C5A2729">
              <w:rPr>
                <w:rFonts w:ascii="Arial" w:hAnsi="Arial" w:cs="Arial"/>
                <w:sz w:val="22"/>
                <w:szCs w:val="22"/>
              </w:rPr>
              <w:t>Complete core document set translation</w:t>
            </w:r>
            <w:r w:rsidR="43CAAC0F" w:rsidRPr="0C5A2729">
              <w:rPr>
                <w:rFonts w:ascii="Arial" w:hAnsi="Arial" w:cs="Arial"/>
                <w:sz w:val="22"/>
                <w:szCs w:val="22"/>
              </w:rPr>
              <w:t xml:space="preserve"> for all identified languages.</w:t>
            </w:r>
          </w:p>
          <w:p w14:paraId="463C5F13" w14:textId="06013DB8" w:rsidR="00327D5C" w:rsidRPr="00C14E23" w:rsidRDefault="05075A27" w:rsidP="00D11488">
            <w:pPr>
              <w:pStyle w:val="ListParagraph"/>
              <w:numPr>
                <w:ilvl w:val="1"/>
                <w:numId w:val="94"/>
              </w:numPr>
              <w:rPr>
                <w:rFonts w:ascii="Arial" w:hAnsi="Arial" w:cs="Arial"/>
                <w:sz w:val="22"/>
                <w:szCs w:val="22"/>
              </w:rPr>
            </w:pPr>
            <w:r w:rsidRPr="0C5A2729">
              <w:rPr>
                <w:rFonts w:ascii="Arial" w:hAnsi="Arial" w:cs="Arial"/>
                <w:sz w:val="22"/>
                <w:szCs w:val="22"/>
              </w:rPr>
              <w:t xml:space="preserve">Improve awareness and provision of interpreter services and </w:t>
            </w:r>
            <w:proofErr w:type="gramStart"/>
            <w:r w:rsidRPr="0C5A2729">
              <w:rPr>
                <w:rFonts w:ascii="Arial" w:hAnsi="Arial" w:cs="Arial"/>
                <w:sz w:val="22"/>
                <w:szCs w:val="22"/>
              </w:rPr>
              <w:t>translation</w:t>
            </w:r>
            <w:proofErr w:type="gramEnd"/>
          </w:p>
          <w:p w14:paraId="43131048" w14:textId="0697F32B" w:rsidR="00D4309D" w:rsidRPr="00D11488" w:rsidRDefault="7239B5CA" w:rsidP="0C5A2729">
            <w:pPr>
              <w:widowControl w:val="0"/>
              <w:rPr>
                <w:rFonts w:ascii="Arial" w:hAnsi="Arial" w:cs="Arial"/>
                <w:b/>
                <w:bCs/>
                <w:sz w:val="22"/>
                <w:szCs w:val="22"/>
              </w:rPr>
            </w:pPr>
            <w:r w:rsidRPr="00D11488">
              <w:rPr>
                <w:rFonts w:ascii="Arial" w:hAnsi="Arial" w:cs="Arial"/>
                <w:b/>
                <w:bCs/>
                <w:sz w:val="22"/>
                <w:szCs w:val="22"/>
              </w:rPr>
              <w:t>1.d.2</w:t>
            </w:r>
          </w:p>
          <w:p w14:paraId="4D6463F6" w14:textId="77777777" w:rsidR="00D4309D" w:rsidRPr="00C14E23" w:rsidRDefault="7239B5CA" w:rsidP="0C5A2729">
            <w:pPr>
              <w:pStyle w:val="ListParagraph"/>
              <w:ind w:left="520"/>
              <w:rPr>
                <w:rFonts w:ascii="Arial" w:hAnsi="Arial" w:cs="Arial"/>
                <w:b/>
                <w:bCs/>
                <w:sz w:val="22"/>
                <w:szCs w:val="22"/>
              </w:rPr>
            </w:pPr>
            <w:r w:rsidRPr="0C5A2729">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p>
          <w:p w14:paraId="1F5BAAFD" w14:textId="02D499B8"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SBH is contracted with Certified Languages International, Inc., for telephonic and/or telehealth interpretation service provision</w:t>
            </w:r>
            <w:r w:rsidR="00700E4A">
              <w:rPr>
                <w:rFonts w:ascii="Arial" w:hAnsi="Arial" w:cs="Arial"/>
                <w:sz w:val="22"/>
                <w:szCs w:val="22"/>
              </w:rPr>
              <w:t>, which is readily available 24/7/365.</w:t>
            </w:r>
          </w:p>
          <w:p w14:paraId="1ABB5E7D" w14:textId="77777777"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Currently Providing services through CLI working to update to new CLAS standards for LEP, contracts to be updated and resigned.</w:t>
            </w:r>
          </w:p>
          <w:p w14:paraId="2124AC31" w14:textId="77777777"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CLAS work group has done significant work in the past 3 months to make LEP populations ability to access services easier there are still a few areas of our CQI plan that are in process we expect to complete this plan in advance of the July 1</w:t>
            </w:r>
            <w:r w:rsidRPr="0C5A2729">
              <w:rPr>
                <w:rFonts w:ascii="Arial" w:hAnsi="Arial" w:cs="Arial"/>
                <w:sz w:val="22"/>
                <w:szCs w:val="22"/>
                <w:vertAlign w:val="superscript"/>
              </w:rPr>
              <w:t>st</w:t>
            </w:r>
            <w:r w:rsidRPr="0C5A2729">
              <w:rPr>
                <w:rFonts w:ascii="Arial" w:hAnsi="Arial" w:cs="Arial"/>
                <w:sz w:val="22"/>
                <w:szCs w:val="22"/>
              </w:rPr>
              <w:t xml:space="preserve">, 2024, deadline. </w:t>
            </w:r>
          </w:p>
          <w:p w14:paraId="16EE91EB" w14:textId="77777777"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Anticipating DMHA CCBHC CLAS assessment results from DMHA, November 2023, with 12 months of technical assistance to follow, </w:t>
            </w:r>
          </w:p>
          <w:p w14:paraId="5960AE19" w14:textId="77777777"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Anticipate translated documents for identified languages to be complete by January 2024.</w:t>
            </w:r>
          </w:p>
          <w:p w14:paraId="6D03EB17" w14:textId="77777777"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SBH CLAS CQI workgroup (established April 2023) is currently identifying vital documents is contracted with Certified Languages International, Inc. to translate this document set for identified language groups; SBH is adding French Creole and Marshallese translations based on SBH self-identified need. In-person ASL interpreters available but must be scheduled. SBH crisis services continuum includes live chat. Next PDSA (Plan, Do, Study, Act) will focus on streamlining interpreter services access for 24/7/365 mobile crisis response.</w:t>
            </w:r>
          </w:p>
          <w:p w14:paraId="4A5ED4C8" w14:textId="77777777" w:rsidR="00D4309D" w:rsidRPr="00C14E23" w:rsidRDefault="7239B5C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SBH is implementing our CLAS CQI plan for standard 7.  Policies, procedures, and processes on interpretation and translation services are in place.  </w:t>
            </w:r>
          </w:p>
          <w:p w14:paraId="3315C736" w14:textId="77777777" w:rsidR="00D4309D" w:rsidRPr="00C14E23" w:rsidRDefault="7239B5CA" w:rsidP="00AC3AF2">
            <w:pPr>
              <w:pStyle w:val="ListParagraph"/>
              <w:numPr>
                <w:ilvl w:val="0"/>
                <w:numId w:val="94"/>
              </w:numPr>
              <w:rPr>
                <w:rFonts w:ascii="Arial" w:hAnsi="Arial" w:cs="Arial"/>
                <w:b/>
                <w:bCs/>
                <w:sz w:val="22"/>
                <w:szCs w:val="22"/>
              </w:rPr>
            </w:pPr>
            <w:r w:rsidRPr="0C5A2729">
              <w:rPr>
                <w:rFonts w:ascii="Arial" w:hAnsi="Arial" w:cs="Arial"/>
                <w:sz w:val="22"/>
                <w:szCs w:val="22"/>
              </w:rPr>
              <w:t>SBH has established baseline measures for interpretation service utilization; increased utilization is the service goal and outcome measure.</w:t>
            </w:r>
          </w:p>
          <w:p w14:paraId="65883230" w14:textId="77777777" w:rsidR="00D4309D" w:rsidRPr="00C14E23" w:rsidRDefault="00D4309D" w:rsidP="0C5A2729">
            <w:pPr>
              <w:pStyle w:val="ListParagraph"/>
              <w:ind w:left="880"/>
              <w:rPr>
                <w:rFonts w:ascii="Arial" w:hAnsi="Arial" w:cs="Arial"/>
                <w:b/>
                <w:bCs/>
                <w:sz w:val="22"/>
                <w:szCs w:val="22"/>
              </w:rPr>
            </w:pPr>
          </w:p>
          <w:p w14:paraId="34FA57E5" w14:textId="76C38D75" w:rsidR="00D4309D" w:rsidRPr="00C14E23" w:rsidRDefault="00906838" w:rsidP="00AC3AF2">
            <w:pPr>
              <w:pStyle w:val="ListParagraph"/>
              <w:numPr>
                <w:ilvl w:val="0"/>
                <w:numId w:val="94"/>
              </w:numPr>
              <w:rPr>
                <w:rFonts w:ascii="Arial" w:hAnsi="Arial" w:cs="Arial"/>
                <w:sz w:val="22"/>
                <w:szCs w:val="22"/>
              </w:rPr>
            </w:pPr>
            <w:r w:rsidRPr="00700E4A">
              <w:rPr>
                <w:rFonts w:ascii="Arial" w:hAnsi="Arial" w:cs="Arial"/>
                <w:b/>
                <w:bCs/>
                <w:sz w:val="22"/>
                <w:szCs w:val="22"/>
              </w:rPr>
              <w:t>Support Needed:</w:t>
            </w:r>
            <w:r>
              <w:rPr>
                <w:rFonts w:ascii="Arial" w:hAnsi="Arial" w:cs="Arial"/>
                <w:b/>
                <w:bCs/>
                <w:sz w:val="22"/>
                <w:szCs w:val="22"/>
              </w:rPr>
              <w:t xml:space="preserve"> </w:t>
            </w:r>
            <w:r w:rsidR="7239B5CA" w:rsidRPr="0C5A2729">
              <w:rPr>
                <w:rFonts w:ascii="Arial" w:hAnsi="Arial" w:cs="Arial"/>
                <w:sz w:val="22"/>
                <w:szCs w:val="22"/>
              </w:rPr>
              <w:t>Technical assistance is requested for identifying the list of languages needed for translation.   The parameters were set in the DMHSA RFI attestation criterion but omitted from the revised RFS criterion.   SBH will use the RFI parameters until technical specifications are finalized by DMHA.</w:t>
            </w:r>
          </w:p>
          <w:p w14:paraId="4D3A8BBB" w14:textId="77777777" w:rsidR="00D4309D" w:rsidRPr="00D11488" w:rsidRDefault="7239B5CA" w:rsidP="0C5A2729">
            <w:pPr>
              <w:widowControl w:val="0"/>
              <w:rPr>
                <w:rFonts w:ascii="Arial" w:hAnsi="Arial" w:cs="Arial"/>
                <w:b/>
                <w:bCs/>
                <w:sz w:val="22"/>
                <w:szCs w:val="22"/>
              </w:rPr>
            </w:pPr>
            <w:r w:rsidRPr="00D11488">
              <w:rPr>
                <w:rFonts w:ascii="Arial" w:hAnsi="Arial" w:cs="Arial"/>
                <w:b/>
                <w:bCs/>
                <w:sz w:val="22"/>
                <w:szCs w:val="22"/>
              </w:rPr>
              <w:t>1.d.3</w:t>
            </w:r>
          </w:p>
          <w:p w14:paraId="5A0F5136" w14:textId="77777777" w:rsidR="00D4309D" w:rsidRPr="00C14E23" w:rsidRDefault="7239B5CA" w:rsidP="0C5A2729">
            <w:pPr>
              <w:widowControl w:val="0"/>
              <w:ind w:firstLine="520"/>
              <w:rPr>
                <w:rFonts w:ascii="Arial" w:hAnsi="Arial" w:cs="Arial"/>
                <w:b/>
                <w:bCs/>
                <w:sz w:val="22"/>
                <w:szCs w:val="22"/>
              </w:rPr>
            </w:pPr>
            <w:r w:rsidRPr="0C5A2729">
              <w:rPr>
                <w:rFonts w:ascii="Arial" w:hAnsi="Arial" w:cs="Arial"/>
                <w:b/>
                <w:bCs/>
                <w:sz w:val="22"/>
                <w:szCs w:val="22"/>
              </w:rPr>
              <w:t>If you currently meet the criterion, how are you doing so?</w:t>
            </w:r>
          </w:p>
          <w:p w14:paraId="00CF4621" w14:textId="736B3367" w:rsidR="00D4309D" w:rsidRPr="00C14E23" w:rsidRDefault="7239B5CA"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All SBH buildings are ADA accessible. The SBH CSSR was designed with an ADA room, our mobile crisis response van is equipped with a wheelchair lift. There is one crisis bedroom that is fully ADA accessible that includes ADA accessible bathroom with shower.</w:t>
            </w:r>
          </w:p>
          <w:p w14:paraId="19675691" w14:textId="43D3D59C" w:rsidR="00962FCA" w:rsidRPr="00C14E23" w:rsidRDefault="00962FCA" w:rsidP="00AC3AF2">
            <w:pPr>
              <w:pStyle w:val="ListParagraph"/>
              <w:widowControl w:val="0"/>
              <w:numPr>
                <w:ilvl w:val="0"/>
                <w:numId w:val="94"/>
              </w:numPr>
              <w:rPr>
                <w:rFonts w:ascii="Arial" w:hAnsi="Arial" w:cs="Arial"/>
                <w:sz w:val="22"/>
                <w:szCs w:val="22"/>
              </w:rPr>
            </w:pPr>
            <w:r>
              <w:rPr>
                <w:rFonts w:ascii="Arial" w:hAnsi="Arial" w:cs="Arial"/>
                <w:sz w:val="22"/>
                <w:szCs w:val="22"/>
              </w:rPr>
              <w:t>Availabl</w:t>
            </w:r>
            <w:r w:rsidR="00266BDB">
              <w:rPr>
                <w:rFonts w:ascii="Arial" w:hAnsi="Arial" w:cs="Arial"/>
                <w:sz w:val="22"/>
                <w:szCs w:val="22"/>
              </w:rPr>
              <w:t>e au</w:t>
            </w:r>
            <w:r w:rsidR="00581A21">
              <w:rPr>
                <w:rFonts w:ascii="Arial" w:hAnsi="Arial" w:cs="Arial"/>
                <w:sz w:val="22"/>
                <w:szCs w:val="22"/>
              </w:rPr>
              <w:t>xil</w:t>
            </w:r>
            <w:r w:rsidR="000E0415">
              <w:rPr>
                <w:rFonts w:ascii="Arial" w:hAnsi="Arial" w:cs="Arial"/>
                <w:sz w:val="22"/>
                <w:szCs w:val="22"/>
              </w:rPr>
              <w:t xml:space="preserve">iary aids include: </w:t>
            </w:r>
          </w:p>
          <w:p w14:paraId="2AC210C5" w14:textId="77777777" w:rsidR="00D4309D" w:rsidRPr="00C14E23" w:rsidRDefault="7239B5CA"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Text features for crisis services access may be the 1</w:t>
            </w:r>
            <w:r w:rsidRPr="0C5A2729">
              <w:rPr>
                <w:rFonts w:ascii="Arial" w:hAnsi="Arial" w:cs="Arial"/>
                <w:sz w:val="22"/>
                <w:szCs w:val="22"/>
                <w:vertAlign w:val="superscript"/>
              </w:rPr>
              <w:t>st</w:t>
            </w:r>
            <w:r w:rsidRPr="0C5A2729">
              <w:rPr>
                <w:rFonts w:ascii="Arial" w:hAnsi="Arial" w:cs="Arial"/>
                <w:sz w:val="22"/>
                <w:szCs w:val="22"/>
              </w:rPr>
              <w:t xml:space="preserve"> step to initiating translation services; this feature is in place.</w:t>
            </w:r>
          </w:p>
          <w:p w14:paraId="411BAF84" w14:textId="7BAF5098" w:rsidR="00D4309D" w:rsidRPr="00C14E23" w:rsidRDefault="7239B5CA"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Interpretation services are available in-person for scheduled appointment, via telephone and video (which is in process of eminent resigning of our contract) as required by the need</w:t>
            </w:r>
            <w:del w:id="8" w:author="Aaron Scott" w:date="2023-11-03T10:37:00Z">
              <w:r w:rsidR="00D4309D" w:rsidRPr="0C5A2729" w:rsidDel="7239B5CA">
                <w:rPr>
                  <w:rFonts w:ascii="Arial" w:hAnsi="Arial" w:cs="Arial"/>
                  <w:sz w:val="22"/>
                  <w:szCs w:val="22"/>
                </w:rPr>
                <w:delText>.</w:delText>
              </w:r>
            </w:del>
            <w:r w:rsidRPr="0C5A2729">
              <w:rPr>
                <w:rFonts w:ascii="Arial" w:hAnsi="Arial" w:cs="Arial"/>
                <w:sz w:val="22"/>
                <w:szCs w:val="22"/>
              </w:rPr>
              <w:t xml:space="preserve">  </w:t>
            </w:r>
          </w:p>
          <w:p w14:paraId="5511AA53" w14:textId="0FB3C046" w:rsidR="001D4D08" w:rsidRPr="00C14E23" w:rsidRDefault="7239B5CA" w:rsidP="00AC3AF2">
            <w:pPr>
              <w:pStyle w:val="ListParagraph"/>
              <w:widowControl w:val="0"/>
              <w:numPr>
                <w:ilvl w:val="0"/>
                <w:numId w:val="94"/>
              </w:numPr>
              <w:rPr>
                <w:rFonts w:ascii="Arial" w:hAnsi="Arial" w:cs="Arial"/>
                <w:sz w:val="22"/>
                <w:szCs w:val="22"/>
              </w:rPr>
            </w:pPr>
            <w:r w:rsidRPr="0C5A2729">
              <w:rPr>
                <w:rFonts w:ascii="Arial" w:hAnsi="Arial" w:cs="Arial"/>
                <w:sz w:val="22"/>
                <w:szCs w:val="22"/>
              </w:rPr>
              <w:t xml:space="preserve">Adherence to this standard is detailed in the </w:t>
            </w:r>
            <w:hyperlink r:id="rId13">
              <w:r w:rsidRPr="0C5A2729">
                <w:rPr>
                  <w:rStyle w:val="Hyperlink"/>
                  <w:rFonts w:ascii="Arial" w:hAnsi="Arial" w:cs="Arial"/>
                  <w:color w:val="auto"/>
                  <w:sz w:val="22"/>
                  <w:szCs w:val="22"/>
                </w:rPr>
                <w:t>Interpretation and Translation Services</w:t>
              </w:r>
            </w:hyperlink>
            <w:r w:rsidRPr="0C5A2729">
              <w:rPr>
                <w:rFonts w:ascii="Arial" w:hAnsi="Arial" w:cs="Arial"/>
                <w:sz w:val="22"/>
                <w:szCs w:val="22"/>
              </w:rPr>
              <w:t xml:space="preserve"> Policy which codifies our procedure for making LEP services available including Sign Language and languages other than English by utilizing our contracted Language Services provider. Our procedures for language services and for deaf and hard of hearing include making HIPPA compliant interpreters available upon request.</w:t>
            </w:r>
          </w:p>
          <w:p w14:paraId="6836555D" w14:textId="7DE3E404" w:rsidR="00B05EFA" w:rsidRPr="00D11488" w:rsidRDefault="00B05EFA" w:rsidP="0C5A2729">
            <w:pPr>
              <w:widowControl w:val="0"/>
              <w:rPr>
                <w:rFonts w:ascii="Arial" w:hAnsi="Arial" w:cs="Arial"/>
                <w:b/>
                <w:bCs/>
                <w:sz w:val="22"/>
                <w:szCs w:val="22"/>
              </w:rPr>
            </w:pPr>
            <w:r w:rsidRPr="00D11488">
              <w:rPr>
                <w:rFonts w:ascii="Arial" w:hAnsi="Arial" w:cs="Arial"/>
                <w:b/>
                <w:bCs/>
                <w:sz w:val="22"/>
                <w:szCs w:val="22"/>
              </w:rPr>
              <w:t>1.d.4</w:t>
            </w:r>
          </w:p>
          <w:p w14:paraId="0775C1A2" w14:textId="77777777" w:rsidR="00B05EFA" w:rsidRPr="00C14E23" w:rsidRDefault="00B05EFA" w:rsidP="0C5A2729">
            <w:pPr>
              <w:widowControl w:val="0"/>
              <w:ind w:left="520"/>
              <w:rPr>
                <w:rFonts w:ascii="Arial" w:hAnsi="Arial" w:cs="Arial"/>
                <w:b/>
                <w:bCs/>
                <w:sz w:val="22"/>
                <w:szCs w:val="22"/>
              </w:rPr>
            </w:pPr>
            <w:r w:rsidRPr="0C5A2729">
              <w:rPr>
                <w:rFonts w:ascii="Arial" w:hAnsi="Arial" w:cs="Arial"/>
                <w:sz w:val="22"/>
                <w:szCs w:val="22"/>
              </w:rPr>
              <w:t>I</w:t>
            </w:r>
            <w:r w:rsidRPr="0C5A2729">
              <w:rPr>
                <w:rFonts w:ascii="Arial" w:hAnsi="Arial" w:cs="Arial"/>
                <w:b/>
                <w:bCs/>
                <w:sz w:val="22"/>
                <w:szCs w:val="22"/>
              </w:rPr>
              <w:t xml:space="preserve">f you are not currently able to meet the criterion, what would you need to do to meet the criterion by the anticipated Demonstration Program start date (7/1/24)? What type of support would you need? </w:t>
            </w:r>
          </w:p>
          <w:p w14:paraId="4B920618" w14:textId="5A0D577B" w:rsidR="00B05EFA" w:rsidRPr="00C14E23" w:rsidRDefault="00B05EFA" w:rsidP="00AC3AF2">
            <w:pPr>
              <w:pStyle w:val="ListParagraph"/>
              <w:numPr>
                <w:ilvl w:val="0"/>
                <w:numId w:val="94"/>
              </w:numPr>
              <w:rPr>
                <w:rFonts w:ascii="Arial" w:hAnsi="Arial" w:cs="Arial"/>
                <w:sz w:val="22"/>
                <w:szCs w:val="22"/>
              </w:rPr>
            </w:pPr>
            <w:r w:rsidRPr="0C5A2729">
              <w:rPr>
                <w:rFonts w:ascii="Arial" w:hAnsi="Arial" w:cs="Arial"/>
                <w:sz w:val="22"/>
                <w:szCs w:val="22"/>
              </w:rPr>
              <w:t xml:space="preserve">The SBH CCBHC CLAS Steering Committee is currently implementing a PDSA on identifying and translating vital documents in languages commonly spoken in our community and by our clients, anticipated completion </w:t>
            </w:r>
            <w:r w:rsidR="155F7075" w:rsidRPr="0C5A2729">
              <w:rPr>
                <w:rFonts w:ascii="Arial" w:hAnsi="Arial" w:cs="Arial"/>
                <w:sz w:val="22"/>
                <w:szCs w:val="22"/>
              </w:rPr>
              <w:t>1</w:t>
            </w:r>
            <w:r w:rsidRPr="0C5A2729">
              <w:rPr>
                <w:rFonts w:ascii="Arial" w:hAnsi="Arial" w:cs="Arial"/>
                <w:sz w:val="22"/>
                <w:szCs w:val="22"/>
              </w:rPr>
              <w:t>/1/2</w:t>
            </w:r>
            <w:r w:rsidR="30FAD72A" w:rsidRPr="0C5A2729">
              <w:rPr>
                <w:rFonts w:ascii="Arial" w:hAnsi="Arial" w:cs="Arial"/>
                <w:sz w:val="22"/>
                <w:szCs w:val="22"/>
              </w:rPr>
              <w:t>4</w:t>
            </w:r>
            <w:r w:rsidRPr="0C5A2729">
              <w:rPr>
                <w:rFonts w:ascii="Arial" w:hAnsi="Arial" w:cs="Arial"/>
                <w:sz w:val="22"/>
                <w:szCs w:val="22"/>
              </w:rPr>
              <w:t xml:space="preserve">. </w:t>
            </w:r>
          </w:p>
          <w:p w14:paraId="3C00A0EF" w14:textId="71B98FFE" w:rsidR="00B05EFA" w:rsidRPr="00C14E23" w:rsidRDefault="00B05EFA" w:rsidP="00AC3AF2">
            <w:pPr>
              <w:pStyle w:val="ListParagraph"/>
              <w:numPr>
                <w:ilvl w:val="0"/>
                <w:numId w:val="94"/>
              </w:numPr>
              <w:rPr>
                <w:rFonts w:ascii="Arial" w:hAnsi="Arial" w:cs="Arial"/>
                <w:sz w:val="22"/>
                <w:szCs w:val="22"/>
              </w:rPr>
            </w:pPr>
            <w:r w:rsidRPr="0C5A2729">
              <w:rPr>
                <w:rFonts w:ascii="Arial" w:hAnsi="Arial" w:cs="Arial"/>
                <w:sz w:val="22"/>
                <w:szCs w:val="22"/>
              </w:rPr>
              <w:t>Our agency website is actively being updated to address our LEP client groups.  Initial translation languages are Spanish, Marshallese, and Haitian Creole, anticipated completion 1/1/2</w:t>
            </w:r>
            <w:r w:rsidR="70AED531" w:rsidRPr="0C5A2729">
              <w:rPr>
                <w:rFonts w:ascii="Arial" w:hAnsi="Arial" w:cs="Arial"/>
                <w:sz w:val="22"/>
                <w:szCs w:val="22"/>
              </w:rPr>
              <w:t>4</w:t>
            </w:r>
            <w:r w:rsidRPr="0C5A2729">
              <w:rPr>
                <w:rFonts w:ascii="Arial" w:hAnsi="Arial" w:cs="Arial"/>
                <w:sz w:val="22"/>
                <w:szCs w:val="22"/>
              </w:rPr>
              <w:t xml:space="preserve">  </w:t>
            </w:r>
          </w:p>
          <w:p w14:paraId="7F2ABEF9" w14:textId="77777777" w:rsidR="00B05EFA" w:rsidRPr="00C14E23" w:rsidRDefault="00B05EFA" w:rsidP="0C5A2729">
            <w:pPr>
              <w:pStyle w:val="ListParagraph"/>
              <w:ind w:left="880" w:hanging="360"/>
              <w:rPr>
                <w:rFonts w:ascii="Arial" w:hAnsi="Arial" w:cs="Arial"/>
                <w:sz w:val="22"/>
                <w:szCs w:val="22"/>
              </w:rPr>
            </w:pPr>
          </w:p>
          <w:p w14:paraId="25ED419B" w14:textId="1827D440" w:rsidR="00B05EFA" w:rsidRPr="00C14E23" w:rsidRDefault="00FE77DF" w:rsidP="00AC3AF2">
            <w:pPr>
              <w:pStyle w:val="ListParagraph"/>
              <w:numPr>
                <w:ilvl w:val="0"/>
                <w:numId w:val="94"/>
              </w:numPr>
              <w:rPr>
                <w:rFonts w:ascii="Arial" w:hAnsi="Arial" w:cs="Arial"/>
                <w:sz w:val="22"/>
                <w:szCs w:val="22"/>
              </w:rPr>
            </w:pPr>
            <w:r w:rsidRPr="00700E4A">
              <w:rPr>
                <w:rFonts w:ascii="Arial" w:hAnsi="Arial" w:cs="Arial"/>
                <w:b/>
                <w:bCs/>
                <w:sz w:val="22"/>
                <w:szCs w:val="22"/>
              </w:rPr>
              <w:t>Support Needed:</w:t>
            </w:r>
            <w:r w:rsidRPr="00700E4A">
              <w:rPr>
                <w:rFonts w:ascii="Arial" w:hAnsi="Arial" w:cs="Arial"/>
                <w:sz w:val="22"/>
                <w:szCs w:val="22"/>
              </w:rPr>
              <w:t xml:space="preserve"> </w:t>
            </w:r>
            <w:r w:rsidR="00B05EFA" w:rsidRPr="00700E4A">
              <w:rPr>
                <w:rFonts w:ascii="Arial" w:hAnsi="Arial" w:cs="Arial"/>
                <w:sz w:val="22"/>
                <w:szCs w:val="22"/>
              </w:rPr>
              <w:t>Technical</w:t>
            </w:r>
            <w:r w:rsidR="00B05EFA" w:rsidRPr="0C5A2729">
              <w:rPr>
                <w:rFonts w:ascii="Arial" w:hAnsi="Arial" w:cs="Arial"/>
                <w:sz w:val="22"/>
                <w:szCs w:val="22"/>
              </w:rPr>
              <w:t xml:space="preserve"> assistance is requested on utilizing needs assessment in identifying languages requiring translation per census data and client demographics.  </w:t>
            </w:r>
          </w:p>
          <w:p w14:paraId="1B564359" w14:textId="2AAF5C33" w:rsidR="00B05EFA" w:rsidRPr="00D11488" w:rsidRDefault="00B05EFA" w:rsidP="0C5A2729">
            <w:pPr>
              <w:widowControl w:val="0"/>
              <w:rPr>
                <w:rFonts w:ascii="Arial" w:hAnsi="Arial" w:cs="Arial"/>
                <w:b/>
                <w:bCs/>
                <w:sz w:val="22"/>
                <w:szCs w:val="22"/>
              </w:rPr>
            </w:pPr>
            <w:r w:rsidRPr="00D11488">
              <w:rPr>
                <w:rFonts w:ascii="Arial" w:hAnsi="Arial" w:cs="Arial"/>
                <w:b/>
                <w:bCs/>
                <w:sz w:val="22"/>
                <w:szCs w:val="22"/>
              </w:rPr>
              <w:t>1.d.5</w:t>
            </w:r>
          </w:p>
          <w:p w14:paraId="57626CCC" w14:textId="77777777" w:rsidR="00B05EFA" w:rsidRPr="00C14E23" w:rsidRDefault="00B05EFA" w:rsidP="0C5A2729">
            <w:pPr>
              <w:ind w:left="520"/>
              <w:rPr>
                <w:rFonts w:ascii="Arial" w:hAnsi="Arial" w:cs="Arial"/>
                <w:b/>
                <w:bCs/>
                <w:sz w:val="22"/>
                <w:szCs w:val="22"/>
              </w:rPr>
            </w:pPr>
            <w:r w:rsidRPr="0C5A2729">
              <w:rPr>
                <w:rFonts w:ascii="Arial" w:hAnsi="Arial" w:cs="Arial"/>
                <w:b/>
                <w:bCs/>
                <w:sz w:val="22"/>
                <w:szCs w:val="22"/>
              </w:rPr>
              <w:t>If you currently meet the criterion, how are you doing so?</w:t>
            </w:r>
          </w:p>
          <w:p w14:paraId="44FE90E8" w14:textId="1F8251C9" w:rsidR="00B05EFA" w:rsidRPr="00C14E23" w:rsidRDefault="00B05EFA" w:rsidP="00AC3AF2">
            <w:pPr>
              <w:pStyle w:val="ListParagraph"/>
              <w:numPr>
                <w:ilvl w:val="0"/>
                <w:numId w:val="94"/>
              </w:numPr>
              <w:rPr>
                <w:rStyle w:val="cf01"/>
                <w:rFonts w:ascii="Arial" w:hAnsi="Arial" w:cs="Arial"/>
                <w:b/>
                <w:bCs/>
                <w:sz w:val="22"/>
                <w:szCs w:val="22"/>
              </w:rPr>
            </w:pPr>
            <w:r w:rsidRPr="0C5A2729">
              <w:rPr>
                <w:rStyle w:val="cf01"/>
                <w:rFonts w:ascii="Arial" w:hAnsi="Arial" w:cs="Arial"/>
                <w:sz w:val="22"/>
                <w:szCs w:val="22"/>
              </w:rPr>
              <w:t>S</w:t>
            </w:r>
            <w:r w:rsidR="3D79E1B8" w:rsidRPr="0C5A2729">
              <w:rPr>
                <w:rStyle w:val="cf01"/>
                <w:rFonts w:ascii="Arial" w:hAnsi="Arial" w:cs="Arial"/>
                <w:sz w:val="22"/>
                <w:szCs w:val="22"/>
              </w:rPr>
              <w:t>BH</w:t>
            </w:r>
            <w:r w:rsidRPr="0C5A2729">
              <w:rPr>
                <w:rStyle w:val="cf01"/>
                <w:rFonts w:ascii="Arial" w:hAnsi="Arial" w:cs="Arial"/>
                <w:sz w:val="22"/>
                <w:szCs w:val="22"/>
              </w:rPr>
              <w:t xml:space="preserve"> has an appointed Privacy Officer via our </w:t>
            </w:r>
            <w:hyperlink r:id="rId14">
              <w:r w:rsidRPr="0C5A2729">
                <w:rPr>
                  <w:rStyle w:val="Hyperlink"/>
                  <w:rFonts w:ascii="Arial" w:hAnsi="Arial" w:cs="Arial"/>
                  <w:color w:val="auto"/>
                  <w:sz w:val="22"/>
                  <w:szCs w:val="22"/>
                </w:rPr>
                <w:t>Privacy Program</w:t>
              </w:r>
            </w:hyperlink>
            <w:r w:rsidRPr="0C5A2729">
              <w:rPr>
                <w:rStyle w:val="cf01"/>
                <w:rFonts w:ascii="Arial" w:hAnsi="Arial" w:cs="Arial"/>
                <w:sz w:val="22"/>
                <w:szCs w:val="22"/>
              </w:rPr>
              <w:t xml:space="preserve"> which in addition to this appointment requires a privacy training program and describes our agency expectations around the use and handling of PHI and compliance with privacy law. </w:t>
            </w:r>
          </w:p>
          <w:p w14:paraId="7509F828" w14:textId="15907355" w:rsidR="00B05EFA" w:rsidRPr="00C14E23" w:rsidRDefault="00B05EFA" w:rsidP="00AC3AF2">
            <w:pPr>
              <w:pStyle w:val="ListParagraph"/>
              <w:numPr>
                <w:ilvl w:val="0"/>
                <w:numId w:val="94"/>
              </w:numPr>
              <w:rPr>
                <w:rStyle w:val="cf01"/>
                <w:rFonts w:ascii="Arial" w:hAnsi="Arial" w:cs="Arial"/>
                <w:sz w:val="22"/>
                <w:szCs w:val="22"/>
              </w:rPr>
            </w:pPr>
            <w:r w:rsidRPr="0C5A2729">
              <w:rPr>
                <w:rStyle w:val="cf01"/>
                <w:rFonts w:ascii="Arial" w:hAnsi="Arial" w:cs="Arial"/>
                <w:sz w:val="22"/>
                <w:szCs w:val="22"/>
              </w:rPr>
              <w:t>S</w:t>
            </w:r>
            <w:r w:rsidR="5D653DB1" w:rsidRPr="0C5A2729">
              <w:rPr>
                <w:rStyle w:val="cf01"/>
                <w:rFonts w:ascii="Arial" w:hAnsi="Arial" w:cs="Arial"/>
                <w:sz w:val="22"/>
                <w:szCs w:val="22"/>
              </w:rPr>
              <w:t>BH</w:t>
            </w:r>
            <w:r w:rsidRPr="0C5A2729">
              <w:rPr>
                <w:rStyle w:val="cf01"/>
                <w:rFonts w:ascii="Arial" w:hAnsi="Arial" w:cs="Arial"/>
                <w:sz w:val="22"/>
                <w:szCs w:val="22"/>
              </w:rPr>
              <w:t xml:space="preserve"> has 22 policies which collectively cover the correct and proper method of maintaining confidentiality and privacy </w:t>
            </w:r>
            <w:r w:rsidR="00F72438" w:rsidRPr="00700E4A">
              <w:rPr>
                <w:rStyle w:val="cf01"/>
                <w:rFonts w:ascii="Arial" w:hAnsi="Arial" w:cs="Arial"/>
                <w:sz w:val="22"/>
                <w:szCs w:val="22"/>
              </w:rPr>
              <w:t xml:space="preserve">under both HIPAA and 42 CFR Part 2 </w:t>
            </w:r>
            <w:r w:rsidRPr="00700E4A">
              <w:rPr>
                <w:rStyle w:val="cf01"/>
                <w:rFonts w:ascii="Arial" w:hAnsi="Arial" w:cs="Arial"/>
                <w:sz w:val="22"/>
                <w:szCs w:val="22"/>
              </w:rPr>
              <w:t>and</w:t>
            </w:r>
            <w:r w:rsidRPr="0C5A2729">
              <w:rPr>
                <w:rStyle w:val="cf01"/>
                <w:rFonts w:ascii="Arial" w:hAnsi="Arial" w:cs="Arial"/>
                <w:sz w:val="22"/>
                <w:szCs w:val="22"/>
              </w:rPr>
              <w:t xml:space="preserve"> can be uploaded to the DMHA portal at certification.</w:t>
            </w:r>
          </w:p>
          <w:p w14:paraId="62385ACA" w14:textId="4B4D321A" w:rsidR="00B05EFA" w:rsidRPr="00C14E23" w:rsidRDefault="00B05EFA" w:rsidP="00AC3AF2">
            <w:pPr>
              <w:pStyle w:val="ListParagraph"/>
              <w:widowControl w:val="0"/>
              <w:numPr>
                <w:ilvl w:val="0"/>
                <w:numId w:val="94"/>
              </w:numPr>
              <w:rPr>
                <w:rStyle w:val="cf01"/>
                <w:rFonts w:ascii="Arial" w:hAnsi="Arial" w:cs="Arial"/>
                <w:b/>
                <w:sz w:val="22"/>
                <w:szCs w:val="22"/>
              </w:rPr>
            </w:pPr>
            <w:r w:rsidRPr="0C5A2729">
              <w:rPr>
                <w:rStyle w:val="cf01"/>
                <w:rFonts w:ascii="Arial" w:hAnsi="Arial" w:cs="Arial"/>
                <w:sz w:val="22"/>
                <w:szCs w:val="22"/>
              </w:rPr>
              <w:t xml:space="preserve">Adherence to this standard is satisfied through employee Privacy trainings, the </w:t>
            </w:r>
            <w:hyperlink r:id="rId15">
              <w:r w:rsidRPr="0C5A2729">
                <w:rPr>
                  <w:rStyle w:val="Hyperlink"/>
                  <w:rFonts w:ascii="Arial" w:hAnsi="Arial" w:cs="Arial"/>
                  <w:color w:val="auto"/>
                  <w:sz w:val="22"/>
                  <w:szCs w:val="22"/>
                </w:rPr>
                <w:t>Code of Conduct</w:t>
              </w:r>
            </w:hyperlink>
            <w:r w:rsidRPr="0C5A2729">
              <w:rPr>
                <w:rStyle w:val="cf01"/>
                <w:rFonts w:ascii="Arial" w:hAnsi="Arial" w:cs="Arial"/>
                <w:sz w:val="22"/>
                <w:szCs w:val="22"/>
              </w:rPr>
              <w:t xml:space="preserve"> policy specifically states,</w:t>
            </w:r>
            <w:r w:rsidRPr="0C5A2729">
              <w:rPr>
                <w:rFonts w:ascii="Arial" w:eastAsia="Roboto" w:hAnsi="Arial" w:cs="Arial"/>
                <w:sz w:val="22"/>
                <w:szCs w:val="22"/>
              </w:rPr>
              <w:t xml:space="preserve"> “Team members must never disclose or release confidential information including pictures, texts, or recordings in a manner that violates the privacy rights of a client.”</w:t>
            </w:r>
            <w:r w:rsidRPr="0C5A2729">
              <w:rPr>
                <w:rStyle w:val="cf01"/>
                <w:rFonts w:ascii="Arial" w:hAnsi="Arial" w:cs="Arial"/>
                <w:sz w:val="22"/>
                <w:szCs w:val="22"/>
              </w:rPr>
              <w:t xml:space="preserve"> </w:t>
            </w:r>
          </w:p>
        </w:tc>
      </w:tr>
    </w:tbl>
    <w:p w14:paraId="0D92708D" w14:textId="39DA5A83" w:rsidR="54C9192E" w:rsidRDefault="54C9192E">
      <w:r>
        <w:br w:type="page"/>
      </w:r>
    </w:p>
    <w:p w14:paraId="0C563B93" w14:textId="5BB3DC52" w:rsidR="00CF2D0A" w:rsidRPr="00586C9F" w:rsidRDefault="00FB5034" w:rsidP="00586C9F">
      <w:pPr>
        <w:pStyle w:val="Heading1"/>
        <w:rPr>
          <w:sz w:val="28"/>
          <w:szCs w:val="28"/>
        </w:rPr>
      </w:pPr>
      <w:bookmarkStart w:id="9" w:name="_heading=h.apqjwummgoar" w:colFirst="0" w:colLast="0"/>
      <w:bookmarkStart w:id="10" w:name="_heading=h.tsz4xxunue64" w:colFirst="0" w:colLast="0"/>
      <w:bookmarkEnd w:id="9"/>
      <w:bookmarkEnd w:id="10"/>
      <w:r w:rsidRPr="00586C9F">
        <w:rPr>
          <w:sz w:val="28"/>
          <w:szCs w:val="28"/>
        </w:rPr>
        <w:t>Program Requirement 2: Availability and Accessibility of Services</w:t>
      </w:r>
    </w:p>
    <w:tbl>
      <w:tblPr>
        <w:tblStyle w:val="12"/>
        <w:tblW w:w="1304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340"/>
        <w:gridCol w:w="7107"/>
        <w:gridCol w:w="1712"/>
        <w:gridCol w:w="2881"/>
      </w:tblGrid>
      <w:tr w:rsidR="00947A63" w:rsidRPr="00586C9F" w14:paraId="1529D2C6" w14:textId="77777777" w:rsidTr="0004246F">
        <w:tc>
          <w:tcPr>
            <w:tcW w:w="1340" w:type="dxa"/>
            <w:shd w:val="clear" w:color="auto" w:fill="D9D9D9" w:themeFill="background1" w:themeFillShade="D9"/>
            <w:tcMar>
              <w:top w:w="100" w:type="dxa"/>
              <w:left w:w="100" w:type="dxa"/>
              <w:bottom w:w="100" w:type="dxa"/>
              <w:right w:w="100" w:type="dxa"/>
            </w:tcMar>
          </w:tcPr>
          <w:p w14:paraId="1529D2C2" w14:textId="7846F27B" w:rsidR="00CF2D0A" w:rsidRPr="00586C9F" w:rsidRDefault="00CF2D0A" w:rsidP="00CF2D0A">
            <w:pPr>
              <w:widowControl w:val="0"/>
              <w:pBdr>
                <w:top w:val="nil"/>
                <w:left w:val="nil"/>
                <w:bottom w:val="nil"/>
                <w:right w:val="nil"/>
                <w:between w:val="nil"/>
              </w:pBdr>
            </w:pPr>
            <w:r w:rsidRPr="00586C9F">
              <w:rPr>
                <w:b/>
              </w:rPr>
              <w:t>Criterion #</w:t>
            </w:r>
          </w:p>
        </w:tc>
        <w:tc>
          <w:tcPr>
            <w:tcW w:w="7107" w:type="dxa"/>
            <w:shd w:val="clear" w:color="auto" w:fill="D9D9D9" w:themeFill="background1" w:themeFillShade="D9"/>
            <w:tcMar>
              <w:top w:w="100" w:type="dxa"/>
              <w:left w:w="100" w:type="dxa"/>
              <w:bottom w:w="100" w:type="dxa"/>
              <w:right w:w="100" w:type="dxa"/>
            </w:tcMar>
          </w:tcPr>
          <w:p w14:paraId="1529D2C3" w14:textId="7FC73D23" w:rsidR="00CF2D0A" w:rsidRPr="00586C9F" w:rsidRDefault="00244B0D" w:rsidP="00CF2D0A">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00CF2D0A" w:rsidRPr="00586C9F">
              <w:rPr>
                <w:b/>
              </w:rPr>
              <w:t>Criterion</w:t>
            </w:r>
          </w:p>
        </w:tc>
        <w:tc>
          <w:tcPr>
            <w:tcW w:w="1712" w:type="dxa"/>
            <w:shd w:val="clear" w:color="auto" w:fill="D9D9D9" w:themeFill="background1" w:themeFillShade="D9"/>
            <w:tcMar>
              <w:top w:w="100" w:type="dxa"/>
              <w:left w:w="100" w:type="dxa"/>
              <w:bottom w:w="100" w:type="dxa"/>
              <w:right w:w="100" w:type="dxa"/>
            </w:tcMar>
          </w:tcPr>
          <w:p w14:paraId="1529D2C4" w14:textId="146E14D8" w:rsidR="00CF2D0A" w:rsidRPr="00586C9F" w:rsidRDefault="00CF2D0A" w:rsidP="00CF2D0A">
            <w:pPr>
              <w:widowControl w:val="0"/>
              <w:rPr>
                <w:b/>
              </w:rPr>
            </w:pPr>
            <w:r w:rsidRPr="00586C9F">
              <w:rPr>
                <w:b/>
              </w:rPr>
              <w:t xml:space="preserve">Do you currently meet this criterion? </w:t>
            </w:r>
          </w:p>
        </w:tc>
        <w:tc>
          <w:tcPr>
            <w:tcW w:w="2881" w:type="dxa"/>
            <w:shd w:val="clear" w:color="auto" w:fill="D9D9D9" w:themeFill="background1" w:themeFillShade="D9"/>
            <w:tcMar>
              <w:top w:w="100" w:type="dxa"/>
              <w:left w:w="100" w:type="dxa"/>
              <w:bottom w:w="100" w:type="dxa"/>
              <w:right w:w="100" w:type="dxa"/>
            </w:tcMar>
          </w:tcPr>
          <w:p w14:paraId="1529D2C5" w14:textId="65A41DF5" w:rsidR="00CF2D0A" w:rsidRPr="00586C9F" w:rsidRDefault="00CF2D0A" w:rsidP="00CF2D0A">
            <w:pPr>
              <w:widowControl w:val="0"/>
              <w:rPr>
                <w:b/>
              </w:rPr>
            </w:pPr>
            <w:r w:rsidRPr="00586C9F">
              <w:rPr>
                <w:b/>
              </w:rPr>
              <w:t>If not, will you be able to meet this criterion by 7/1/24?</w:t>
            </w:r>
          </w:p>
        </w:tc>
      </w:tr>
      <w:tr w:rsidR="001C0ACA" w:rsidRPr="00586C9F" w14:paraId="1529D2CB" w14:textId="77777777" w:rsidTr="0004246F">
        <w:tc>
          <w:tcPr>
            <w:tcW w:w="1340" w:type="dxa"/>
            <w:shd w:val="clear" w:color="auto" w:fill="auto"/>
            <w:tcMar>
              <w:top w:w="100" w:type="dxa"/>
              <w:left w:w="100" w:type="dxa"/>
              <w:bottom w:w="100" w:type="dxa"/>
              <w:right w:w="100" w:type="dxa"/>
            </w:tcMar>
          </w:tcPr>
          <w:p w14:paraId="1529D2C7" w14:textId="77777777" w:rsidR="00CF2D0A" w:rsidRPr="00586C9F" w:rsidRDefault="00CF2D0A" w:rsidP="00CF2D0A">
            <w:pPr>
              <w:widowControl w:val="0"/>
              <w:pBdr>
                <w:top w:val="nil"/>
                <w:left w:val="nil"/>
                <w:bottom w:val="nil"/>
                <w:right w:val="nil"/>
                <w:between w:val="nil"/>
              </w:pBdr>
            </w:pPr>
            <w:r w:rsidRPr="00586C9F">
              <w:t>2.a.1</w:t>
            </w:r>
          </w:p>
        </w:tc>
        <w:tc>
          <w:tcPr>
            <w:tcW w:w="7107" w:type="dxa"/>
            <w:shd w:val="clear" w:color="auto" w:fill="auto"/>
            <w:tcMar>
              <w:top w:w="100" w:type="dxa"/>
              <w:left w:w="100" w:type="dxa"/>
              <w:bottom w:w="100" w:type="dxa"/>
              <w:right w:w="100" w:type="dxa"/>
            </w:tcMar>
          </w:tcPr>
          <w:p w14:paraId="1529D2C8" w14:textId="13AE56EF" w:rsidR="00CF2D0A" w:rsidRPr="00586C9F" w:rsidRDefault="00CF2D0A" w:rsidP="00CF2D0A">
            <w:r w:rsidRPr="00586C9F">
              <w:t xml:space="preserve">The CCBHC provides a safe, functional, clean, sanitary, inclusive, and welcoming environment for staff and people receiving services, conducive to the provision of services identified in program requirement 4. CCBHCs are encouraged to operate tobacco-free </w:t>
            </w:r>
            <w:r w:rsidRPr="00802479">
              <w:t>campuses and as required by State contracts. CCBHCs must align with standards provided by a State-approved accreditation body.</w:t>
            </w:r>
          </w:p>
        </w:tc>
        <w:tc>
          <w:tcPr>
            <w:tcW w:w="1712" w:type="dxa"/>
          </w:tcPr>
          <w:sdt>
            <w:sdtPr>
              <w:rPr>
                <w:b/>
              </w:rPr>
              <w:id w:val="-2050763509"/>
              <w:lock w:val="sdtLocked"/>
              <w:placeholder>
                <w:docPart w:val="9AD77BFB2664423AA791DE97328F5C4D"/>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C9" w14:textId="510B5551" w:rsidR="00CF2D0A" w:rsidRPr="00586C9F" w:rsidRDefault="00286AC2"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CA" w14:textId="59EFA452" w:rsidR="00CF2D0A" w:rsidRPr="00586C9F" w:rsidRDefault="00B976C0" w:rsidP="00CF2D0A">
            <w:pPr>
              <w:widowControl w:val="0"/>
              <w:pBdr>
                <w:top w:val="nil"/>
                <w:left w:val="nil"/>
                <w:bottom w:val="nil"/>
                <w:right w:val="nil"/>
                <w:between w:val="nil"/>
              </w:pBdr>
              <w:rPr>
                <w:b/>
              </w:rPr>
            </w:pPr>
            <w:r w:rsidRPr="00B976C0">
              <w:rPr>
                <w:rFonts w:ascii="Times New Roman" w:hAnsi="Times New Roman" w:cs="Times New Roman"/>
                <w:b/>
              </w:rPr>
              <w:t>Yes</w:t>
            </w:r>
          </w:p>
        </w:tc>
      </w:tr>
      <w:tr w:rsidR="00E24867" w:rsidRPr="00586C9F" w14:paraId="1529D2D0" w14:textId="77777777" w:rsidTr="0004246F">
        <w:tc>
          <w:tcPr>
            <w:tcW w:w="1340" w:type="dxa"/>
            <w:shd w:val="clear" w:color="auto" w:fill="auto"/>
            <w:tcMar>
              <w:top w:w="100" w:type="dxa"/>
              <w:left w:w="100" w:type="dxa"/>
              <w:bottom w:w="100" w:type="dxa"/>
              <w:right w:w="100" w:type="dxa"/>
            </w:tcMar>
          </w:tcPr>
          <w:p w14:paraId="1529D2CC" w14:textId="77777777" w:rsidR="00CF2D0A" w:rsidRPr="00586C9F" w:rsidRDefault="00CF2D0A" w:rsidP="00CF2D0A">
            <w:pPr>
              <w:widowControl w:val="0"/>
              <w:pBdr>
                <w:top w:val="nil"/>
                <w:left w:val="nil"/>
                <w:bottom w:val="nil"/>
                <w:right w:val="nil"/>
                <w:between w:val="nil"/>
              </w:pBdr>
            </w:pPr>
            <w:r w:rsidRPr="00586C9F">
              <w:t>2.a.2</w:t>
            </w:r>
          </w:p>
        </w:tc>
        <w:tc>
          <w:tcPr>
            <w:tcW w:w="7107" w:type="dxa"/>
            <w:shd w:val="clear" w:color="auto" w:fill="auto"/>
            <w:tcMar>
              <w:top w:w="100" w:type="dxa"/>
              <w:left w:w="100" w:type="dxa"/>
              <w:bottom w:w="100" w:type="dxa"/>
              <w:right w:w="100" w:type="dxa"/>
            </w:tcMar>
          </w:tcPr>
          <w:p w14:paraId="1529D2CD" w14:textId="77777777" w:rsidR="00CF2D0A" w:rsidRPr="00586C9F" w:rsidRDefault="00CF2D0A" w:rsidP="00CF2D0A">
            <w:r w:rsidRPr="00586C9F">
              <w:t>Informed by the community needs assessment, the CCBHC ensures that all services are provided during times that facilitate accessibility and meet the needs of the population served by the CCBHC, including outside of standard business hours, such as some evening and weekend hours. </w:t>
            </w:r>
            <w:r w:rsidRPr="00A836E3">
              <w:t>In addition, crisis response services will be available through the CCBHC 24 hours per day, 7 days a week.</w:t>
            </w:r>
            <w:r w:rsidRPr="00586C9F">
              <w:t xml:space="preserve"> </w:t>
            </w:r>
          </w:p>
        </w:tc>
        <w:tc>
          <w:tcPr>
            <w:tcW w:w="1712" w:type="dxa"/>
          </w:tcPr>
          <w:sdt>
            <w:sdtPr>
              <w:rPr>
                <w:b/>
              </w:rPr>
              <w:id w:val="-176193177"/>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CE" w14:textId="1C300F1C" w:rsidR="00CF2D0A" w:rsidRPr="00586C9F" w:rsidRDefault="00F10685"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CF" w14:textId="5888AD75" w:rsidR="00CF2D0A" w:rsidRPr="00586C9F" w:rsidRDefault="00CD3C48" w:rsidP="00CF2D0A">
            <w:pPr>
              <w:widowControl w:val="0"/>
              <w:pBdr>
                <w:top w:val="nil"/>
                <w:left w:val="nil"/>
                <w:bottom w:val="nil"/>
                <w:right w:val="nil"/>
                <w:between w:val="nil"/>
              </w:pBdr>
              <w:rPr>
                <w:b/>
              </w:rPr>
            </w:pPr>
            <w:r>
              <w:rPr>
                <w:b/>
              </w:rPr>
              <w:t xml:space="preserve"> </w:t>
            </w:r>
            <w:r w:rsidR="00B976C0" w:rsidRPr="00B976C0">
              <w:rPr>
                <w:rFonts w:ascii="Times New Roman" w:hAnsi="Times New Roman" w:cs="Times New Roman"/>
                <w:b/>
              </w:rPr>
              <w:t>Yes</w:t>
            </w:r>
          </w:p>
        </w:tc>
      </w:tr>
      <w:tr w:rsidR="001C0ACA" w:rsidRPr="00586C9F" w14:paraId="1529D2D5" w14:textId="77777777" w:rsidTr="0004246F">
        <w:tc>
          <w:tcPr>
            <w:tcW w:w="1340" w:type="dxa"/>
            <w:shd w:val="clear" w:color="auto" w:fill="auto"/>
            <w:tcMar>
              <w:top w:w="100" w:type="dxa"/>
              <w:left w:w="100" w:type="dxa"/>
              <w:bottom w:w="100" w:type="dxa"/>
              <w:right w:w="100" w:type="dxa"/>
            </w:tcMar>
          </w:tcPr>
          <w:p w14:paraId="1529D2D1" w14:textId="1F8FA03F" w:rsidR="00CF2D0A" w:rsidRPr="00586C9F" w:rsidRDefault="00CF2D0A" w:rsidP="00802479">
            <w:pPr>
              <w:widowControl w:val="0"/>
              <w:pBdr>
                <w:top w:val="nil"/>
                <w:left w:val="nil"/>
                <w:bottom w:val="nil"/>
                <w:right w:val="nil"/>
                <w:between w:val="nil"/>
              </w:pBdr>
            </w:pPr>
            <w:r w:rsidRPr="00586C9F">
              <w:t>2.a.3</w:t>
            </w:r>
          </w:p>
        </w:tc>
        <w:tc>
          <w:tcPr>
            <w:tcW w:w="7107" w:type="dxa"/>
            <w:shd w:val="clear" w:color="auto" w:fill="auto"/>
            <w:tcMar>
              <w:top w:w="100" w:type="dxa"/>
              <w:left w:w="100" w:type="dxa"/>
              <w:bottom w:w="100" w:type="dxa"/>
              <w:right w:w="100" w:type="dxa"/>
            </w:tcMar>
          </w:tcPr>
          <w:p w14:paraId="1529D2D2" w14:textId="4B5E613A" w:rsidR="00CF2D0A" w:rsidRPr="00586C9F" w:rsidRDefault="00CF2D0A" w:rsidP="00CF2D0A">
            <w:r w:rsidRPr="00586C9F">
              <w:t xml:space="preserve">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w:t>
            </w:r>
            <w:r w:rsidRPr="00802479">
              <w:t>Services are restricted to those activities not billable or included into a payment structure or per diem by Medicaid.</w:t>
            </w:r>
          </w:p>
        </w:tc>
        <w:tc>
          <w:tcPr>
            <w:tcW w:w="1712" w:type="dxa"/>
          </w:tcPr>
          <w:sdt>
            <w:sdtPr>
              <w:rPr>
                <w:b/>
              </w:rPr>
              <w:id w:val="-1167704221"/>
              <w:lock w:val="sdtLocked"/>
              <w:placeholder>
                <w:docPart w:val="A0DFD235D24B47C48274267EF0434821"/>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D3" w14:textId="7E98D429" w:rsidR="00CF2D0A" w:rsidRPr="00586C9F" w:rsidRDefault="004207C8"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D4" w14:textId="5DC3BC13" w:rsidR="00CF2D0A" w:rsidRPr="00586C9F" w:rsidRDefault="00B976C0" w:rsidP="00CF2D0A">
            <w:pPr>
              <w:widowControl w:val="0"/>
              <w:pBdr>
                <w:top w:val="nil"/>
                <w:left w:val="nil"/>
                <w:bottom w:val="nil"/>
                <w:right w:val="nil"/>
                <w:between w:val="nil"/>
              </w:pBdr>
              <w:rPr>
                <w:b/>
              </w:rPr>
            </w:pPr>
            <w:r w:rsidRPr="00B976C0">
              <w:rPr>
                <w:rFonts w:ascii="Times New Roman" w:hAnsi="Times New Roman" w:cs="Times New Roman"/>
                <w:b/>
              </w:rPr>
              <w:t>Yes</w:t>
            </w:r>
          </w:p>
        </w:tc>
      </w:tr>
      <w:tr w:rsidR="001C0ACA" w:rsidRPr="00586C9F" w14:paraId="1529D2DA" w14:textId="77777777" w:rsidTr="0004246F">
        <w:tc>
          <w:tcPr>
            <w:tcW w:w="1340" w:type="dxa"/>
            <w:shd w:val="clear" w:color="auto" w:fill="auto"/>
            <w:tcMar>
              <w:top w:w="100" w:type="dxa"/>
              <w:left w:w="100" w:type="dxa"/>
              <w:bottom w:w="100" w:type="dxa"/>
              <w:right w:w="100" w:type="dxa"/>
            </w:tcMar>
          </w:tcPr>
          <w:p w14:paraId="1529D2D6" w14:textId="7F04D612" w:rsidR="00CF2D0A" w:rsidRPr="00586C9F" w:rsidRDefault="00CF2D0A" w:rsidP="00CF2D0A">
            <w:pPr>
              <w:widowControl w:val="0"/>
              <w:pBdr>
                <w:top w:val="nil"/>
                <w:left w:val="nil"/>
                <w:bottom w:val="nil"/>
                <w:right w:val="nil"/>
                <w:between w:val="nil"/>
              </w:pBdr>
            </w:pPr>
            <w:r w:rsidRPr="00586C9F">
              <w:t>2.a.4</w:t>
            </w:r>
          </w:p>
        </w:tc>
        <w:tc>
          <w:tcPr>
            <w:tcW w:w="7107" w:type="dxa"/>
            <w:shd w:val="clear" w:color="auto" w:fill="auto"/>
            <w:tcMar>
              <w:top w:w="100" w:type="dxa"/>
              <w:left w:w="100" w:type="dxa"/>
              <w:bottom w:w="100" w:type="dxa"/>
              <w:right w:w="100" w:type="dxa"/>
            </w:tcMar>
          </w:tcPr>
          <w:p w14:paraId="1529D2D7" w14:textId="77777777" w:rsidR="00CF2D0A" w:rsidRPr="00586C9F" w:rsidRDefault="00CF2D0A" w:rsidP="00CF2D0A">
            <w:pPr>
              <w:rPr>
                <w:b/>
              </w:rPr>
            </w:pPr>
            <w:r w:rsidRPr="00586C9F">
              <w:t xml:space="preserve">The CCBHC provides transportation or transportation vouchers for people receiving services to the extent possible with relevant funding or programs in order to facilitate access to services in alignment with the person-centered and family-centered treatment plan. The CCBHC will assist the person receiving services in navigating transportation access, including but not limited to sharing relevant phone numbers and websites to schedule transportation. </w:t>
            </w:r>
            <w:r w:rsidRPr="00802479">
              <w:t>The CCBHC will document in the treatment plan and address transportation barriers for the person receiving services, if applicable.</w:t>
            </w:r>
          </w:p>
        </w:tc>
        <w:tc>
          <w:tcPr>
            <w:tcW w:w="1712" w:type="dxa"/>
          </w:tcPr>
          <w:sdt>
            <w:sdtPr>
              <w:rPr>
                <w:b/>
              </w:rPr>
              <w:id w:val="488379445"/>
              <w:placeholder>
                <w:docPart w:val="FF40A2B6931541048C352AF0801BCAB9"/>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D8" w14:textId="6D1ED7D0" w:rsidR="00CF2D0A" w:rsidRPr="00586C9F" w:rsidRDefault="00D74489" w:rsidP="00CF2D0A">
                <w:pPr>
                  <w:widowControl w:val="0"/>
                  <w:pBdr>
                    <w:top w:val="nil"/>
                    <w:left w:val="nil"/>
                    <w:bottom w:val="nil"/>
                    <w:right w:val="nil"/>
                    <w:between w:val="nil"/>
                  </w:pBdr>
                  <w:rPr>
                    <w:b/>
                  </w:rPr>
                </w:pPr>
                <w:r>
                  <w:rPr>
                    <w:b/>
                  </w:rPr>
                  <w:t>No</w:t>
                </w:r>
              </w:p>
            </w:sdtContent>
          </w:sdt>
        </w:tc>
        <w:tc>
          <w:tcPr>
            <w:tcW w:w="2881" w:type="dxa"/>
            <w:shd w:val="clear" w:color="auto" w:fill="auto"/>
            <w:tcMar>
              <w:top w:w="100" w:type="dxa"/>
              <w:left w:w="100" w:type="dxa"/>
              <w:bottom w:w="100" w:type="dxa"/>
              <w:right w:w="100" w:type="dxa"/>
            </w:tcMar>
          </w:tcPr>
          <w:p w14:paraId="1529D2D9" w14:textId="5F250526" w:rsidR="00CF2D0A" w:rsidRPr="003B0A88" w:rsidRDefault="00FF683E" w:rsidP="003B0A88">
            <w:pPr>
              <w:widowControl w:val="0"/>
              <w:pBdr>
                <w:top w:val="nil"/>
                <w:left w:val="nil"/>
                <w:bottom w:val="nil"/>
                <w:right w:val="nil"/>
                <w:between w:val="nil"/>
              </w:pBdr>
              <w:rPr>
                <w:rFonts w:ascii="Times New Roman" w:hAnsi="Times New Roman" w:cs="Times New Roman"/>
                <w:bCs/>
              </w:rPr>
            </w:pPr>
            <w:r w:rsidRPr="00B976C0">
              <w:rPr>
                <w:rFonts w:ascii="Times New Roman" w:hAnsi="Times New Roman" w:cs="Times New Roman"/>
                <w:b/>
              </w:rPr>
              <w:t>Yes</w:t>
            </w:r>
          </w:p>
        </w:tc>
      </w:tr>
      <w:tr w:rsidR="001C0ACA" w:rsidRPr="00586C9F" w14:paraId="1529D2DF" w14:textId="77777777" w:rsidTr="0004246F">
        <w:tc>
          <w:tcPr>
            <w:tcW w:w="1340" w:type="dxa"/>
            <w:shd w:val="clear" w:color="auto" w:fill="auto"/>
            <w:tcMar>
              <w:top w:w="100" w:type="dxa"/>
              <w:left w:w="100" w:type="dxa"/>
              <w:bottom w:w="100" w:type="dxa"/>
              <w:right w:w="100" w:type="dxa"/>
            </w:tcMar>
          </w:tcPr>
          <w:p w14:paraId="1529D2DB" w14:textId="77777777" w:rsidR="00CF2D0A" w:rsidRPr="00586C9F" w:rsidRDefault="00CF2D0A" w:rsidP="00CF2D0A">
            <w:pPr>
              <w:widowControl w:val="0"/>
              <w:pBdr>
                <w:top w:val="nil"/>
                <w:left w:val="nil"/>
                <w:bottom w:val="nil"/>
                <w:right w:val="nil"/>
                <w:between w:val="nil"/>
              </w:pBdr>
            </w:pPr>
            <w:r w:rsidRPr="00586C9F">
              <w:t>2.a.5</w:t>
            </w:r>
          </w:p>
        </w:tc>
        <w:tc>
          <w:tcPr>
            <w:tcW w:w="7107" w:type="dxa"/>
            <w:shd w:val="clear" w:color="auto" w:fill="auto"/>
            <w:tcMar>
              <w:top w:w="100" w:type="dxa"/>
              <w:left w:w="100" w:type="dxa"/>
              <w:bottom w:w="100" w:type="dxa"/>
              <w:right w:w="100" w:type="dxa"/>
            </w:tcMar>
          </w:tcPr>
          <w:p w14:paraId="1529D2DC" w14:textId="77777777" w:rsidR="00CF2D0A" w:rsidRPr="00586C9F" w:rsidRDefault="00CF2D0A" w:rsidP="00CF2D0A">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w:t>
            </w:r>
            <w:r w:rsidRPr="00802479">
              <w:t>services. The CCBHC shall adhere to State telehealth guidelines.</w:t>
            </w:r>
            <w:r w:rsidRPr="00586C9F">
              <w:t xml:space="preserve"> </w:t>
            </w:r>
            <w:r w:rsidRPr="00586C9F">
              <w:br/>
            </w:r>
            <w:r w:rsidRPr="00586C9F">
              <w:br/>
              <w:t xml:space="preserve">All listed and related technologies must adhere to the same in-person confidentiality guidelines that are outlined in Criteria 3.a.2. </w:t>
            </w:r>
          </w:p>
        </w:tc>
        <w:tc>
          <w:tcPr>
            <w:tcW w:w="1712" w:type="dxa"/>
          </w:tcPr>
          <w:sdt>
            <w:sdtPr>
              <w:rPr>
                <w:b/>
              </w:rPr>
              <w:id w:val="-1512600782"/>
              <w:lock w:val="sdtLocked"/>
              <w:placeholder>
                <w:docPart w:val="4F2538A0E7EB441E9A539CF3A343BB7E"/>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DD" w14:textId="6EC6D6C3" w:rsidR="00CF2D0A" w:rsidRPr="00586C9F" w:rsidRDefault="008B0170"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DE" w14:textId="1B2D4FFC" w:rsidR="00CF2D0A" w:rsidRPr="00586C9F" w:rsidRDefault="00B976C0" w:rsidP="00CF2D0A">
            <w:pPr>
              <w:widowControl w:val="0"/>
              <w:pBdr>
                <w:top w:val="nil"/>
                <w:left w:val="nil"/>
                <w:bottom w:val="nil"/>
                <w:right w:val="nil"/>
                <w:between w:val="nil"/>
              </w:pBdr>
              <w:rPr>
                <w:b/>
              </w:rPr>
            </w:pPr>
            <w:r w:rsidRPr="00B976C0">
              <w:rPr>
                <w:rFonts w:ascii="Times New Roman" w:hAnsi="Times New Roman" w:cs="Times New Roman"/>
                <w:b/>
              </w:rPr>
              <w:t>Yes</w:t>
            </w:r>
          </w:p>
        </w:tc>
      </w:tr>
      <w:tr w:rsidR="001C0ACA" w:rsidRPr="00586C9F" w14:paraId="1529D2E4" w14:textId="77777777" w:rsidTr="0004246F">
        <w:tc>
          <w:tcPr>
            <w:tcW w:w="1340" w:type="dxa"/>
            <w:shd w:val="clear" w:color="auto" w:fill="auto"/>
            <w:tcMar>
              <w:top w:w="100" w:type="dxa"/>
              <w:left w:w="100" w:type="dxa"/>
              <w:bottom w:w="100" w:type="dxa"/>
              <w:right w:w="100" w:type="dxa"/>
            </w:tcMar>
          </w:tcPr>
          <w:p w14:paraId="1529D2E0" w14:textId="39633789" w:rsidR="00CF2D0A" w:rsidRPr="00586C9F" w:rsidRDefault="00A959CA" w:rsidP="00CF2D0A">
            <w:pPr>
              <w:widowControl w:val="0"/>
              <w:pBdr>
                <w:top w:val="nil"/>
                <w:left w:val="nil"/>
                <w:bottom w:val="nil"/>
                <w:right w:val="nil"/>
                <w:between w:val="nil"/>
              </w:pBdr>
            </w:pPr>
            <w:r w:rsidRPr="00586C9F">
              <w:t>2.a.6</w:t>
            </w:r>
          </w:p>
        </w:tc>
        <w:tc>
          <w:tcPr>
            <w:tcW w:w="7107" w:type="dxa"/>
            <w:shd w:val="clear" w:color="auto" w:fill="auto"/>
            <w:tcMar>
              <w:top w:w="100" w:type="dxa"/>
              <w:left w:w="100" w:type="dxa"/>
              <w:bottom w:w="100" w:type="dxa"/>
              <w:right w:w="100" w:type="dxa"/>
            </w:tcMar>
          </w:tcPr>
          <w:p w14:paraId="1529D2E1" w14:textId="77777777" w:rsidR="00CF2D0A" w:rsidRPr="00586C9F" w:rsidRDefault="00CF2D0A" w:rsidP="00CF2D0A">
            <w:r w:rsidRPr="00586C9F">
              <w:t>Informed by the community needs assessment, the CCBHC conducts outreach, engagement, and retention activities to support inclusion and access for underserved individuals and populations.</w:t>
            </w:r>
          </w:p>
        </w:tc>
        <w:tc>
          <w:tcPr>
            <w:tcW w:w="1712" w:type="dxa"/>
          </w:tcPr>
          <w:sdt>
            <w:sdtPr>
              <w:rPr>
                <w:b/>
              </w:rPr>
              <w:id w:val="-62259834"/>
              <w:lock w:val="sdtLocked"/>
              <w:placeholder>
                <w:docPart w:val="0CF4C1AAF5384E40B8BBC54A5F16C162"/>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E2" w14:textId="06144DD2" w:rsidR="00CF2D0A" w:rsidRPr="00586C9F" w:rsidRDefault="0078737B"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E3" w14:textId="75BBCF06" w:rsidR="00337CA8" w:rsidRPr="00337CA8" w:rsidRDefault="00B976C0" w:rsidP="00337CA8">
            <w:pPr>
              <w:tabs>
                <w:tab w:val="left" w:pos="1050"/>
              </w:tabs>
            </w:pPr>
            <w:r w:rsidRPr="00B976C0">
              <w:rPr>
                <w:rFonts w:ascii="Times New Roman" w:hAnsi="Times New Roman" w:cs="Times New Roman"/>
                <w:b/>
              </w:rPr>
              <w:t>Yes</w:t>
            </w:r>
          </w:p>
        </w:tc>
      </w:tr>
      <w:tr w:rsidR="001C0ACA" w14:paraId="20BA2D51" w14:textId="77777777" w:rsidTr="0004246F">
        <w:trPr>
          <w:trHeight w:val="300"/>
        </w:trPr>
        <w:tc>
          <w:tcPr>
            <w:tcW w:w="1340" w:type="dxa"/>
            <w:shd w:val="clear" w:color="auto" w:fill="auto"/>
            <w:tcMar>
              <w:top w:w="100" w:type="dxa"/>
              <w:left w:w="100" w:type="dxa"/>
              <w:bottom w:w="100" w:type="dxa"/>
              <w:right w:w="100" w:type="dxa"/>
            </w:tcMar>
          </w:tcPr>
          <w:p w14:paraId="7C8AD7C2" w14:textId="157E6808" w:rsidR="00261C0A" w:rsidRDefault="00261C0A">
            <w:r w:rsidRPr="00586C9F">
              <w:t>2.a.7</w:t>
            </w:r>
          </w:p>
        </w:tc>
        <w:tc>
          <w:tcPr>
            <w:tcW w:w="7107" w:type="dxa"/>
            <w:shd w:val="clear" w:color="auto" w:fill="auto"/>
          </w:tcPr>
          <w:p w14:paraId="75842103" w14:textId="455FA103" w:rsidR="00261C0A" w:rsidRDefault="00261C0A">
            <w:r w:rsidRPr="00586C9F">
              <w:t>Services are subject to all state standards for the provision of both voluntary and court- ordered services.</w:t>
            </w:r>
          </w:p>
        </w:tc>
        <w:tc>
          <w:tcPr>
            <w:tcW w:w="1712" w:type="dxa"/>
            <w:shd w:val="clear" w:color="auto" w:fill="auto"/>
          </w:tcPr>
          <w:sdt>
            <w:sdtPr>
              <w:rPr>
                <w:b/>
              </w:rPr>
              <w:id w:val="1530294827"/>
              <w:placeholder>
                <w:docPart w:val="932E32C413C24339BC5A5061A5B25ECA"/>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204F9678" w14:textId="77777777" w:rsidR="00261C0A" w:rsidRDefault="00261C0A" w:rsidP="00261C0A">
                <w:pPr>
                  <w:widowControl w:val="0"/>
                  <w:pBdr>
                    <w:top w:val="nil"/>
                    <w:left w:val="nil"/>
                    <w:bottom w:val="nil"/>
                    <w:right w:val="nil"/>
                    <w:between w:val="nil"/>
                  </w:pBdr>
                  <w:rPr>
                    <w:b/>
                  </w:rPr>
                </w:pPr>
                <w:r>
                  <w:rPr>
                    <w:b/>
                  </w:rPr>
                  <w:t>Yes</w:t>
                </w:r>
              </w:p>
            </w:sdtContent>
          </w:sdt>
          <w:p w14:paraId="68F373E3" w14:textId="77777777" w:rsidR="00261C0A" w:rsidRDefault="00261C0A"/>
        </w:tc>
        <w:tc>
          <w:tcPr>
            <w:tcW w:w="2881" w:type="dxa"/>
            <w:shd w:val="clear" w:color="auto" w:fill="auto"/>
          </w:tcPr>
          <w:p w14:paraId="33C4D207" w14:textId="1B032C62" w:rsidR="00261C0A" w:rsidRDefault="00B976C0">
            <w:r w:rsidRPr="00B976C0">
              <w:rPr>
                <w:rFonts w:ascii="Times New Roman" w:hAnsi="Times New Roman" w:cs="Times New Roman"/>
                <w:b/>
              </w:rPr>
              <w:t>Yes</w:t>
            </w:r>
          </w:p>
        </w:tc>
      </w:tr>
      <w:tr w:rsidR="001C0ACA" w:rsidRPr="00586C9F" w14:paraId="1529D2EE" w14:textId="77777777" w:rsidTr="0004246F">
        <w:tc>
          <w:tcPr>
            <w:tcW w:w="1340" w:type="dxa"/>
            <w:shd w:val="clear" w:color="auto" w:fill="auto"/>
            <w:tcMar>
              <w:top w:w="100" w:type="dxa"/>
              <w:left w:w="100" w:type="dxa"/>
              <w:bottom w:w="100" w:type="dxa"/>
              <w:right w:w="100" w:type="dxa"/>
            </w:tcMar>
          </w:tcPr>
          <w:p w14:paraId="1529D2EA" w14:textId="637591BC" w:rsidR="00CF2D0A" w:rsidRPr="00586C9F" w:rsidRDefault="00CF2D0A" w:rsidP="00CF2D0A">
            <w:pPr>
              <w:widowControl w:val="0"/>
              <w:pBdr>
                <w:top w:val="nil"/>
                <w:left w:val="nil"/>
                <w:bottom w:val="nil"/>
                <w:right w:val="nil"/>
                <w:between w:val="nil"/>
              </w:pBdr>
            </w:pPr>
            <w:r w:rsidRPr="00586C9F">
              <w:t>2.a.8</w:t>
            </w:r>
          </w:p>
        </w:tc>
        <w:tc>
          <w:tcPr>
            <w:tcW w:w="7107" w:type="dxa"/>
            <w:shd w:val="clear" w:color="auto" w:fill="auto"/>
            <w:tcMar>
              <w:top w:w="100" w:type="dxa"/>
              <w:left w:w="100" w:type="dxa"/>
              <w:bottom w:w="100" w:type="dxa"/>
              <w:right w:w="100" w:type="dxa"/>
            </w:tcMar>
          </w:tcPr>
          <w:p w14:paraId="1529D2EB" w14:textId="2D6EB90C" w:rsidR="00CF2D0A" w:rsidRPr="00586C9F" w:rsidRDefault="00CF2D0A" w:rsidP="00CF2D0A">
            <w:r w:rsidRPr="00586C9F">
              <w:t xml:space="preserve">The CCBHC develops and maintains a continuity of operations/disaster plan. The plan will ensure the CCBHC is able to effectively notify staff, people receiving services, and healthcare and community partners when a disaster/emergency occurs or services are disrupted. The CCBHC, to the extent feasible, has identified alternative locations and methods to sustain service delivery and access to behavioral health medications during emergencies and disasters. The plan also addresses health IT systems security/ransomware protection and backup and access to these IT systems, including health records, in case of disaster. </w:t>
            </w:r>
            <w:r w:rsidRPr="00586C9F">
              <w:br/>
            </w:r>
            <w:r w:rsidRPr="00586C9F">
              <w:br/>
            </w:r>
            <w:r w:rsidRPr="00802479">
              <w:t>The CCBHC is required to respond to disasters or public calamities as defined by IC 10-14-3-1. 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w:t>
            </w:r>
            <w:r w:rsidRPr="00586C9F">
              <w:t xml:space="preserve"> </w:t>
            </w:r>
          </w:p>
        </w:tc>
        <w:tc>
          <w:tcPr>
            <w:tcW w:w="1712" w:type="dxa"/>
          </w:tcPr>
          <w:sdt>
            <w:sdtPr>
              <w:rPr>
                <w:b/>
              </w:rPr>
              <w:id w:val="307833513"/>
              <w:lock w:val="sdtLocked"/>
              <w:placeholder>
                <w:docPart w:val="0F7790CF194B4E05BEC2FB71B0722A13"/>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EC" w14:textId="53CEF8F8" w:rsidR="00CF2D0A" w:rsidRPr="00586C9F" w:rsidRDefault="003A7D01"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ED" w14:textId="00F401E8" w:rsidR="00F4491F" w:rsidRPr="00F4491F" w:rsidRDefault="00B976C0" w:rsidP="00F4491F">
            <w:r w:rsidRPr="00B976C0">
              <w:rPr>
                <w:rFonts w:ascii="Times New Roman" w:hAnsi="Times New Roman" w:cs="Times New Roman"/>
                <w:b/>
              </w:rPr>
              <w:t>Yes</w:t>
            </w:r>
          </w:p>
        </w:tc>
      </w:tr>
      <w:tr w:rsidR="001C0ACA" w:rsidRPr="00586C9F" w14:paraId="1529D2F5" w14:textId="77777777" w:rsidTr="0004246F">
        <w:tc>
          <w:tcPr>
            <w:tcW w:w="1340" w:type="dxa"/>
            <w:shd w:val="clear" w:color="auto" w:fill="auto"/>
            <w:tcMar>
              <w:top w:w="100" w:type="dxa"/>
              <w:left w:w="100" w:type="dxa"/>
              <w:bottom w:w="100" w:type="dxa"/>
              <w:right w:w="100" w:type="dxa"/>
            </w:tcMar>
          </w:tcPr>
          <w:p w14:paraId="1529D2EF" w14:textId="652C3B75" w:rsidR="00CF2D0A" w:rsidRPr="00586C9F" w:rsidRDefault="00CF2D0A" w:rsidP="00CF2D0A">
            <w:pPr>
              <w:widowControl w:val="0"/>
              <w:pBdr>
                <w:top w:val="nil"/>
                <w:left w:val="nil"/>
                <w:bottom w:val="nil"/>
                <w:right w:val="nil"/>
                <w:between w:val="nil"/>
              </w:pBdr>
            </w:pPr>
            <w:r w:rsidRPr="00586C9F">
              <w:t>2.b.1</w:t>
            </w:r>
          </w:p>
        </w:tc>
        <w:tc>
          <w:tcPr>
            <w:tcW w:w="7107" w:type="dxa"/>
            <w:shd w:val="clear" w:color="auto" w:fill="auto"/>
            <w:tcMar>
              <w:top w:w="100" w:type="dxa"/>
              <w:left w:w="100" w:type="dxa"/>
              <w:bottom w:w="100" w:type="dxa"/>
              <w:right w:w="100" w:type="dxa"/>
            </w:tcMar>
          </w:tcPr>
          <w:p w14:paraId="1529D2F0" w14:textId="261230AF" w:rsidR="00CF2D0A" w:rsidRPr="00586C9F" w:rsidRDefault="00CF2D0A" w:rsidP="00CF2D0A">
            <w:r w:rsidRPr="00586C9F">
              <w:t xml:space="preserve">All people new to receiving services, whether requesting or being referred for behavioral health services at the CCBHC, will, at the time of first contact, </w:t>
            </w:r>
            <w:r w:rsidRPr="00802479">
              <w:t>whether that contact is in- person, by telephone, or using other remote communication, receive a preliminary triage, including risk assessment, to determine acuity of needs (routine, urgent, or emergent). That preliminary triage may occur telephonically</w:t>
            </w:r>
            <w:r w:rsidRPr="00802479">
              <w:rPr>
                <w:sz w:val="28"/>
                <w:szCs w:val="28"/>
              </w:rPr>
              <w:t>. If</w:t>
            </w:r>
            <w:r w:rsidRPr="00802479">
              <w:t xml:space="preserve"> the triage identifies an emergency/crisis need, appropriate action is taken immediately (see 4.c.1</w:t>
            </w:r>
            <w:r w:rsidRPr="00586C9F">
              <w:t xml:space="preserve"> for crisis response timelines and detail about required services), including plans to reduce or remove risk of harm and to facilitate any necessary subsequent outpatient follow-up.</w:t>
            </w:r>
          </w:p>
          <w:p w14:paraId="1529D2F1" w14:textId="77777777" w:rsidR="00CF2D0A" w:rsidRPr="00586C9F" w:rsidRDefault="00CF2D0A" w:rsidP="00CF2D0A"/>
          <w:p w14:paraId="7B3123F9" w14:textId="318422DA" w:rsidR="00CF2D0A" w:rsidRPr="00802479" w:rsidRDefault="00CF2D0A" w:rsidP="00500E21">
            <w:pPr>
              <w:pStyle w:val="ListParagraph"/>
              <w:numPr>
                <w:ilvl w:val="0"/>
                <w:numId w:val="26"/>
              </w:numPr>
              <w:rPr>
                <w:rStyle w:val="eop"/>
              </w:rPr>
            </w:pPr>
            <w:r w:rsidRPr="00802479">
              <w:rPr>
                <w:rStyle w:val="normaltextrun"/>
              </w:rPr>
              <w:t xml:space="preserve">The preliminary triage must be completed during the first contact. </w:t>
            </w:r>
            <w:r w:rsidRPr="00802479">
              <w:rPr>
                <w:rStyle w:val="eop"/>
              </w:rPr>
              <w:t> </w:t>
            </w:r>
          </w:p>
          <w:p w14:paraId="5AC82A19" w14:textId="77777777" w:rsidR="00CF2D0A" w:rsidRPr="00802479" w:rsidRDefault="00CF2D0A" w:rsidP="00500E21">
            <w:pPr>
              <w:pStyle w:val="ListParagraph"/>
              <w:numPr>
                <w:ilvl w:val="0"/>
                <w:numId w:val="26"/>
              </w:numPr>
              <w:rPr>
                <w:rStyle w:val="eop"/>
              </w:rPr>
            </w:pPr>
            <w:r w:rsidRPr="00802479">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802479">
              <w:rPr>
                <w:rStyle w:val="eop"/>
              </w:rPr>
              <w:t> </w:t>
            </w:r>
          </w:p>
          <w:p w14:paraId="1184F279" w14:textId="6CD35F5A" w:rsidR="00CF2D0A" w:rsidRPr="00802479" w:rsidRDefault="00CF2D0A" w:rsidP="00500E21">
            <w:pPr>
              <w:pStyle w:val="ListParagraph"/>
              <w:numPr>
                <w:ilvl w:val="0"/>
                <w:numId w:val="26"/>
              </w:numPr>
            </w:pPr>
            <w:r w:rsidRPr="00802479">
              <w:rPr>
                <w:rStyle w:val="normaltextrun"/>
              </w:rPr>
              <w:t>A comprehensive evaluation must occur within 60 days.</w:t>
            </w:r>
            <w:r w:rsidRPr="00802479">
              <w:rPr>
                <w:rStyle w:val="eop"/>
              </w:rPr>
              <w:t> </w:t>
            </w:r>
          </w:p>
          <w:p w14:paraId="22CD9C69" w14:textId="2617FD42" w:rsidR="00CF2D0A" w:rsidRPr="00802479" w:rsidRDefault="00CF2D0A" w:rsidP="00500E21">
            <w:pPr>
              <w:pStyle w:val="ListParagraph"/>
              <w:numPr>
                <w:ilvl w:val="0"/>
                <w:numId w:val="26"/>
              </w:numPr>
            </w:pPr>
            <w:r w:rsidRPr="00802479">
              <w:t xml:space="preserve">For those presenting with emergency or urgent needs, the initial evaluation may be conducted by phone or through use of technologies for telehealth/telemedicine and video conferencing, but an in-person evaluation is preferred. If the initial evaluation is conducted telephonically, once the emergency is resolved, the person receiving services must be seen in person at the next subsequent encounter and the initial evaluation reviewed. </w:t>
            </w:r>
            <w:r w:rsidRPr="00802479">
              <w:br/>
            </w:r>
          </w:p>
          <w:p w14:paraId="7ABD2C36" w14:textId="77777777" w:rsidR="00CD1C71" w:rsidRPr="00586C9F" w:rsidRDefault="00CF2D0A" w:rsidP="00CF2D0A">
            <w:pPr>
              <w:rPr>
                <w:i/>
              </w:rPr>
            </w:pPr>
            <w:r w:rsidRPr="00802479">
              <w:t>The preliminary triage and risk assessment will be followed by: (1) an initial evaluation and (2) a comprehensive evaluation, with the components of each specified in program requirement 4. At the CCBHC’s discretion, recent information may be reviewed with the person receiving</w:t>
            </w:r>
            <w:r w:rsidRPr="00586C9F">
              <w:t xml:space="preserve">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t>Note: Requirements for these screenings and evaluations are specified in criteria 4.d.</w:t>
            </w:r>
          </w:p>
          <w:p w14:paraId="1529D2F2" w14:textId="05070E53" w:rsidR="00CF2D0A" w:rsidRPr="00586C9F" w:rsidRDefault="00CF2D0A" w:rsidP="00CF2D0A">
            <w:r w:rsidRPr="00586C9F">
              <w:br/>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712" w:type="dxa"/>
          </w:tcPr>
          <w:sdt>
            <w:sdtPr>
              <w:rPr>
                <w:b/>
              </w:rPr>
              <w:id w:val="-257676427"/>
              <w:lock w:val="sdtLocked"/>
              <w:placeholder>
                <w:docPart w:val="892779CBC342450987B68FB4A667384D"/>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F3" w14:textId="3B3DD9A2" w:rsidR="00CF2D0A" w:rsidRPr="00586C9F" w:rsidRDefault="001D7680"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F4" w14:textId="31FCC0A2" w:rsidR="00CF2D0A" w:rsidRPr="00586C9F" w:rsidRDefault="00B976C0" w:rsidP="007A2C49">
            <w:pPr>
              <w:widowControl w:val="0"/>
              <w:pBdr>
                <w:top w:val="nil"/>
                <w:left w:val="nil"/>
                <w:bottom w:val="nil"/>
                <w:right w:val="nil"/>
                <w:between w:val="nil"/>
              </w:pBdr>
              <w:rPr>
                <w:b/>
              </w:rPr>
            </w:pPr>
            <w:r w:rsidRPr="00B976C0">
              <w:rPr>
                <w:rFonts w:ascii="Times New Roman" w:hAnsi="Times New Roman" w:cs="Times New Roman"/>
                <w:b/>
              </w:rPr>
              <w:t>Yes</w:t>
            </w:r>
          </w:p>
        </w:tc>
      </w:tr>
      <w:tr w:rsidR="001C0ACA" w:rsidRPr="00586C9F" w14:paraId="1529D2FA" w14:textId="77777777" w:rsidTr="0004246F">
        <w:tc>
          <w:tcPr>
            <w:tcW w:w="1340" w:type="dxa"/>
            <w:shd w:val="clear" w:color="auto" w:fill="auto"/>
            <w:tcMar>
              <w:top w:w="100" w:type="dxa"/>
              <w:left w:w="100" w:type="dxa"/>
              <w:bottom w:w="100" w:type="dxa"/>
              <w:right w:w="100" w:type="dxa"/>
            </w:tcMar>
          </w:tcPr>
          <w:p w14:paraId="1529D2F6" w14:textId="77777777" w:rsidR="00CF2D0A" w:rsidRPr="00586C9F" w:rsidRDefault="00CF2D0A" w:rsidP="00CF2D0A">
            <w:pPr>
              <w:widowControl w:val="0"/>
              <w:pBdr>
                <w:top w:val="nil"/>
                <w:left w:val="nil"/>
                <w:bottom w:val="nil"/>
                <w:right w:val="nil"/>
                <w:between w:val="nil"/>
              </w:pBdr>
            </w:pPr>
            <w:r w:rsidRPr="00586C9F">
              <w:t>2.b.2</w:t>
            </w:r>
          </w:p>
        </w:tc>
        <w:tc>
          <w:tcPr>
            <w:tcW w:w="7107" w:type="dxa"/>
            <w:shd w:val="clear" w:color="auto" w:fill="auto"/>
            <w:tcMar>
              <w:top w:w="100" w:type="dxa"/>
              <w:left w:w="100" w:type="dxa"/>
              <w:bottom w:w="100" w:type="dxa"/>
              <w:right w:w="100" w:type="dxa"/>
            </w:tcMar>
          </w:tcPr>
          <w:p w14:paraId="1529D2F7" w14:textId="3A8757B1" w:rsidR="00CF2D0A" w:rsidRPr="00586C9F" w:rsidRDefault="00CF2D0A" w:rsidP="00CF2D0A">
            <w:r w:rsidRPr="00586C9F">
              <w:t>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there are changes in treatment goals, changes in individual status, changes in level of care,</w:t>
            </w:r>
            <w:r w:rsidRPr="00586C9F">
              <w:rPr>
                <w:b/>
              </w:rPr>
              <w:t xml:space="preserve"> </w:t>
            </w:r>
            <w:r w:rsidRPr="00586C9F">
              <w:t xml:space="preserve">and/or at the request of the person receiving services or their legal guardian. The treatment plan must be reviewed and updated no less frequently than every 90 days, unless the state, federal, or applicable accreditation standards are more stringent. </w:t>
            </w:r>
          </w:p>
        </w:tc>
        <w:tc>
          <w:tcPr>
            <w:tcW w:w="1712" w:type="dxa"/>
          </w:tcPr>
          <w:sdt>
            <w:sdtPr>
              <w:rPr>
                <w:b/>
              </w:rPr>
              <w:id w:val="277921560"/>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F8" w14:textId="6BBB3761" w:rsidR="00CF2D0A" w:rsidRPr="00586C9F" w:rsidRDefault="009C2D1D"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2F9" w14:textId="3ECF41AA" w:rsidR="00CF2D0A" w:rsidRPr="00586C9F" w:rsidRDefault="00B976C0" w:rsidP="00CF2D0A">
            <w:pPr>
              <w:widowControl w:val="0"/>
              <w:pBdr>
                <w:top w:val="nil"/>
                <w:left w:val="nil"/>
                <w:bottom w:val="nil"/>
                <w:right w:val="nil"/>
                <w:between w:val="nil"/>
              </w:pBdr>
              <w:rPr>
                <w:b/>
              </w:rPr>
            </w:pPr>
            <w:r w:rsidRPr="00B976C0">
              <w:rPr>
                <w:rFonts w:ascii="Times New Roman" w:hAnsi="Times New Roman" w:cs="Times New Roman"/>
                <w:b/>
              </w:rPr>
              <w:t>Yes</w:t>
            </w:r>
          </w:p>
        </w:tc>
      </w:tr>
      <w:tr w:rsidR="001C0ACA" w:rsidRPr="00586C9F" w14:paraId="1529D2FF" w14:textId="77777777" w:rsidTr="0004246F">
        <w:tc>
          <w:tcPr>
            <w:tcW w:w="1340" w:type="dxa"/>
            <w:shd w:val="clear" w:color="auto" w:fill="auto"/>
            <w:tcMar>
              <w:top w:w="100" w:type="dxa"/>
              <w:left w:w="100" w:type="dxa"/>
              <w:bottom w:w="100" w:type="dxa"/>
              <w:right w:w="100" w:type="dxa"/>
            </w:tcMar>
          </w:tcPr>
          <w:p w14:paraId="1529D2FB" w14:textId="1DDE0C1F" w:rsidR="00CF2D0A" w:rsidRPr="00586C9F" w:rsidRDefault="00CF2D0A" w:rsidP="00CF2D0A">
            <w:pPr>
              <w:widowControl w:val="0"/>
              <w:pBdr>
                <w:top w:val="nil"/>
                <w:left w:val="nil"/>
                <w:bottom w:val="nil"/>
                <w:right w:val="nil"/>
                <w:between w:val="nil"/>
              </w:pBdr>
            </w:pPr>
            <w:r w:rsidRPr="00586C9F">
              <w:t>2.b.3</w:t>
            </w:r>
          </w:p>
        </w:tc>
        <w:tc>
          <w:tcPr>
            <w:tcW w:w="7107" w:type="dxa"/>
            <w:shd w:val="clear" w:color="auto" w:fill="auto"/>
            <w:tcMar>
              <w:top w:w="100" w:type="dxa"/>
              <w:left w:w="100" w:type="dxa"/>
              <w:bottom w:w="100" w:type="dxa"/>
              <w:right w:w="100" w:type="dxa"/>
            </w:tcMar>
          </w:tcPr>
          <w:p w14:paraId="1529D2FC" w14:textId="05C28714" w:rsidR="00CF2D0A" w:rsidRPr="00586C9F" w:rsidRDefault="00CF2D0A" w:rsidP="00CF2D0A">
            <w:r w:rsidRPr="003F4E2F">
              <w:t>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at a later time if that is the preference of the person receiving services. Open access scheduling is encouraged</w:t>
            </w:r>
            <w:r w:rsidRPr="00586C9F">
              <w:t>.</w:t>
            </w:r>
            <w:r w:rsidRPr="00586C9F">
              <w:br/>
            </w:r>
            <w:r w:rsidRPr="00586C9F">
              <w:br/>
            </w:r>
            <w:r w:rsidRPr="00802479">
              <w:t>Discharge planning from outpatient or emergent care settings (e.g., hospitals, jail-based, residential facilities) is encouraged to occur while the individual is at the respective facility.</w:t>
            </w:r>
          </w:p>
        </w:tc>
        <w:tc>
          <w:tcPr>
            <w:tcW w:w="1712" w:type="dxa"/>
          </w:tcPr>
          <w:sdt>
            <w:sdtPr>
              <w:rPr>
                <w:b/>
              </w:rPr>
              <w:id w:val="-738865757"/>
              <w:lock w:val="sdtLocked"/>
              <w:placeholder>
                <w:docPart w:val="CFF79E53E6F84D8A82E93D9D76AA529A"/>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2FD" w14:textId="2142FD94" w:rsidR="00CF2D0A" w:rsidRPr="00586C9F" w:rsidRDefault="005273D4" w:rsidP="00CF2D0A">
                <w:pPr>
                  <w:widowControl w:val="0"/>
                  <w:pBdr>
                    <w:top w:val="nil"/>
                    <w:left w:val="nil"/>
                    <w:bottom w:val="nil"/>
                    <w:right w:val="nil"/>
                    <w:between w:val="nil"/>
                  </w:pBdr>
                  <w:rPr>
                    <w:b/>
                  </w:rPr>
                </w:pPr>
                <w:r>
                  <w:rPr>
                    <w:b/>
                  </w:rPr>
                  <w:t>No</w:t>
                </w:r>
              </w:p>
            </w:sdtContent>
          </w:sdt>
        </w:tc>
        <w:tc>
          <w:tcPr>
            <w:tcW w:w="2881" w:type="dxa"/>
            <w:shd w:val="clear" w:color="auto" w:fill="auto"/>
            <w:tcMar>
              <w:top w:w="100" w:type="dxa"/>
              <w:left w:w="100" w:type="dxa"/>
              <w:bottom w:w="100" w:type="dxa"/>
              <w:right w:w="100" w:type="dxa"/>
            </w:tcMar>
          </w:tcPr>
          <w:p w14:paraId="1529D2FE" w14:textId="5C5425EF" w:rsidR="00CF2D0A" w:rsidRPr="00586C9F" w:rsidRDefault="00B976C0" w:rsidP="00CF2D0A">
            <w:pPr>
              <w:widowControl w:val="0"/>
              <w:pBdr>
                <w:top w:val="nil"/>
                <w:left w:val="nil"/>
                <w:bottom w:val="nil"/>
                <w:right w:val="nil"/>
                <w:between w:val="nil"/>
              </w:pBdr>
              <w:rPr>
                <w:b/>
                <w:bCs/>
              </w:rPr>
            </w:pPr>
            <w:r w:rsidRPr="00B976C0">
              <w:rPr>
                <w:rFonts w:ascii="Times New Roman" w:hAnsi="Times New Roman" w:cs="Times New Roman"/>
                <w:b/>
              </w:rPr>
              <w:t>Yes</w:t>
            </w:r>
          </w:p>
        </w:tc>
      </w:tr>
      <w:tr w:rsidR="001C0ACA" w:rsidRPr="00586C9F" w14:paraId="1529D304" w14:textId="77777777" w:rsidTr="0004246F">
        <w:tc>
          <w:tcPr>
            <w:tcW w:w="1340" w:type="dxa"/>
            <w:shd w:val="clear" w:color="auto" w:fill="auto"/>
            <w:tcMar>
              <w:top w:w="100" w:type="dxa"/>
              <w:left w:w="100" w:type="dxa"/>
              <w:bottom w:w="100" w:type="dxa"/>
              <w:right w:w="100" w:type="dxa"/>
            </w:tcMar>
          </w:tcPr>
          <w:p w14:paraId="1529D300" w14:textId="77777777" w:rsidR="00CF2D0A" w:rsidRPr="00586C9F" w:rsidRDefault="00CF2D0A" w:rsidP="00CF2D0A">
            <w:pPr>
              <w:widowControl w:val="0"/>
              <w:pBdr>
                <w:top w:val="nil"/>
                <w:left w:val="nil"/>
                <w:bottom w:val="nil"/>
                <w:right w:val="nil"/>
                <w:between w:val="nil"/>
              </w:pBdr>
            </w:pPr>
            <w:r w:rsidRPr="00303C14">
              <w:t>2.c.1</w:t>
            </w:r>
          </w:p>
        </w:tc>
        <w:tc>
          <w:tcPr>
            <w:tcW w:w="7107" w:type="dxa"/>
            <w:shd w:val="clear" w:color="auto" w:fill="auto"/>
            <w:tcMar>
              <w:top w:w="100" w:type="dxa"/>
              <w:left w:w="100" w:type="dxa"/>
              <w:bottom w:w="100" w:type="dxa"/>
              <w:right w:w="100" w:type="dxa"/>
            </w:tcMar>
          </w:tcPr>
          <w:p w14:paraId="1529D301" w14:textId="77777777" w:rsidR="00CF2D0A" w:rsidRPr="00586C9F" w:rsidRDefault="00CF2D0A" w:rsidP="00CF2D0A">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712" w:type="dxa"/>
          </w:tcPr>
          <w:sdt>
            <w:sdtPr>
              <w:rPr>
                <w:b/>
              </w:rPr>
              <w:id w:val="-1296136190"/>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02" w14:textId="12581D10" w:rsidR="00CF2D0A" w:rsidRPr="00586C9F" w:rsidRDefault="00694CD4"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03" w14:textId="1201EFE9" w:rsidR="00CF2D0A" w:rsidRPr="007A558F" w:rsidRDefault="00B976C0" w:rsidP="00CF2D0A">
            <w:pPr>
              <w:widowControl w:val="0"/>
              <w:pBdr>
                <w:top w:val="nil"/>
                <w:left w:val="nil"/>
                <w:bottom w:val="nil"/>
                <w:right w:val="nil"/>
                <w:between w:val="nil"/>
              </w:pBdr>
              <w:rPr>
                <w:b/>
                <w:color w:val="FF0000"/>
                <w:sz w:val="24"/>
                <w:szCs w:val="24"/>
              </w:rPr>
            </w:pPr>
            <w:r w:rsidRPr="00B976C0">
              <w:rPr>
                <w:rFonts w:ascii="Times New Roman" w:hAnsi="Times New Roman" w:cs="Times New Roman"/>
                <w:b/>
              </w:rPr>
              <w:t>Yes</w:t>
            </w:r>
          </w:p>
        </w:tc>
      </w:tr>
      <w:tr w:rsidR="001C0ACA" w:rsidRPr="00586C9F" w14:paraId="1529D309" w14:textId="77777777" w:rsidTr="0004246F">
        <w:tc>
          <w:tcPr>
            <w:tcW w:w="1340" w:type="dxa"/>
            <w:shd w:val="clear" w:color="auto" w:fill="auto"/>
            <w:tcMar>
              <w:top w:w="100" w:type="dxa"/>
              <w:left w:w="100" w:type="dxa"/>
              <w:bottom w:w="100" w:type="dxa"/>
              <w:right w:w="100" w:type="dxa"/>
            </w:tcMar>
          </w:tcPr>
          <w:p w14:paraId="1529D305" w14:textId="0DC15194" w:rsidR="00CF2D0A" w:rsidRPr="00586C9F" w:rsidRDefault="00CF2D0A" w:rsidP="00802479">
            <w:pPr>
              <w:widowControl w:val="0"/>
              <w:pBdr>
                <w:top w:val="nil"/>
                <w:left w:val="nil"/>
                <w:bottom w:val="nil"/>
                <w:right w:val="nil"/>
                <w:between w:val="nil"/>
              </w:pBdr>
            </w:pPr>
            <w:r w:rsidRPr="00586C9F">
              <w:t>2.c.2</w:t>
            </w:r>
          </w:p>
        </w:tc>
        <w:tc>
          <w:tcPr>
            <w:tcW w:w="7107" w:type="dxa"/>
            <w:shd w:val="clear" w:color="auto" w:fill="auto"/>
            <w:tcMar>
              <w:top w:w="100" w:type="dxa"/>
              <w:left w:w="100" w:type="dxa"/>
              <w:bottom w:w="100" w:type="dxa"/>
              <w:right w:w="100" w:type="dxa"/>
            </w:tcMar>
          </w:tcPr>
          <w:p w14:paraId="1529D306" w14:textId="07A747FE" w:rsidR="00CF2D0A" w:rsidRPr="00586C9F" w:rsidRDefault="00CF2D0A" w:rsidP="00CF2D0A">
            <w:r w:rsidRPr="00586C9F">
              <w:t>A description of the methods for providing a continuum of crisis prevention, response, and postvention services shall be included in the policies and procedures of the CCBHC and made available to the public. The CCBHC is required to align methods with SAMHSA best practices and state code.</w:t>
            </w:r>
            <w:r w:rsidRPr="00586C9F">
              <w:br/>
            </w:r>
            <w:r w:rsidRPr="00586C9F">
              <w:br/>
              <w:t>Sample postvention services include but are not limited to: local community Local Outreach to Suicide Survivors (LOSS), suicide loss support groups, and Alternatives to Suicide Peer Support Groups.</w:t>
            </w:r>
          </w:p>
        </w:tc>
        <w:tc>
          <w:tcPr>
            <w:tcW w:w="1712" w:type="dxa"/>
          </w:tcPr>
          <w:sdt>
            <w:sdtPr>
              <w:rPr>
                <w:b/>
              </w:rPr>
              <w:id w:val="1053199980"/>
              <w:lock w:val="sdtLocked"/>
              <w:placeholder>
                <w:docPart w:val="FCE156FBA5344BEC9CE92A3BB55BD983"/>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07" w14:textId="5A9E1435" w:rsidR="00CF2D0A" w:rsidRPr="00586C9F" w:rsidRDefault="00B85B94"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08" w14:textId="7D0AE459" w:rsidR="00CF2D0A" w:rsidRPr="00DC2E57" w:rsidRDefault="00B976C0" w:rsidP="00DC2E57">
            <w:pPr>
              <w:widowControl w:val="0"/>
              <w:pBdr>
                <w:top w:val="nil"/>
                <w:left w:val="nil"/>
                <w:bottom w:val="nil"/>
                <w:right w:val="nil"/>
                <w:between w:val="nil"/>
              </w:pBdr>
              <w:rPr>
                <w:rFonts w:ascii="Times New Roman" w:hAnsi="Times New Roman" w:cs="Times New Roman"/>
                <w:bCs/>
              </w:rPr>
            </w:pPr>
            <w:r w:rsidRPr="00B976C0">
              <w:rPr>
                <w:rFonts w:ascii="Times New Roman" w:hAnsi="Times New Roman" w:cs="Times New Roman"/>
                <w:b/>
              </w:rPr>
              <w:t>Yes</w:t>
            </w:r>
          </w:p>
        </w:tc>
      </w:tr>
      <w:tr w:rsidR="001C0ACA" w:rsidRPr="00586C9F" w14:paraId="1529D30E" w14:textId="77777777" w:rsidTr="0004246F">
        <w:tc>
          <w:tcPr>
            <w:tcW w:w="1340" w:type="dxa"/>
            <w:shd w:val="clear" w:color="auto" w:fill="auto"/>
            <w:tcMar>
              <w:top w:w="100" w:type="dxa"/>
              <w:left w:w="100" w:type="dxa"/>
              <w:bottom w:w="100" w:type="dxa"/>
              <w:right w:w="100" w:type="dxa"/>
            </w:tcMar>
          </w:tcPr>
          <w:p w14:paraId="1529D30A" w14:textId="6D902A85" w:rsidR="00CF2D0A" w:rsidRPr="00586C9F" w:rsidRDefault="00CF2D0A" w:rsidP="00CF2D0A">
            <w:pPr>
              <w:widowControl w:val="0"/>
              <w:pBdr>
                <w:top w:val="nil"/>
                <w:left w:val="nil"/>
                <w:bottom w:val="nil"/>
                <w:right w:val="nil"/>
                <w:between w:val="nil"/>
              </w:pBdr>
            </w:pPr>
            <w:r w:rsidRPr="00586C9F">
              <w:t>2.c.3</w:t>
            </w:r>
          </w:p>
        </w:tc>
        <w:tc>
          <w:tcPr>
            <w:tcW w:w="7107" w:type="dxa"/>
            <w:shd w:val="clear" w:color="auto" w:fill="auto"/>
            <w:tcMar>
              <w:top w:w="100" w:type="dxa"/>
              <w:left w:w="100" w:type="dxa"/>
              <w:bottom w:w="100" w:type="dxa"/>
              <w:right w:w="100" w:type="dxa"/>
            </w:tcMar>
          </w:tcPr>
          <w:p w14:paraId="1529D30B" w14:textId="3627B146" w:rsidR="00CF2D0A" w:rsidRPr="00586C9F" w:rsidRDefault="00CF2D0A" w:rsidP="00CF2D0A">
            <w:r w:rsidRPr="00586C9F">
              <w:t>Individuals who are served by the CCBHC are educated about crisis prevention planning and safety planning, psychiatric advanced directives, and how to access crisis services, including the 988 Suicide &amp; Crisis Lifeline (by call, chat, or text) and other area hotlines and warmlines, and overdose prevention, at the time of the initial evaluation meeting following the preliminary triage. Please see</w:t>
            </w:r>
            <w:r w:rsidRPr="00132B37">
              <w:rPr>
                <w:b/>
                <w:bCs/>
              </w:rPr>
              <w:t xml:space="preserve"> 3.a.4.</w:t>
            </w:r>
            <w:r w:rsidRPr="00586C9F">
              <w:t xml:space="preserve"> for further information on crisis prevention planning. This includes 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712" w:type="dxa"/>
            <w:shd w:val="clear" w:color="auto" w:fill="auto"/>
          </w:tcPr>
          <w:sdt>
            <w:sdtPr>
              <w:rPr>
                <w:b/>
              </w:rPr>
              <w:id w:val="-1581674364"/>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0C" w14:textId="155AA0F1" w:rsidR="00CF2D0A" w:rsidRPr="00586C9F" w:rsidRDefault="00C75389" w:rsidP="00CF2D0A">
                <w:pPr>
                  <w:widowControl w:val="0"/>
                  <w:pBdr>
                    <w:top w:val="nil"/>
                    <w:left w:val="nil"/>
                    <w:bottom w:val="nil"/>
                    <w:right w:val="nil"/>
                    <w:between w:val="nil"/>
                  </w:pBdr>
                  <w:rPr>
                    <w:b/>
                  </w:rPr>
                </w:pPr>
                <w:r>
                  <w:rPr>
                    <w:b/>
                  </w:rPr>
                  <w:t>No</w:t>
                </w:r>
              </w:p>
            </w:sdtContent>
          </w:sdt>
        </w:tc>
        <w:tc>
          <w:tcPr>
            <w:tcW w:w="2881" w:type="dxa"/>
            <w:shd w:val="clear" w:color="auto" w:fill="auto"/>
            <w:tcMar>
              <w:top w:w="100" w:type="dxa"/>
              <w:left w:w="100" w:type="dxa"/>
              <w:bottom w:w="100" w:type="dxa"/>
              <w:right w:w="100" w:type="dxa"/>
            </w:tcMar>
          </w:tcPr>
          <w:p w14:paraId="1529D30D" w14:textId="59CCC869" w:rsidR="00CF2D0A" w:rsidRPr="00C75389" w:rsidRDefault="00B85B94" w:rsidP="007A5630">
            <w:pPr>
              <w:widowControl w:val="0"/>
              <w:pBdr>
                <w:top w:val="nil"/>
                <w:left w:val="nil"/>
                <w:bottom w:val="nil"/>
                <w:right w:val="nil"/>
                <w:between w:val="nil"/>
              </w:pBdr>
              <w:rPr>
                <w:rFonts w:ascii="Times New Roman" w:hAnsi="Times New Roman" w:cs="Times New Roman"/>
                <w:bCs/>
              </w:rPr>
            </w:pPr>
            <w:r w:rsidRPr="00B976C0">
              <w:rPr>
                <w:rFonts w:ascii="Times New Roman" w:hAnsi="Times New Roman" w:cs="Times New Roman"/>
                <w:b/>
              </w:rPr>
              <w:t>Yes</w:t>
            </w:r>
          </w:p>
        </w:tc>
      </w:tr>
      <w:tr w:rsidR="001C0ACA" w:rsidRPr="00586C9F" w14:paraId="1529D313" w14:textId="77777777" w:rsidTr="0004246F">
        <w:tc>
          <w:tcPr>
            <w:tcW w:w="1340" w:type="dxa"/>
            <w:shd w:val="clear" w:color="auto" w:fill="auto"/>
            <w:tcMar>
              <w:top w:w="100" w:type="dxa"/>
              <w:left w:w="100" w:type="dxa"/>
              <w:bottom w:w="100" w:type="dxa"/>
              <w:right w:w="100" w:type="dxa"/>
            </w:tcMar>
          </w:tcPr>
          <w:p w14:paraId="6BA6A475" w14:textId="56D5746B" w:rsidR="00CF2D0A" w:rsidRDefault="00CF2D0A" w:rsidP="00CF2D0A">
            <w:pPr>
              <w:widowControl w:val="0"/>
              <w:pBdr>
                <w:top w:val="nil"/>
                <w:left w:val="nil"/>
                <w:bottom w:val="nil"/>
                <w:right w:val="nil"/>
                <w:between w:val="nil"/>
              </w:pBdr>
            </w:pPr>
            <w:r w:rsidRPr="00586C9F">
              <w:t>2.c.4</w:t>
            </w:r>
          </w:p>
          <w:p w14:paraId="632F81F8" w14:textId="77777777" w:rsidR="00560F6D" w:rsidRDefault="00560F6D" w:rsidP="00560F6D"/>
          <w:p w14:paraId="1529D30F" w14:textId="72424145" w:rsidR="00560F6D" w:rsidRPr="00560F6D" w:rsidRDefault="00560F6D" w:rsidP="00560F6D"/>
        </w:tc>
        <w:tc>
          <w:tcPr>
            <w:tcW w:w="7107" w:type="dxa"/>
            <w:shd w:val="clear" w:color="auto" w:fill="auto"/>
            <w:tcMar>
              <w:top w:w="100" w:type="dxa"/>
              <w:left w:w="100" w:type="dxa"/>
              <w:bottom w:w="100" w:type="dxa"/>
              <w:right w:w="100" w:type="dxa"/>
            </w:tcMar>
          </w:tcPr>
          <w:p w14:paraId="1529D310" w14:textId="77777777" w:rsidR="00CF2D0A" w:rsidRPr="00586C9F" w:rsidRDefault="00CF2D0A" w:rsidP="00CF2D0A">
            <w:r w:rsidRPr="00586C9F">
              <w:t xml:space="preserve">In accordance with program requirement 3, the CCBHC maintains a working relationship with local hospital emergency departments (EDs), including Acute Psych EDs. Protocols are established for CCBHC staff to address the needs of CCBHC people receiving services in psychiatric crisis who come to those EDs. </w:t>
            </w:r>
          </w:p>
        </w:tc>
        <w:tc>
          <w:tcPr>
            <w:tcW w:w="1712" w:type="dxa"/>
          </w:tcPr>
          <w:sdt>
            <w:sdtPr>
              <w:rPr>
                <w:b/>
              </w:rPr>
              <w:id w:val="1434481716"/>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11" w14:textId="64EE730D" w:rsidR="00CF2D0A" w:rsidRPr="00586C9F" w:rsidRDefault="00F861F2"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12" w14:textId="4D771158" w:rsidR="00CF2D0A" w:rsidRPr="00A55511" w:rsidRDefault="00B976C0" w:rsidP="00CF2D0A">
            <w:pPr>
              <w:widowControl w:val="0"/>
              <w:pBdr>
                <w:top w:val="nil"/>
                <w:left w:val="nil"/>
                <w:bottom w:val="nil"/>
                <w:right w:val="nil"/>
                <w:between w:val="nil"/>
              </w:pBdr>
              <w:rPr>
                <w:bCs/>
              </w:rPr>
            </w:pPr>
            <w:r w:rsidRPr="00B976C0">
              <w:rPr>
                <w:rFonts w:ascii="Times New Roman" w:hAnsi="Times New Roman" w:cs="Times New Roman"/>
                <w:b/>
              </w:rPr>
              <w:t>Yes</w:t>
            </w:r>
          </w:p>
        </w:tc>
      </w:tr>
      <w:tr w:rsidR="001C0ACA" w:rsidRPr="00586C9F" w14:paraId="1529D318" w14:textId="77777777" w:rsidTr="0004246F">
        <w:tc>
          <w:tcPr>
            <w:tcW w:w="1340" w:type="dxa"/>
            <w:shd w:val="clear" w:color="auto" w:fill="auto"/>
            <w:tcMar>
              <w:top w:w="100" w:type="dxa"/>
              <w:left w:w="100" w:type="dxa"/>
              <w:bottom w:w="100" w:type="dxa"/>
              <w:right w:w="100" w:type="dxa"/>
            </w:tcMar>
          </w:tcPr>
          <w:p w14:paraId="1529D314" w14:textId="07025DE3" w:rsidR="00CF2D0A" w:rsidRPr="00586C9F" w:rsidRDefault="00CF2D0A" w:rsidP="00802479">
            <w:pPr>
              <w:widowControl w:val="0"/>
              <w:pBdr>
                <w:top w:val="nil"/>
                <w:left w:val="nil"/>
                <w:bottom w:val="nil"/>
                <w:right w:val="nil"/>
                <w:between w:val="nil"/>
              </w:pBdr>
            </w:pPr>
            <w:r w:rsidRPr="00586C9F">
              <w:t>2.c.5</w:t>
            </w:r>
          </w:p>
        </w:tc>
        <w:tc>
          <w:tcPr>
            <w:tcW w:w="7107" w:type="dxa"/>
            <w:shd w:val="clear" w:color="auto" w:fill="auto"/>
            <w:tcMar>
              <w:top w:w="100" w:type="dxa"/>
              <w:left w:w="100" w:type="dxa"/>
              <w:bottom w:w="100" w:type="dxa"/>
              <w:right w:w="100" w:type="dxa"/>
            </w:tcMar>
          </w:tcPr>
          <w:p w14:paraId="1529D315" w14:textId="059DD8FC" w:rsidR="00CF2D0A" w:rsidRPr="00586C9F" w:rsidRDefault="00CF2D0A" w:rsidP="00CF2D0A">
            <w:r w:rsidRPr="00586C9F">
              <w:t xml:space="preserve">Protocols, including those for the involvement of law enforcement and the court system (drug courts, veteran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w:t>
            </w:r>
            <w:r w:rsidR="00B004E1" w:rsidRPr="00586C9F">
              <w:t>safety and</w:t>
            </w:r>
            <w:r w:rsidRPr="00586C9F">
              <w:t xml:space="preserve">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712" w:type="dxa"/>
          </w:tcPr>
          <w:sdt>
            <w:sdtPr>
              <w:rPr>
                <w:b/>
              </w:rPr>
              <w:id w:val="-1177426887"/>
              <w:placeholder>
                <w:docPart w:val="047B9FF0CBE24DA99CAAD82A465297A8"/>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16" w14:textId="1214DAA2" w:rsidR="00CF2D0A" w:rsidRPr="00586C9F" w:rsidRDefault="00B004E1" w:rsidP="00CF2D0A">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17" w14:textId="0B24C9CB" w:rsidR="00CF2D0A" w:rsidRPr="00347694" w:rsidRDefault="00B976C0" w:rsidP="00CF2D0A">
            <w:pPr>
              <w:widowControl w:val="0"/>
              <w:pBdr>
                <w:top w:val="nil"/>
                <w:left w:val="nil"/>
                <w:bottom w:val="nil"/>
                <w:right w:val="nil"/>
                <w:between w:val="nil"/>
              </w:pBdr>
              <w:rPr>
                <w:rFonts w:ascii="Times New Roman" w:hAnsi="Times New Roman" w:cs="Times New Roman"/>
                <w:bCs/>
              </w:rPr>
            </w:pPr>
            <w:r w:rsidRPr="00B976C0">
              <w:rPr>
                <w:rFonts w:ascii="Times New Roman" w:hAnsi="Times New Roman" w:cs="Times New Roman"/>
                <w:b/>
              </w:rPr>
              <w:t>Yes</w:t>
            </w:r>
          </w:p>
        </w:tc>
      </w:tr>
      <w:tr w:rsidR="001C0ACA" w:rsidRPr="00586C9F" w14:paraId="1529D31D" w14:textId="77777777" w:rsidTr="0004246F">
        <w:tc>
          <w:tcPr>
            <w:tcW w:w="1340" w:type="dxa"/>
            <w:shd w:val="clear" w:color="auto" w:fill="auto"/>
            <w:tcMar>
              <w:top w:w="100" w:type="dxa"/>
              <w:left w:w="100" w:type="dxa"/>
              <w:bottom w:w="100" w:type="dxa"/>
              <w:right w:w="100" w:type="dxa"/>
            </w:tcMar>
          </w:tcPr>
          <w:p w14:paraId="1529D319" w14:textId="0EDCD7F3" w:rsidR="00CF2D0A" w:rsidRPr="00586C9F" w:rsidRDefault="00CF2D0A" w:rsidP="00CF2D0A">
            <w:pPr>
              <w:widowControl w:val="0"/>
              <w:pBdr>
                <w:top w:val="nil"/>
                <w:left w:val="nil"/>
                <w:bottom w:val="nil"/>
                <w:right w:val="nil"/>
                <w:between w:val="nil"/>
              </w:pBdr>
            </w:pPr>
            <w:r w:rsidRPr="00586C9F">
              <w:t>2.c.6</w:t>
            </w:r>
          </w:p>
        </w:tc>
        <w:tc>
          <w:tcPr>
            <w:tcW w:w="7107" w:type="dxa"/>
            <w:shd w:val="clear" w:color="auto" w:fill="auto"/>
            <w:tcMar>
              <w:top w:w="100" w:type="dxa"/>
              <w:left w:w="100" w:type="dxa"/>
              <w:bottom w:w="100" w:type="dxa"/>
              <w:right w:w="100" w:type="dxa"/>
            </w:tcMar>
          </w:tcPr>
          <w:p w14:paraId="1529D31A" w14:textId="66B31814" w:rsidR="00CF2D0A" w:rsidRPr="00586C9F" w:rsidRDefault="00CF2D0A" w:rsidP="00CF2D0A">
            <w:r w:rsidRPr="00586C9F">
              <w:t xml:space="preserve">Following a psychiatric emergency or crisis, in conjunction with the person receiving services, the CCBHC creates, maintains, and follows a crisis prevention plan to prevent and de-escalate future crisis situations, with the goal of preventing future crises. </w:t>
            </w:r>
            <w:r w:rsidRPr="00586C9F">
              <w:br/>
            </w:r>
            <w:r w:rsidRPr="00586C9F">
              <w:br/>
              <w:t xml:space="preserve">The crisis prevention plan should include but is not limited to: 988 crisis response system information, evidence of participation of person receiving services, and information and resources about supports </w:t>
            </w:r>
            <w:r w:rsidRPr="00AE6ED5">
              <w:rPr>
                <w:b/>
                <w:bCs/>
              </w:rPr>
              <w:t>(please see criterion 3.a.4 for more details on crisis prevention planning</w:t>
            </w:r>
            <w:r w:rsidRPr="00586C9F">
              <w:t xml:space="preserve"> requirements). Once finalized, a copy of the crisis prevention plan should be shared with the person receiving services and their relevant caregiver/support person when possible and with permission.</w:t>
            </w:r>
            <w:r w:rsidRPr="00586C9F">
              <w:br/>
            </w:r>
            <w:r w:rsidRPr="00586C9F">
              <w:br/>
            </w:r>
            <w:r w:rsidRPr="00802479">
              <w:t>Crisis prevention plans should be completed at initial evaluation to gather information around triggers leading to mental health crisis or substance use crisis, signs of mental health or substance use crisis, coping skills, informal supports, formal supports, and other related topics.</w:t>
            </w:r>
          </w:p>
        </w:tc>
        <w:tc>
          <w:tcPr>
            <w:tcW w:w="1712" w:type="dxa"/>
          </w:tcPr>
          <w:sdt>
            <w:sdtPr>
              <w:rPr>
                <w:b/>
              </w:rPr>
              <w:id w:val="-494424462"/>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1B" w14:textId="6CB83130" w:rsidR="00CF2D0A" w:rsidRPr="00586C9F" w:rsidRDefault="00E06C5F" w:rsidP="00CF2D0A">
                <w:pPr>
                  <w:widowControl w:val="0"/>
                  <w:pBdr>
                    <w:top w:val="nil"/>
                    <w:left w:val="nil"/>
                    <w:bottom w:val="nil"/>
                    <w:right w:val="nil"/>
                    <w:between w:val="nil"/>
                  </w:pBdr>
                  <w:rPr>
                    <w:b/>
                  </w:rPr>
                </w:pPr>
                <w:r>
                  <w:rPr>
                    <w:b/>
                  </w:rPr>
                  <w:t>No</w:t>
                </w:r>
              </w:p>
            </w:sdtContent>
          </w:sdt>
        </w:tc>
        <w:tc>
          <w:tcPr>
            <w:tcW w:w="2881" w:type="dxa"/>
            <w:shd w:val="clear" w:color="auto" w:fill="auto"/>
            <w:tcMar>
              <w:top w:w="100" w:type="dxa"/>
              <w:left w:w="100" w:type="dxa"/>
              <w:bottom w:w="100" w:type="dxa"/>
              <w:right w:w="100" w:type="dxa"/>
            </w:tcMar>
          </w:tcPr>
          <w:p w14:paraId="1529D31C" w14:textId="63288355" w:rsidR="00CF2D0A" w:rsidRPr="00586C9F" w:rsidRDefault="00B976C0" w:rsidP="00CF2D0A">
            <w:pPr>
              <w:widowControl w:val="0"/>
              <w:pBdr>
                <w:top w:val="nil"/>
                <w:left w:val="nil"/>
                <w:bottom w:val="nil"/>
                <w:right w:val="nil"/>
                <w:between w:val="nil"/>
              </w:pBdr>
              <w:rPr>
                <w:b/>
                <w:bCs/>
              </w:rPr>
            </w:pPr>
            <w:r w:rsidRPr="00B976C0">
              <w:rPr>
                <w:rFonts w:ascii="Times New Roman" w:hAnsi="Times New Roman" w:cs="Times New Roman"/>
                <w:b/>
              </w:rPr>
              <w:t>Yes</w:t>
            </w:r>
          </w:p>
        </w:tc>
      </w:tr>
      <w:tr w:rsidR="00802479" w:rsidRPr="00586C9F" w14:paraId="1529D322" w14:textId="77777777" w:rsidTr="0004246F">
        <w:trPr>
          <w:trHeight w:val="2562"/>
        </w:trPr>
        <w:tc>
          <w:tcPr>
            <w:tcW w:w="1340" w:type="dxa"/>
            <w:shd w:val="clear" w:color="auto" w:fill="auto"/>
            <w:tcMar>
              <w:top w:w="100" w:type="dxa"/>
              <w:left w:w="100" w:type="dxa"/>
              <w:bottom w:w="100" w:type="dxa"/>
              <w:right w:w="100" w:type="dxa"/>
            </w:tcMar>
          </w:tcPr>
          <w:p w14:paraId="33ED1290" w14:textId="4B135869" w:rsidR="00802479" w:rsidRPr="00586C9F" w:rsidRDefault="00802479" w:rsidP="00802479">
            <w:r w:rsidRPr="00802479">
              <w:t>2.d.1</w:t>
            </w:r>
          </w:p>
        </w:tc>
        <w:tc>
          <w:tcPr>
            <w:tcW w:w="7107" w:type="dxa"/>
            <w:shd w:val="clear" w:color="auto" w:fill="auto"/>
          </w:tcPr>
          <w:p w14:paraId="1529D31F" w14:textId="4CB43A29" w:rsidR="00802479" w:rsidRPr="00586C9F" w:rsidRDefault="00802479" w:rsidP="00802479">
            <w:r w:rsidRPr="00586C9F">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712" w:type="dxa"/>
          </w:tcPr>
          <w:sdt>
            <w:sdtPr>
              <w:rPr>
                <w:b/>
              </w:rPr>
              <w:id w:val="-1133243102"/>
              <w:lock w:val="sdtLocked"/>
              <w:placeholder>
                <w:docPart w:val="DB070F443DD74E7886C80148163A88FA"/>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20" w14:textId="25B9A6A4" w:rsidR="00802479" w:rsidRPr="00586C9F" w:rsidRDefault="00802479" w:rsidP="00802479">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21" w14:textId="1F3BBB50" w:rsidR="00802479" w:rsidRPr="00586C9F" w:rsidRDefault="00B976C0" w:rsidP="00802479">
            <w:pPr>
              <w:widowControl w:val="0"/>
              <w:pBdr>
                <w:top w:val="nil"/>
                <w:left w:val="nil"/>
                <w:bottom w:val="nil"/>
                <w:right w:val="nil"/>
                <w:between w:val="nil"/>
              </w:pBdr>
              <w:rPr>
                <w:b/>
              </w:rPr>
            </w:pPr>
            <w:r w:rsidRPr="00B976C0">
              <w:rPr>
                <w:rFonts w:ascii="Times New Roman" w:hAnsi="Times New Roman" w:cs="Times New Roman"/>
                <w:b/>
              </w:rPr>
              <w:t>Yes</w:t>
            </w:r>
          </w:p>
        </w:tc>
      </w:tr>
      <w:tr w:rsidR="00802479" w:rsidRPr="00586C9F" w14:paraId="1529D327" w14:textId="77777777" w:rsidTr="0004246F">
        <w:tc>
          <w:tcPr>
            <w:tcW w:w="1340" w:type="dxa"/>
            <w:shd w:val="clear" w:color="auto" w:fill="auto"/>
            <w:tcMar>
              <w:top w:w="100" w:type="dxa"/>
              <w:left w:w="100" w:type="dxa"/>
              <w:bottom w:w="100" w:type="dxa"/>
              <w:right w:w="100" w:type="dxa"/>
            </w:tcMar>
          </w:tcPr>
          <w:p w14:paraId="1529D323" w14:textId="17B5D6C2" w:rsidR="00802479" w:rsidRPr="00586C9F" w:rsidRDefault="00802479" w:rsidP="00802479">
            <w:pPr>
              <w:widowControl w:val="0"/>
              <w:pBdr>
                <w:top w:val="nil"/>
                <w:left w:val="nil"/>
                <w:bottom w:val="nil"/>
                <w:right w:val="nil"/>
                <w:between w:val="nil"/>
              </w:pBdr>
            </w:pPr>
            <w:r w:rsidRPr="00586C9F">
              <w:t>2.d.2</w:t>
            </w:r>
          </w:p>
        </w:tc>
        <w:tc>
          <w:tcPr>
            <w:tcW w:w="7107" w:type="dxa"/>
            <w:shd w:val="clear" w:color="auto" w:fill="auto"/>
            <w:tcMar>
              <w:top w:w="100" w:type="dxa"/>
              <w:left w:w="100" w:type="dxa"/>
              <w:bottom w:w="100" w:type="dxa"/>
              <w:right w:w="100" w:type="dxa"/>
            </w:tcMar>
          </w:tcPr>
          <w:p w14:paraId="1529D324" w14:textId="0EAAA314" w:rsidR="00802479" w:rsidRPr="00586C9F" w:rsidRDefault="00802479" w:rsidP="00802479">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w:t>
            </w:r>
            <w:commentRangeStart w:id="11"/>
            <w:commentRangeStart w:id="12"/>
            <w:r w:rsidRPr="00586C9F">
              <w:t>people</w:t>
            </w:r>
            <w:commentRangeEnd w:id="11"/>
            <w:r w:rsidR="0015373E">
              <w:rPr>
                <w:rStyle w:val="CommentReference"/>
              </w:rPr>
              <w:commentReference w:id="11"/>
            </w:r>
            <w:commentRangeEnd w:id="12"/>
            <w:r w:rsidR="0004246F">
              <w:rPr>
                <w:rStyle w:val="CommentReference"/>
              </w:rPr>
              <w:commentReference w:id="12"/>
            </w:r>
            <w:r w:rsidRPr="00586C9F">
              <w:t xml:space="preserve"> receiving services and families. The sliding fee discount schedule is communicated in languages/formats appropriate for individuals seeking services who have LEP, literacy barriers, or disabilities. </w:t>
            </w:r>
          </w:p>
        </w:tc>
        <w:tc>
          <w:tcPr>
            <w:tcW w:w="1712" w:type="dxa"/>
          </w:tcPr>
          <w:sdt>
            <w:sdtPr>
              <w:rPr>
                <w:b/>
              </w:rPr>
              <w:id w:val="-1626158521"/>
              <w:lock w:val="sdtLocked"/>
              <w:placeholder>
                <w:docPart w:val="5C6845926E1742D1A7C1BFC20E0A0F1E"/>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25" w14:textId="02271666" w:rsidR="00802479" w:rsidRPr="00586C9F" w:rsidRDefault="00802479" w:rsidP="00802479">
                <w:pPr>
                  <w:widowControl w:val="0"/>
                  <w:pBdr>
                    <w:top w:val="nil"/>
                    <w:left w:val="nil"/>
                    <w:bottom w:val="nil"/>
                    <w:right w:val="nil"/>
                    <w:between w:val="nil"/>
                  </w:pBdr>
                  <w:rPr>
                    <w:b/>
                  </w:rPr>
                </w:pPr>
                <w:r>
                  <w:rPr>
                    <w:b/>
                  </w:rPr>
                  <w:t>No</w:t>
                </w:r>
              </w:p>
            </w:sdtContent>
          </w:sdt>
        </w:tc>
        <w:tc>
          <w:tcPr>
            <w:tcW w:w="2881" w:type="dxa"/>
            <w:shd w:val="clear" w:color="auto" w:fill="auto"/>
            <w:tcMar>
              <w:top w:w="100" w:type="dxa"/>
              <w:left w:w="100" w:type="dxa"/>
              <w:bottom w:w="100" w:type="dxa"/>
              <w:right w:w="100" w:type="dxa"/>
            </w:tcMar>
          </w:tcPr>
          <w:p w14:paraId="1529D326" w14:textId="1D016A81" w:rsidR="00802479" w:rsidRPr="00CA0428" w:rsidRDefault="007F4B92" w:rsidP="00802479">
            <w:pPr>
              <w:widowControl w:val="0"/>
              <w:pBdr>
                <w:top w:val="nil"/>
                <w:left w:val="nil"/>
                <w:bottom w:val="nil"/>
                <w:right w:val="nil"/>
                <w:between w:val="nil"/>
              </w:pBdr>
              <w:rPr>
                <w:rFonts w:ascii="Times New Roman" w:hAnsi="Times New Roman" w:cs="Times New Roman"/>
                <w:bCs/>
              </w:rPr>
            </w:pPr>
            <w:r w:rsidRPr="00B976C0">
              <w:rPr>
                <w:rFonts w:ascii="Times New Roman" w:hAnsi="Times New Roman" w:cs="Times New Roman"/>
                <w:b/>
              </w:rPr>
              <w:t>Yes</w:t>
            </w:r>
          </w:p>
        </w:tc>
      </w:tr>
      <w:tr w:rsidR="00802479" w:rsidRPr="00586C9F" w14:paraId="1529D32C" w14:textId="77777777" w:rsidTr="0004246F">
        <w:tc>
          <w:tcPr>
            <w:tcW w:w="1340" w:type="dxa"/>
            <w:shd w:val="clear" w:color="auto" w:fill="auto"/>
            <w:tcMar>
              <w:top w:w="100" w:type="dxa"/>
              <w:left w:w="100" w:type="dxa"/>
              <w:bottom w:w="100" w:type="dxa"/>
              <w:right w:w="100" w:type="dxa"/>
            </w:tcMar>
          </w:tcPr>
          <w:p w14:paraId="1529D328" w14:textId="59B674E4" w:rsidR="00802479" w:rsidRPr="00586C9F" w:rsidRDefault="0004246F" w:rsidP="00802479">
            <w:pPr>
              <w:widowControl w:val="0"/>
              <w:pBdr>
                <w:top w:val="nil"/>
                <w:left w:val="nil"/>
                <w:bottom w:val="nil"/>
                <w:right w:val="nil"/>
                <w:between w:val="nil"/>
              </w:pBdr>
            </w:pPr>
            <w:r w:rsidRPr="00586C9F">
              <w:t>2.d.</w:t>
            </w:r>
            <w:r>
              <w:t>3</w:t>
            </w:r>
          </w:p>
        </w:tc>
        <w:tc>
          <w:tcPr>
            <w:tcW w:w="7107" w:type="dxa"/>
            <w:shd w:val="clear" w:color="auto" w:fill="auto"/>
            <w:tcMar>
              <w:top w:w="100" w:type="dxa"/>
              <w:left w:w="100" w:type="dxa"/>
              <w:bottom w:w="100" w:type="dxa"/>
              <w:right w:w="100" w:type="dxa"/>
            </w:tcMar>
          </w:tcPr>
          <w:p w14:paraId="1529D329" w14:textId="77777777" w:rsidR="00802479" w:rsidRPr="00586C9F" w:rsidRDefault="00802479" w:rsidP="00802479">
            <w:r w:rsidRPr="00586C9F">
              <w:t xml:space="preserve">The fee schedules, to the extent relevant, conform to state statutory or administrative requirements or to federal statutory or administrative requirements that may be applicable to existing clinics; absent applicable state or federal requirements, the schedule is based on locally prevailing rates or charges and includes reasonable costs of operation. </w:t>
            </w:r>
          </w:p>
        </w:tc>
        <w:tc>
          <w:tcPr>
            <w:tcW w:w="1712" w:type="dxa"/>
          </w:tcPr>
          <w:sdt>
            <w:sdtPr>
              <w:rPr>
                <w:b/>
              </w:rPr>
              <w:id w:val="425470662"/>
              <w:lock w:val="sdtLocked"/>
              <w:placeholder>
                <w:docPart w:val="23FD42A15EFB450C8F045A2ED9D434C5"/>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2A" w14:textId="714C06D0" w:rsidR="00802479" w:rsidRPr="00586C9F" w:rsidRDefault="00802479" w:rsidP="00802479">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2B" w14:textId="6310F4F3" w:rsidR="00802479" w:rsidRPr="00586C9F" w:rsidRDefault="00B976C0" w:rsidP="00802479">
            <w:pPr>
              <w:widowControl w:val="0"/>
              <w:pBdr>
                <w:top w:val="nil"/>
                <w:left w:val="nil"/>
                <w:bottom w:val="nil"/>
                <w:right w:val="nil"/>
                <w:between w:val="nil"/>
              </w:pBdr>
              <w:rPr>
                <w:b/>
              </w:rPr>
            </w:pPr>
            <w:r w:rsidRPr="00B976C0">
              <w:rPr>
                <w:rFonts w:ascii="Times New Roman" w:hAnsi="Times New Roman" w:cs="Times New Roman"/>
                <w:b/>
              </w:rPr>
              <w:t>Yes</w:t>
            </w:r>
          </w:p>
        </w:tc>
      </w:tr>
      <w:tr w:rsidR="00802479" w:rsidRPr="00586C9F" w14:paraId="1529D331" w14:textId="77777777" w:rsidTr="0004246F">
        <w:tc>
          <w:tcPr>
            <w:tcW w:w="1340" w:type="dxa"/>
            <w:shd w:val="clear" w:color="auto" w:fill="auto"/>
            <w:tcMar>
              <w:top w:w="100" w:type="dxa"/>
              <w:left w:w="100" w:type="dxa"/>
              <w:bottom w:w="100" w:type="dxa"/>
              <w:right w:w="100" w:type="dxa"/>
            </w:tcMar>
          </w:tcPr>
          <w:p w14:paraId="1529D32D" w14:textId="77777777" w:rsidR="00802479" w:rsidRPr="00586C9F" w:rsidRDefault="00802479" w:rsidP="00802479">
            <w:pPr>
              <w:widowControl w:val="0"/>
              <w:pBdr>
                <w:top w:val="nil"/>
                <w:left w:val="nil"/>
                <w:bottom w:val="nil"/>
                <w:right w:val="nil"/>
                <w:between w:val="nil"/>
              </w:pBdr>
            </w:pPr>
            <w:r w:rsidRPr="00586C9F">
              <w:t>2.d.4</w:t>
            </w:r>
          </w:p>
        </w:tc>
        <w:tc>
          <w:tcPr>
            <w:tcW w:w="7107" w:type="dxa"/>
            <w:shd w:val="clear" w:color="auto" w:fill="auto"/>
            <w:tcMar>
              <w:top w:w="100" w:type="dxa"/>
              <w:left w:w="100" w:type="dxa"/>
              <w:bottom w:w="100" w:type="dxa"/>
              <w:right w:w="100" w:type="dxa"/>
            </w:tcMar>
          </w:tcPr>
          <w:p w14:paraId="1529D32E" w14:textId="77777777" w:rsidR="00802479" w:rsidRPr="00586C9F" w:rsidRDefault="00802479" w:rsidP="00802479">
            <w:r w:rsidRPr="00586C9F">
              <w:t xml:space="preserve">The CCBHC has written policies and procedures describing eligibility for and implementation of the sliding fee discount schedule. Those policies are applied equally to all individuals seeking services. </w:t>
            </w:r>
          </w:p>
        </w:tc>
        <w:tc>
          <w:tcPr>
            <w:tcW w:w="1712" w:type="dxa"/>
          </w:tcPr>
          <w:sdt>
            <w:sdtPr>
              <w:rPr>
                <w:b/>
              </w:rPr>
              <w:id w:val="534160621"/>
              <w:lock w:val="sdtLocked"/>
              <w:placeholder>
                <w:docPart w:val="23FD42A15EFB450C8F045A2ED9D434C5"/>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2F" w14:textId="1A92E1C1" w:rsidR="00802479" w:rsidRPr="00586C9F" w:rsidRDefault="00802479" w:rsidP="00802479">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30" w14:textId="4A8FA7EE" w:rsidR="00802479" w:rsidRPr="00586C9F" w:rsidRDefault="00B976C0" w:rsidP="00802479">
            <w:pPr>
              <w:widowControl w:val="0"/>
              <w:pBdr>
                <w:top w:val="nil"/>
                <w:left w:val="nil"/>
                <w:bottom w:val="nil"/>
                <w:right w:val="nil"/>
                <w:between w:val="nil"/>
              </w:pBdr>
              <w:rPr>
                <w:b/>
              </w:rPr>
            </w:pPr>
            <w:r w:rsidRPr="00B976C0">
              <w:rPr>
                <w:rFonts w:ascii="Times New Roman" w:hAnsi="Times New Roman" w:cs="Times New Roman"/>
                <w:b/>
              </w:rPr>
              <w:t>Yes</w:t>
            </w:r>
          </w:p>
        </w:tc>
      </w:tr>
      <w:tr w:rsidR="00802479" w:rsidRPr="00586C9F" w14:paraId="1529D336" w14:textId="77777777" w:rsidTr="0004246F">
        <w:tc>
          <w:tcPr>
            <w:tcW w:w="1340" w:type="dxa"/>
            <w:shd w:val="clear" w:color="auto" w:fill="auto"/>
            <w:tcMar>
              <w:top w:w="100" w:type="dxa"/>
              <w:left w:w="100" w:type="dxa"/>
              <w:bottom w:w="100" w:type="dxa"/>
              <w:right w:w="100" w:type="dxa"/>
            </w:tcMar>
          </w:tcPr>
          <w:p w14:paraId="1529D332" w14:textId="77777777" w:rsidR="00802479" w:rsidRPr="00586C9F" w:rsidRDefault="00802479" w:rsidP="00802479">
            <w:pPr>
              <w:widowControl w:val="0"/>
              <w:pBdr>
                <w:top w:val="nil"/>
                <w:left w:val="nil"/>
                <w:bottom w:val="nil"/>
                <w:right w:val="nil"/>
                <w:between w:val="nil"/>
              </w:pBdr>
            </w:pPr>
            <w:r w:rsidRPr="00586C9F">
              <w:t>2.e.1</w:t>
            </w:r>
          </w:p>
        </w:tc>
        <w:tc>
          <w:tcPr>
            <w:tcW w:w="7107" w:type="dxa"/>
            <w:shd w:val="clear" w:color="auto" w:fill="auto"/>
            <w:tcMar>
              <w:top w:w="100" w:type="dxa"/>
              <w:left w:w="100" w:type="dxa"/>
              <w:bottom w:w="100" w:type="dxa"/>
              <w:right w:w="100" w:type="dxa"/>
            </w:tcMar>
          </w:tcPr>
          <w:p w14:paraId="1529D333" w14:textId="77777777" w:rsidR="00802479" w:rsidRPr="00586C9F" w:rsidRDefault="00802479" w:rsidP="00802479">
            <w:r w:rsidRPr="00586C9F">
              <w:t xml:space="preserve">The CCBHC ensures no individual is denied behavioral health care services, including but not limited to crisis management services, because of place of residence, homelessness, or lack of a permanent address. </w:t>
            </w:r>
          </w:p>
        </w:tc>
        <w:tc>
          <w:tcPr>
            <w:tcW w:w="1712" w:type="dxa"/>
          </w:tcPr>
          <w:sdt>
            <w:sdtPr>
              <w:rPr>
                <w:b/>
              </w:rPr>
              <w:id w:val="1749771979"/>
              <w:lock w:val="sdtLocked"/>
              <w:placeholder>
                <w:docPart w:val="23FD42A15EFB450C8F045A2ED9D434C5"/>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34" w14:textId="2C1B7361" w:rsidR="00802479" w:rsidRPr="00586C9F" w:rsidRDefault="00802479" w:rsidP="00802479">
                <w:pPr>
                  <w:widowControl w:val="0"/>
                  <w:pBdr>
                    <w:top w:val="nil"/>
                    <w:left w:val="nil"/>
                    <w:bottom w:val="nil"/>
                    <w:right w:val="nil"/>
                    <w:between w:val="nil"/>
                  </w:pBdr>
                  <w:rPr>
                    <w:b/>
                  </w:rPr>
                </w:pPr>
                <w:r>
                  <w:rPr>
                    <w:b/>
                  </w:rPr>
                  <w:t>Yes</w:t>
                </w:r>
              </w:p>
            </w:sdtContent>
          </w:sdt>
        </w:tc>
        <w:tc>
          <w:tcPr>
            <w:tcW w:w="2881" w:type="dxa"/>
            <w:shd w:val="clear" w:color="auto" w:fill="auto"/>
            <w:tcMar>
              <w:top w:w="100" w:type="dxa"/>
              <w:left w:w="100" w:type="dxa"/>
              <w:bottom w:w="100" w:type="dxa"/>
              <w:right w:w="100" w:type="dxa"/>
            </w:tcMar>
          </w:tcPr>
          <w:p w14:paraId="1529D335" w14:textId="54CDD914" w:rsidR="00802479" w:rsidRPr="00586C9F" w:rsidRDefault="00B976C0" w:rsidP="00802479">
            <w:pPr>
              <w:widowControl w:val="0"/>
              <w:pBdr>
                <w:top w:val="nil"/>
                <w:left w:val="nil"/>
                <w:bottom w:val="nil"/>
                <w:right w:val="nil"/>
                <w:between w:val="nil"/>
              </w:pBdr>
              <w:rPr>
                <w:b/>
              </w:rPr>
            </w:pPr>
            <w:r w:rsidRPr="00B976C0">
              <w:rPr>
                <w:rFonts w:ascii="Times New Roman" w:hAnsi="Times New Roman" w:cs="Times New Roman"/>
                <w:b/>
              </w:rPr>
              <w:t>Yes</w:t>
            </w:r>
          </w:p>
        </w:tc>
      </w:tr>
      <w:tr w:rsidR="00802479" w14:paraId="1246E2A1" w14:textId="77777777" w:rsidTr="0004246F">
        <w:trPr>
          <w:trHeight w:val="300"/>
        </w:trPr>
        <w:tc>
          <w:tcPr>
            <w:tcW w:w="1340" w:type="dxa"/>
            <w:shd w:val="clear" w:color="auto" w:fill="auto"/>
            <w:tcMar>
              <w:top w:w="100" w:type="dxa"/>
              <w:left w:w="100" w:type="dxa"/>
              <w:bottom w:w="100" w:type="dxa"/>
              <w:right w:w="100" w:type="dxa"/>
            </w:tcMar>
          </w:tcPr>
          <w:p w14:paraId="4570B39D" w14:textId="1CAAFC76" w:rsidR="00802479" w:rsidRDefault="00802479" w:rsidP="00802479">
            <w:r w:rsidRPr="00586C9F">
              <w:t>2.e.2</w:t>
            </w:r>
          </w:p>
        </w:tc>
        <w:tc>
          <w:tcPr>
            <w:tcW w:w="7107" w:type="dxa"/>
            <w:shd w:val="clear" w:color="auto" w:fill="auto"/>
            <w:tcMar>
              <w:top w:w="100" w:type="dxa"/>
              <w:left w:w="100" w:type="dxa"/>
              <w:bottom w:w="100" w:type="dxa"/>
              <w:right w:w="100" w:type="dxa"/>
            </w:tcMar>
          </w:tcPr>
          <w:p w14:paraId="4E9916F8" w14:textId="433EDF7A" w:rsidR="00802479" w:rsidRDefault="00802479" w:rsidP="00802479">
            <w:r w:rsidRPr="00586C9F">
              <w:t xml:space="preserve">The CCBHC has protocols addressing the needs of individuals </w:t>
            </w:r>
            <w:r w:rsidRPr="00DA043D">
              <w:t>who do not live close to the CCBHC</w:t>
            </w:r>
            <w:r w:rsidRPr="00586C9F">
              <w:t xml:space="preserve"> or within the CCBHC service area. The CCBHC is responsible for providing, at a minimum, crisis response, evaluation, and stabilization </w:t>
            </w:r>
            <w:r w:rsidRPr="00DA043D">
              <w:t>services in the CCBHC service area regardless of place of residence</w:t>
            </w:r>
            <w:r w:rsidRPr="00586C9F">
              <w:t>. The required protocols should address management of the individual’s on-going treatment needs beyond that</w:t>
            </w:r>
            <w:r w:rsidRPr="00DA043D">
              <w:t>. Protocols may provide for agreements with clinics in other localities, allowing the CCBHC to refer and track individuals seeking non- crisis services to the CCBHC or other clinics serving the individual’s area of residence.</w:t>
            </w:r>
            <w:r w:rsidRPr="00586C9F">
              <w:t xml:space="preserve"> </w:t>
            </w:r>
            <w:r w:rsidRPr="00DA043D">
              <w:t>For individuals and families who live within the CCBHC’s service area but live a long distance from CCBHC clinic(s),</w:t>
            </w:r>
            <w:r w:rsidRPr="00586C9F">
              <w:t xml:space="preserve"> the CCBHC should consider use of technologies for telehealth/</w:t>
            </w:r>
            <w:r w:rsidRPr="00DA043D">
              <w:t>telemedicine, video conferencing, remote patient monitoring, asynchronous interventions, and other technologies in alignment with the preferences of the person receiving services, and to the extent practical</w:t>
            </w:r>
            <w:r w:rsidRPr="00586C9F">
              <w:t xml:space="preserve">. </w:t>
            </w:r>
            <w:r w:rsidRPr="00DA043D">
              <w:t>These criteria do not require the CCBHC to provide continuous services including telehealth to individuals who live outside of the CCBHC service area. CCBHCS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w:t>
            </w:r>
            <w:r w:rsidRPr="00586C9F">
              <w:t>s, the CCBHC must share necessary medical records with the new provider if a person receiving services changes providers and consents to sharing information.</w:t>
            </w:r>
          </w:p>
          <w:p w14:paraId="6D65D71A" w14:textId="77777777" w:rsidR="00802479" w:rsidRPr="00586C9F" w:rsidRDefault="00802479" w:rsidP="00802479"/>
          <w:p w14:paraId="19A93217" w14:textId="77777777" w:rsidR="00802479" w:rsidRPr="008C5672" w:rsidRDefault="00802479" w:rsidP="00802479">
            <w:pPr>
              <w:rPr>
                <w:b/>
                <w:bCs/>
              </w:rPr>
            </w:pPr>
            <w:r w:rsidRPr="00586C9F">
              <w:t xml:space="preserve">All listed and related technologies must adhere to the same in-person </w:t>
            </w:r>
            <w:r w:rsidRPr="00802479">
              <w:t>confidentiality guidelines that are outlined in Criteria 3.a.2.</w:t>
            </w:r>
          </w:p>
          <w:p w14:paraId="65689FF4" w14:textId="77777777" w:rsidR="00802479" w:rsidRDefault="00802479" w:rsidP="00802479"/>
          <w:p w14:paraId="550AD7A8" w14:textId="77777777" w:rsidR="00802479" w:rsidRDefault="00802479" w:rsidP="00802479"/>
          <w:p w14:paraId="4E8D1DC0" w14:textId="77777777" w:rsidR="00802479" w:rsidRDefault="00802479" w:rsidP="00802479"/>
          <w:p w14:paraId="0FA7797C" w14:textId="77777777" w:rsidR="00802479" w:rsidRDefault="00802479" w:rsidP="00802479"/>
        </w:tc>
        <w:tc>
          <w:tcPr>
            <w:tcW w:w="1712" w:type="dxa"/>
          </w:tcPr>
          <w:p w14:paraId="26EC4FA8" w14:textId="58796E48" w:rsidR="00802479" w:rsidRDefault="00B976C0" w:rsidP="00802479">
            <w:pPr>
              <w:rPr>
                <w:b/>
                <w:bCs/>
              </w:rPr>
            </w:pPr>
            <w:r w:rsidRPr="00B976C0">
              <w:rPr>
                <w:rFonts w:ascii="Times New Roman" w:hAnsi="Times New Roman" w:cs="Times New Roman"/>
                <w:b/>
              </w:rPr>
              <w:t>Yes</w:t>
            </w:r>
          </w:p>
        </w:tc>
        <w:tc>
          <w:tcPr>
            <w:tcW w:w="2881" w:type="dxa"/>
            <w:shd w:val="clear" w:color="auto" w:fill="auto"/>
            <w:tcMar>
              <w:top w:w="100" w:type="dxa"/>
              <w:left w:w="100" w:type="dxa"/>
              <w:bottom w:w="100" w:type="dxa"/>
              <w:right w:w="100" w:type="dxa"/>
            </w:tcMar>
          </w:tcPr>
          <w:p w14:paraId="52B8B00E" w14:textId="3007E6C1" w:rsidR="00802479" w:rsidRDefault="00B976C0" w:rsidP="00802479">
            <w:pPr>
              <w:rPr>
                <w:b/>
                <w:bCs/>
              </w:rPr>
            </w:pPr>
            <w:r w:rsidRPr="00B976C0">
              <w:rPr>
                <w:rFonts w:ascii="Times New Roman" w:hAnsi="Times New Roman" w:cs="Times New Roman"/>
                <w:b/>
              </w:rPr>
              <w:t>Yes</w:t>
            </w:r>
          </w:p>
        </w:tc>
      </w:tr>
    </w:tbl>
    <w:p w14:paraId="1529D33C" w14:textId="77777777" w:rsidR="00077324" w:rsidRPr="00586C9F" w:rsidRDefault="00077324">
      <w:pPr>
        <w:rPr>
          <w:b/>
        </w:rPr>
      </w:pPr>
    </w:p>
    <w:p w14:paraId="1529D33D" w14:textId="77777777" w:rsidR="00077324" w:rsidRPr="00B60F62" w:rsidRDefault="00FB5034">
      <w:pPr>
        <w:rPr>
          <w:b/>
        </w:rPr>
      </w:pPr>
      <w:r w:rsidRPr="00B60F62">
        <w:rPr>
          <w:b/>
        </w:rPr>
        <w:t>Program Requirement 2: Availability and Accessibility of Services Narrative</w:t>
      </w:r>
    </w:p>
    <w:p w14:paraId="1529D33E" w14:textId="77777777" w:rsidR="00077324" w:rsidRPr="00B60F62" w:rsidRDefault="00077324"/>
    <w:p w14:paraId="1529D33F" w14:textId="77777777" w:rsidR="00077324" w:rsidRPr="00B60F62" w:rsidRDefault="00FB5034">
      <w:r w:rsidRPr="00B60F62">
        <w:t>Please provide a narrative explaining your current ability to meet the Certification Criteria in Program Requirement 2. For each criterion, please address:</w:t>
      </w:r>
    </w:p>
    <w:p w14:paraId="1529D340" w14:textId="77777777" w:rsidR="00077324" w:rsidRPr="00B60F62" w:rsidRDefault="00FB5034">
      <w:pPr>
        <w:numPr>
          <w:ilvl w:val="0"/>
          <w:numId w:val="17"/>
        </w:numPr>
      </w:pPr>
      <w:r w:rsidRPr="00B60F62">
        <w:t xml:space="preserve">If you currently meet the criterion, how are you doing so? </w:t>
      </w:r>
    </w:p>
    <w:p w14:paraId="1529D341" w14:textId="77777777" w:rsidR="00077324" w:rsidRPr="00B60F62" w:rsidRDefault="00FB5034">
      <w:pPr>
        <w:numPr>
          <w:ilvl w:val="0"/>
          <w:numId w:val="17"/>
        </w:numPr>
      </w:pPr>
      <w:r w:rsidRPr="00B60F62">
        <w:t>If you are not currently able to meet the criterion, what would you need to do to meet the criterion by the anticipated Demonstration Program start date (7/1/24)? What type of support would you need?</w:t>
      </w:r>
    </w:p>
    <w:p w14:paraId="1529D342" w14:textId="77777777" w:rsidR="00077324" w:rsidRPr="00B60F62" w:rsidRDefault="00FB5034">
      <w:pPr>
        <w:numPr>
          <w:ilvl w:val="0"/>
          <w:numId w:val="17"/>
        </w:numPr>
      </w:pPr>
      <w:r w:rsidRPr="00B60F62">
        <w:t>If you are exceeding the criterion requirements, what are you doing?</w:t>
      </w:r>
    </w:p>
    <w:p w14:paraId="1B66ED59" w14:textId="77777777" w:rsidR="006F7342" w:rsidRPr="00586C9F" w:rsidRDefault="006F7342" w:rsidP="006F7342">
      <w:pPr>
        <w:widowControl w:val="0"/>
        <w:rPr>
          <w:b/>
        </w:rPr>
      </w:pPr>
    </w:p>
    <w:tbl>
      <w:tblPr>
        <w:tblStyle w:val="9"/>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6F7342" w:rsidRPr="00586C9F" w14:paraId="46C3AB76" w14:textId="77777777" w:rsidTr="005A6F56">
        <w:trPr>
          <w:trHeight w:val="2690"/>
        </w:trPr>
        <w:tc>
          <w:tcPr>
            <w:tcW w:w="12990" w:type="dxa"/>
            <w:shd w:val="clear" w:color="auto" w:fill="FFFF99"/>
          </w:tcPr>
          <w:p w14:paraId="2C25D962" w14:textId="77777777" w:rsidR="00D11D27" w:rsidRPr="00D11488" w:rsidRDefault="00D11D27" w:rsidP="00D11D27">
            <w:pPr>
              <w:widowControl w:val="0"/>
              <w:rPr>
                <w:rFonts w:ascii="Arial" w:hAnsi="Arial" w:cs="Arial"/>
                <w:b/>
                <w:bCs/>
                <w:sz w:val="22"/>
                <w:szCs w:val="22"/>
              </w:rPr>
            </w:pPr>
            <w:r w:rsidRPr="00D11488">
              <w:rPr>
                <w:rFonts w:ascii="Arial" w:hAnsi="Arial" w:cs="Arial"/>
                <w:b/>
                <w:bCs/>
                <w:sz w:val="22"/>
                <w:szCs w:val="22"/>
              </w:rPr>
              <w:t>2.a.1</w:t>
            </w:r>
          </w:p>
          <w:p w14:paraId="431159F2" w14:textId="77777777" w:rsidR="00D11D27" w:rsidRPr="00FF44D0" w:rsidRDefault="00D11D27" w:rsidP="006E081A">
            <w:pPr>
              <w:widowControl w:val="0"/>
              <w:ind w:left="244"/>
              <w:rPr>
                <w:rFonts w:ascii="Arial" w:hAnsi="Arial" w:cs="Arial"/>
                <w:b/>
                <w:sz w:val="22"/>
                <w:szCs w:val="22"/>
              </w:rPr>
            </w:pPr>
            <w:r w:rsidRPr="00FF44D0">
              <w:rPr>
                <w:rFonts w:ascii="Arial" w:hAnsi="Arial" w:cs="Arial"/>
                <w:b/>
                <w:sz w:val="22"/>
                <w:szCs w:val="22"/>
              </w:rPr>
              <w:t xml:space="preserve">If you currently meet the criterion, how are you doing so? </w:t>
            </w:r>
          </w:p>
          <w:p w14:paraId="0BB46E7C" w14:textId="184253AD" w:rsidR="00D11D27" w:rsidRPr="00FF44D0" w:rsidRDefault="00D11D27" w:rsidP="00323C39">
            <w:pPr>
              <w:widowControl w:val="0"/>
              <w:numPr>
                <w:ilvl w:val="0"/>
                <w:numId w:val="59"/>
              </w:numPr>
              <w:rPr>
                <w:rFonts w:ascii="Arial" w:hAnsi="Arial" w:cs="Arial"/>
                <w:sz w:val="22"/>
                <w:szCs w:val="22"/>
              </w:rPr>
            </w:pPr>
            <w:r w:rsidRPr="00FF44D0">
              <w:rPr>
                <w:rFonts w:ascii="Arial" w:hAnsi="Arial" w:cs="Arial"/>
                <w:sz w:val="22"/>
                <w:szCs w:val="22"/>
              </w:rPr>
              <w:t xml:space="preserve">Provides an environment and culture of safety for individuals receiving services and staff.  </w:t>
            </w:r>
            <w:r w:rsidR="00DD1BBC">
              <w:rPr>
                <w:rFonts w:ascii="Arial" w:hAnsi="Arial" w:cs="Arial"/>
                <w:sz w:val="22"/>
                <w:szCs w:val="22"/>
              </w:rPr>
              <w:t>This includes the creation of home like environments without harsh lighting, use of natural light, and natural colors. The Trauma Informed Care Committee is charged with frequently assessing environments of care to assure trauma informed environments are created for all.</w:t>
            </w:r>
          </w:p>
          <w:p w14:paraId="23FF4F29" w14:textId="77777777" w:rsidR="00D11D27" w:rsidRPr="00FF44D0" w:rsidRDefault="00D11D27" w:rsidP="00323C39">
            <w:pPr>
              <w:widowControl w:val="0"/>
              <w:numPr>
                <w:ilvl w:val="0"/>
                <w:numId w:val="59"/>
              </w:numPr>
              <w:rPr>
                <w:rFonts w:ascii="Arial" w:hAnsi="Arial" w:cs="Arial"/>
                <w:sz w:val="22"/>
                <w:szCs w:val="22"/>
              </w:rPr>
            </w:pPr>
            <w:r w:rsidRPr="00FF44D0">
              <w:rPr>
                <w:rFonts w:ascii="Arial" w:hAnsi="Arial" w:cs="Arial"/>
                <w:sz w:val="22"/>
                <w:szCs w:val="22"/>
              </w:rPr>
              <w:t xml:space="preserve">Interpretation services signage posted at all locations, </w:t>
            </w:r>
          </w:p>
          <w:p w14:paraId="148C8FA5" w14:textId="77777777" w:rsidR="00D11D27" w:rsidRPr="00FF44D0" w:rsidRDefault="00D11D27" w:rsidP="00323C39">
            <w:pPr>
              <w:widowControl w:val="0"/>
              <w:numPr>
                <w:ilvl w:val="0"/>
                <w:numId w:val="59"/>
              </w:numPr>
              <w:rPr>
                <w:rFonts w:ascii="Arial" w:hAnsi="Arial" w:cs="Arial"/>
                <w:sz w:val="22"/>
                <w:szCs w:val="22"/>
              </w:rPr>
            </w:pPr>
            <w:r w:rsidRPr="00FF44D0">
              <w:rPr>
                <w:rFonts w:ascii="Arial" w:hAnsi="Arial" w:cs="Arial"/>
                <w:sz w:val="22"/>
                <w:szCs w:val="22"/>
              </w:rPr>
              <w:t xml:space="preserve">Pronoun pins are worn to normalize pronoun usage. </w:t>
            </w:r>
          </w:p>
          <w:p w14:paraId="6F6F65CF" w14:textId="54AFFB9A" w:rsidR="00D11D27" w:rsidRPr="00FF44D0" w:rsidRDefault="00D11D27" w:rsidP="00323C39">
            <w:pPr>
              <w:widowControl w:val="0"/>
              <w:numPr>
                <w:ilvl w:val="0"/>
                <w:numId w:val="59"/>
              </w:numPr>
              <w:rPr>
                <w:rFonts w:ascii="Arial" w:hAnsi="Arial" w:cs="Arial"/>
                <w:sz w:val="22"/>
                <w:szCs w:val="22"/>
              </w:rPr>
            </w:pPr>
            <w:r w:rsidRPr="00FF44D0">
              <w:rPr>
                <w:rFonts w:ascii="Arial" w:hAnsi="Arial" w:cs="Arial"/>
                <w:sz w:val="22"/>
                <w:szCs w:val="22"/>
              </w:rPr>
              <w:t xml:space="preserve">We employ a diverse </w:t>
            </w:r>
            <w:r w:rsidR="00DD1BBC" w:rsidRPr="00FF44D0">
              <w:rPr>
                <w:rFonts w:ascii="Arial" w:hAnsi="Arial" w:cs="Arial"/>
                <w:sz w:val="22"/>
                <w:szCs w:val="22"/>
              </w:rPr>
              <w:t>staff and</w:t>
            </w:r>
            <w:r w:rsidR="00A9474D" w:rsidRPr="00FF44D0">
              <w:rPr>
                <w:rFonts w:ascii="Arial" w:hAnsi="Arial" w:cs="Arial"/>
                <w:sz w:val="22"/>
                <w:szCs w:val="22"/>
              </w:rPr>
              <w:t xml:space="preserve"> have a recruitment plan to assure staffing reflects community we serve.</w:t>
            </w:r>
          </w:p>
          <w:p w14:paraId="1FA1B13C" w14:textId="4832BE66" w:rsidR="00D11D27" w:rsidRPr="00FF44D0" w:rsidRDefault="00D11D27" w:rsidP="00323C39">
            <w:pPr>
              <w:widowControl w:val="0"/>
              <w:numPr>
                <w:ilvl w:val="0"/>
                <w:numId w:val="59"/>
              </w:numPr>
              <w:rPr>
                <w:rFonts w:ascii="Arial" w:hAnsi="Arial" w:cs="Arial"/>
                <w:sz w:val="22"/>
                <w:szCs w:val="22"/>
              </w:rPr>
            </w:pPr>
            <w:r w:rsidRPr="00FF44D0">
              <w:rPr>
                <w:rFonts w:ascii="Arial" w:hAnsi="Arial" w:cs="Arial"/>
                <w:sz w:val="22"/>
                <w:szCs w:val="22"/>
              </w:rPr>
              <w:t>DE</w:t>
            </w:r>
            <w:r w:rsidR="005A24E4" w:rsidRPr="00FF44D0">
              <w:rPr>
                <w:rFonts w:ascii="Arial" w:hAnsi="Arial" w:cs="Arial"/>
                <w:sz w:val="22"/>
                <w:szCs w:val="22"/>
              </w:rPr>
              <w:t>I</w:t>
            </w:r>
            <w:r w:rsidRPr="00FF44D0">
              <w:rPr>
                <w:rFonts w:ascii="Arial" w:hAnsi="Arial" w:cs="Arial"/>
                <w:sz w:val="22"/>
                <w:szCs w:val="22"/>
              </w:rPr>
              <w:t xml:space="preserve"> posters promote diversity. </w:t>
            </w:r>
          </w:p>
          <w:p w14:paraId="1919082A" w14:textId="77777777" w:rsidR="00D11D27" w:rsidRPr="00FF44D0" w:rsidRDefault="00D11D27" w:rsidP="00323C39">
            <w:pPr>
              <w:widowControl w:val="0"/>
              <w:numPr>
                <w:ilvl w:val="0"/>
                <w:numId w:val="59"/>
              </w:numPr>
              <w:rPr>
                <w:rFonts w:ascii="Arial" w:hAnsi="Arial" w:cs="Arial"/>
                <w:sz w:val="22"/>
                <w:szCs w:val="22"/>
              </w:rPr>
            </w:pPr>
            <w:r w:rsidRPr="00FF44D0">
              <w:rPr>
                <w:rFonts w:ascii="Arial" w:hAnsi="Arial" w:cs="Arial"/>
                <w:sz w:val="22"/>
                <w:szCs w:val="22"/>
              </w:rPr>
              <w:t>Diverse individuals are featured in printed/posted materials.</w:t>
            </w:r>
          </w:p>
          <w:p w14:paraId="705B0407" w14:textId="77777777" w:rsidR="00D11D27" w:rsidRPr="00FF44D0" w:rsidRDefault="00244B0D" w:rsidP="00323C39">
            <w:pPr>
              <w:widowControl w:val="0"/>
              <w:numPr>
                <w:ilvl w:val="0"/>
                <w:numId w:val="59"/>
              </w:numPr>
              <w:spacing w:line="276" w:lineRule="auto"/>
              <w:rPr>
                <w:rFonts w:ascii="Arial" w:hAnsi="Arial" w:cs="Arial"/>
                <w:sz w:val="22"/>
                <w:szCs w:val="22"/>
                <w:lang w:val="en-US"/>
              </w:rPr>
            </w:pPr>
            <w:hyperlink r:id="rId20">
              <w:r w:rsidR="00D11D27" w:rsidRPr="00FF44D0">
                <w:rPr>
                  <w:rStyle w:val="Hyperlink"/>
                  <w:rFonts w:ascii="Arial" w:hAnsi="Arial" w:cs="Arial"/>
                  <w:sz w:val="22"/>
                  <w:szCs w:val="22"/>
                  <w:lang w:val="en-US"/>
                </w:rPr>
                <w:t>Facilities and Client Rooms</w:t>
              </w:r>
            </w:hyperlink>
            <w:r w:rsidR="00D11D27" w:rsidRPr="00FF44D0">
              <w:rPr>
                <w:rFonts w:ascii="Arial" w:hAnsi="Arial" w:cs="Arial"/>
                <w:sz w:val="22"/>
                <w:szCs w:val="22"/>
                <w:lang w:val="en-US"/>
              </w:rPr>
              <w:t xml:space="preserve"> policy: Company facilities will promote optimal care to the client population, and facilities will have and maintain space allowing staff to provide care that best serves the ages and diagnoses of the client population. Additionally, company facilities will maintain an environment of care protecting and preserving client dignity and enhancing a positive self-image, aligning with our goal of providing safe, inclusive, and welcoming environments.</w:t>
            </w:r>
          </w:p>
          <w:p w14:paraId="6EB67966" w14:textId="77777777" w:rsidR="00D11D27" w:rsidRPr="00FF44D0" w:rsidRDefault="00244B0D" w:rsidP="00323C39">
            <w:pPr>
              <w:widowControl w:val="0"/>
              <w:numPr>
                <w:ilvl w:val="0"/>
                <w:numId w:val="59"/>
              </w:numPr>
              <w:spacing w:line="276" w:lineRule="auto"/>
              <w:rPr>
                <w:rFonts w:ascii="Arial" w:hAnsi="Arial" w:cs="Arial"/>
                <w:sz w:val="22"/>
                <w:szCs w:val="22"/>
                <w:lang w:val="en-US"/>
              </w:rPr>
            </w:pPr>
            <w:hyperlink r:id="rId21" w:history="1">
              <w:r w:rsidR="00D11D27" w:rsidRPr="00FF44D0">
                <w:rPr>
                  <w:rStyle w:val="Hyperlink"/>
                  <w:rFonts w:ascii="Arial" w:hAnsi="Arial" w:cs="Arial"/>
                  <w:sz w:val="22"/>
                  <w:szCs w:val="22"/>
                  <w:lang w:val="en-US"/>
                </w:rPr>
                <w:t>Pest Control Management Plan</w:t>
              </w:r>
            </w:hyperlink>
            <w:r w:rsidR="00D11D27" w:rsidRPr="00FF44D0">
              <w:rPr>
                <w:rFonts w:ascii="Arial" w:hAnsi="Arial" w:cs="Arial"/>
                <w:sz w:val="22"/>
                <w:szCs w:val="22"/>
                <w:lang w:val="en-US"/>
              </w:rPr>
              <w:t xml:space="preserve"> is a comprehensive plan for the regular and incidental control and removal of general and identified pests and vermin from our facilities. We also employ K9 inspectors to ensure we maintain control of hard to manage pests.  </w:t>
            </w:r>
          </w:p>
          <w:p w14:paraId="695C3DCE" w14:textId="18C75089" w:rsidR="00D11D27" w:rsidRPr="00FF44D0" w:rsidRDefault="00244B0D" w:rsidP="00323C39">
            <w:pPr>
              <w:widowControl w:val="0"/>
              <w:numPr>
                <w:ilvl w:val="0"/>
                <w:numId w:val="59"/>
              </w:numPr>
              <w:spacing w:line="276" w:lineRule="auto"/>
              <w:rPr>
                <w:rFonts w:ascii="Arial" w:hAnsi="Arial" w:cs="Arial"/>
                <w:sz w:val="22"/>
                <w:szCs w:val="22"/>
                <w:lang w:val="en-US"/>
              </w:rPr>
            </w:pPr>
            <w:hyperlink r:id="rId22" w:history="1">
              <w:r w:rsidR="00D11D27" w:rsidRPr="00FF44D0">
                <w:rPr>
                  <w:rStyle w:val="Hyperlink"/>
                  <w:rFonts w:ascii="Arial" w:hAnsi="Arial" w:cs="Arial"/>
                  <w:sz w:val="22"/>
                  <w:szCs w:val="22"/>
                  <w:lang w:val="en-US"/>
                </w:rPr>
                <w:t>Vehicle Policy</w:t>
              </w:r>
            </w:hyperlink>
            <w:r w:rsidR="00D11D27" w:rsidRPr="00FF44D0">
              <w:rPr>
                <w:rFonts w:ascii="Arial" w:hAnsi="Arial" w:cs="Arial"/>
                <w:sz w:val="22"/>
                <w:szCs w:val="22"/>
                <w:lang w:val="en-US"/>
              </w:rPr>
              <w:t xml:space="preserve"> addressed the safe use of personal vehicles under transportation policy.</w:t>
            </w:r>
          </w:p>
          <w:p w14:paraId="12BBFC81" w14:textId="5F08F99C" w:rsidR="006E081A" w:rsidRPr="00FF44D0" w:rsidRDefault="00244B0D" w:rsidP="00323C39">
            <w:pPr>
              <w:widowControl w:val="0"/>
              <w:numPr>
                <w:ilvl w:val="1"/>
                <w:numId w:val="59"/>
              </w:numPr>
              <w:spacing w:line="276" w:lineRule="auto"/>
              <w:rPr>
                <w:rFonts w:ascii="Arial" w:hAnsi="Arial" w:cs="Arial"/>
                <w:sz w:val="22"/>
                <w:szCs w:val="22"/>
              </w:rPr>
            </w:pPr>
            <w:hyperlink r:id="rId23" w:history="1">
              <w:r w:rsidR="00D11D27" w:rsidRPr="00FF44D0">
                <w:rPr>
                  <w:rStyle w:val="Hyperlink"/>
                  <w:rFonts w:ascii="Arial" w:hAnsi="Arial" w:cs="Arial"/>
                  <w:sz w:val="22"/>
                  <w:szCs w:val="22"/>
                </w:rPr>
                <w:t>Transportation Policy</w:t>
              </w:r>
            </w:hyperlink>
            <w:r w:rsidR="00D11D27" w:rsidRPr="00FF44D0">
              <w:rPr>
                <w:rFonts w:ascii="Arial" w:hAnsi="Arial" w:cs="Arial"/>
                <w:sz w:val="22"/>
                <w:szCs w:val="22"/>
              </w:rPr>
              <w:t xml:space="preserve"> addressed the safe use of personal and private vehicles for the transportation of self or clients under the umbrella of S</w:t>
            </w:r>
            <w:r w:rsidR="002211A9" w:rsidRPr="00FF44D0">
              <w:rPr>
                <w:rFonts w:ascii="Arial" w:hAnsi="Arial" w:cs="Arial"/>
                <w:sz w:val="22"/>
                <w:szCs w:val="22"/>
              </w:rPr>
              <w:t>BH</w:t>
            </w:r>
            <w:r w:rsidR="00D11D27" w:rsidRPr="00FF44D0">
              <w:rPr>
                <w:rFonts w:ascii="Arial" w:hAnsi="Arial" w:cs="Arial"/>
                <w:sz w:val="22"/>
                <w:szCs w:val="22"/>
              </w:rPr>
              <w:t xml:space="preserve">’s service mandate. </w:t>
            </w:r>
          </w:p>
          <w:p w14:paraId="5E21702F" w14:textId="1EA26D88" w:rsidR="006E081A" w:rsidRPr="00FF44D0" w:rsidRDefault="00244B0D" w:rsidP="00323C39">
            <w:pPr>
              <w:widowControl w:val="0"/>
              <w:numPr>
                <w:ilvl w:val="1"/>
                <w:numId w:val="59"/>
              </w:numPr>
              <w:spacing w:line="276" w:lineRule="auto"/>
              <w:rPr>
                <w:rFonts w:ascii="Arial" w:hAnsi="Arial" w:cs="Arial"/>
                <w:sz w:val="22"/>
                <w:szCs w:val="22"/>
              </w:rPr>
            </w:pPr>
            <w:hyperlink r:id="rId24" w:history="1">
              <w:r w:rsidR="00D11D27" w:rsidRPr="00FF44D0">
                <w:rPr>
                  <w:rStyle w:val="Hyperlink"/>
                  <w:rFonts w:ascii="Arial" w:hAnsi="Arial" w:cs="Arial"/>
                  <w:sz w:val="22"/>
                  <w:szCs w:val="22"/>
                </w:rPr>
                <w:t>Tobacco-Free Workplace</w:t>
              </w:r>
            </w:hyperlink>
            <w:r w:rsidR="00D11D27" w:rsidRPr="00FF44D0">
              <w:rPr>
                <w:rFonts w:ascii="Arial" w:hAnsi="Arial" w:cs="Arial"/>
                <w:sz w:val="22"/>
                <w:szCs w:val="22"/>
              </w:rPr>
              <w:t xml:space="preserve"> policy, creates a safer environment for all clients and staff and make the campus friendly to those trying to quit tobacco use through treatment.  No smoking or vaping is allowed on SBH property or in any of its vehicles.</w:t>
            </w:r>
          </w:p>
          <w:p w14:paraId="0AA5BB75" w14:textId="77777777" w:rsidR="00751692" w:rsidRPr="00D11488" w:rsidRDefault="00751692" w:rsidP="00751692">
            <w:pPr>
              <w:ind w:hanging="26"/>
              <w:rPr>
                <w:rFonts w:ascii="Arial" w:hAnsi="Arial" w:cs="Arial"/>
                <w:b/>
                <w:bCs/>
                <w:sz w:val="22"/>
                <w:szCs w:val="22"/>
              </w:rPr>
            </w:pPr>
            <w:r w:rsidRPr="00D11488">
              <w:rPr>
                <w:rFonts w:ascii="Arial" w:hAnsi="Arial" w:cs="Arial"/>
                <w:b/>
                <w:bCs/>
                <w:sz w:val="22"/>
                <w:szCs w:val="22"/>
              </w:rPr>
              <w:t>2.a.2</w:t>
            </w:r>
          </w:p>
          <w:p w14:paraId="22010865" w14:textId="1645B10B" w:rsidR="00751692" w:rsidRPr="00FF44D0" w:rsidRDefault="00751692" w:rsidP="00751692">
            <w:pPr>
              <w:ind w:firstLine="334"/>
              <w:rPr>
                <w:rFonts w:ascii="Arial" w:hAnsi="Arial" w:cs="Arial"/>
                <w:b/>
                <w:sz w:val="22"/>
                <w:szCs w:val="22"/>
              </w:rPr>
            </w:pPr>
            <w:r w:rsidRPr="00FF44D0">
              <w:rPr>
                <w:rFonts w:ascii="Arial" w:hAnsi="Arial" w:cs="Arial"/>
                <w:b/>
                <w:sz w:val="22"/>
                <w:szCs w:val="22"/>
              </w:rPr>
              <w:t xml:space="preserve">If you currently meet the criterion, how are you doing so? </w:t>
            </w:r>
          </w:p>
          <w:p w14:paraId="1CABE0B6" w14:textId="551CC1C1" w:rsidR="00751692" w:rsidRPr="00FF44D0" w:rsidRDefault="00751692" w:rsidP="00323C39">
            <w:pPr>
              <w:numPr>
                <w:ilvl w:val="0"/>
                <w:numId w:val="59"/>
              </w:numPr>
              <w:rPr>
                <w:rFonts w:ascii="Arial" w:hAnsi="Arial" w:cs="Arial"/>
                <w:sz w:val="22"/>
                <w:szCs w:val="22"/>
              </w:rPr>
            </w:pPr>
            <w:r w:rsidRPr="00FF44D0">
              <w:rPr>
                <w:rFonts w:ascii="Arial" w:hAnsi="Arial" w:cs="Arial"/>
                <w:sz w:val="22"/>
                <w:szCs w:val="22"/>
              </w:rPr>
              <w:t xml:space="preserve">SBH has open access available during business hours Monday through Friday, as well as Saturday mornings. </w:t>
            </w:r>
            <w:r w:rsidR="00DD1BBC">
              <w:rPr>
                <w:rFonts w:ascii="Arial" w:hAnsi="Arial" w:cs="Arial"/>
                <w:sz w:val="22"/>
                <w:szCs w:val="22"/>
              </w:rPr>
              <w:t>This extension of hours was created to meet the needs of clients who work during business hours.</w:t>
            </w:r>
          </w:p>
          <w:p w14:paraId="08D86DAD" w14:textId="77777777" w:rsidR="00751692" w:rsidRPr="00FF44D0" w:rsidRDefault="00751692" w:rsidP="00323C39">
            <w:pPr>
              <w:numPr>
                <w:ilvl w:val="0"/>
                <w:numId w:val="59"/>
              </w:numPr>
              <w:rPr>
                <w:rFonts w:ascii="Arial" w:hAnsi="Arial" w:cs="Arial"/>
                <w:sz w:val="22"/>
                <w:szCs w:val="22"/>
              </w:rPr>
            </w:pPr>
            <w:r w:rsidRPr="00FF44D0">
              <w:rPr>
                <w:rFonts w:ascii="Arial" w:hAnsi="Arial" w:cs="Arial"/>
                <w:sz w:val="22"/>
                <w:szCs w:val="22"/>
              </w:rPr>
              <w:t>Some evening hours are also available for services, which varies depending on the location</w:t>
            </w:r>
          </w:p>
          <w:p w14:paraId="71F44B3B" w14:textId="77777777" w:rsidR="00751692" w:rsidRPr="00DD1BBC" w:rsidRDefault="00751692" w:rsidP="00323C39">
            <w:pPr>
              <w:numPr>
                <w:ilvl w:val="0"/>
                <w:numId w:val="59"/>
              </w:numPr>
              <w:rPr>
                <w:rFonts w:ascii="Arial" w:hAnsi="Arial" w:cs="Arial"/>
                <w:sz w:val="22"/>
                <w:szCs w:val="22"/>
              </w:rPr>
            </w:pPr>
            <w:r w:rsidRPr="00DD1BBC">
              <w:rPr>
                <w:rFonts w:ascii="Arial" w:hAnsi="Arial" w:cs="Arial"/>
                <w:sz w:val="22"/>
                <w:szCs w:val="22"/>
              </w:rPr>
              <w:t>Telehealth assessments and ongoing services are also available office to office, or client’s home to office</w:t>
            </w:r>
          </w:p>
          <w:p w14:paraId="43F6F7EA" w14:textId="517D8894" w:rsidR="00751692" w:rsidRPr="00DD1BBC" w:rsidRDefault="00751692" w:rsidP="00323C39">
            <w:pPr>
              <w:numPr>
                <w:ilvl w:val="0"/>
                <w:numId w:val="59"/>
              </w:numPr>
              <w:rPr>
                <w:rFonts w:ascii="Arial" w:hAnsi="Arial" w:cs="Arial"/>
                <w:sz w:val="22"/>
                <w:szCs w:val="22"/>
              </w:rPr>
            </w:pPr>
            <w:r w:rsidRPr="00DD1BBC">
              <w:rPr>
                <w:rFonts w:ascii="Arial" w:hAnsi="Arial" w:cs="Arial"/>
                <w:sz w:val="22"/>
                <w:szCs w:val="22"/>
              </w:rPr>
              <w:t xml:space="preserve">Crisis Services </w:t>
            </w:r>
            <w:r w:rsidR="007613F2" w:rsidRPr="00DD1BBC">
              <w:rPr>
                <w:rFonts w:ascii="Arial" w:hAnsi="Arial" w:cs="Arial"/>
                <w:sz w:val="22"/>
                <w:szCs w:val="22"/>
              </w:rPr>
              <w:t>are</w:t>
            </w:r>
            <w:r w:rsidRPr="00DD1BBC">
              <w:rPr>
                <w:rFonts w:ascii="Arial" w:hAnsi="Arial" w:cs="Arial"/>
                <w:sz w:val="22"/>
                <w:szCs w:val="22"/>
              </w:rPr>
              <w:t xml:space="preserve"> available 24/7</w:t>
            </w:r>
            <w:r w:rsidR="007613F2" w:rsidRPr="00DD1BBC">
              <w:rPr>
                <w:rFonts w:ascii="Arial" w:hAnsi="Arial" w:cs="Arial"/>
                <w:sz w:val="22"/>
                <w:szCs w:val="22"/>
              </w:rPr>
              <w:t xml:space="preserve">, including mobile crisis, fully integrated with our CCBHC and CRSU with response times that exceed the </w:t>
            </w:r>
            <w:r w:rsidR="00D97FB0" w:rsidRPr="00DD1BBC">
              <w:rPr>
                <w:rFonts w:ascii="Arial" w:hAnsi="Arial" w:cs="Arial"/>
                <w:sz w:val="22"/>
                <w:szCs w:val="22"/>
              </w:rPr>
              <w:t xml:space="preserve">current </w:t>
            </w:r>
            <w:r w:rsidR="008433BC" w:rsidRPr="00DD1BBC">
              <w:rPr>
                <w:rFonts w:ascii="Arial" w:hAnsi="Arial" w:cs="Arial"/>
                <w:sz w:val="22"/>
                <w:szCs w:val="22"/>
              </w:rPr>
              <w:t>criterion.</w:t>
            </w:r>
            <w:r w:rsidR="00D97FB0" w:rsidRPr="00DD1BBC">
              <w:rPr>
                <w:rFonts w:ascii="Arial" w:hAnsi="Arial" w:cs="Arial"/>
                <w:sz w:val="22"/>
                <w:szCs w:val="22"/>
              </w:rPr>
              <w:t xml:space="preserve"> </w:t>
            </w:r>
          </w:p>
          <w:p w14:paraId="053634DF" w14:textId="43D99643" w:rsidR="006E081A" w:rsidRPr="00D11488" w:rsidRDefault="006E081A" w:rsidP="006E081A">
            <w:pPr>
              <w:rPr>
                <w:rFonts w:ascii="Arial" w:hAnsi="Arial" w:cs="Arial"/>
                <w:b/>
                <w:bCs/>
                <w:sz w:val="22"/>
                <w:szCs w:val="22"/>
              </w:rPr>
            </w:pPr>
            <w:r w:rsidRPr="00D11488">
              <w:rPr>
                <w:rFonts w:ascii="Arial" w:hAnsi="Arial" w:cs="Arial"/>
                <w:b/>
                <w:bCs/>
                <w:sz w:val="22"/>
                <w:szCs w:val="22"/>
              </w:rPr>
              <w:t>2.a.3</w:t>
            </w:r>
          </w:p>
          <w:p w14:paraId="0B96F707" w14:textId="77777777" w:rsidR="006E081A" w:rsidRPr="00DD1BBC" w:rsidRDefault="006E081A" w:rsidP="006E081A">
            <w:pPr>
              <w:ind w:left="360"/>
              <w:rPr>
                <w:rFonts w:ascii="Arial" w:hAnsi="Arial" w:cs="Arial"/>
                <w:b/>
                <w:sz w:val="22"/>
                <w:szCs w:val="22"/>
              </w:rPr>
            </w:pPr>
            <w:r w:rsidRPr="00DD1BBC">
              <w:rPr>
                <w:rFonts w:ascii="Arial" w:hAnsi="Arial" w:cs="Arial"/>
                <w:b/>
                <w:sz w:val="22"/>
                <w:szCs w:val="22"/>
              </w:rPr>
              <w:t xml:space="preserve">If you currently meet the criterion, how are you doing so? </w:t>
            </w:r>
          </w:p>
          <w:p w14:paraId="1A335404" w14:textId="3A19E634" w:rsidR="001A7BEC" w:rsidRPr="00DD1BBC" w:rsidRDefault="001A7BEC" w:rsidP="00323C39">
            <w:pPr>
              <w:pStyle w:val="ListParagraph"/>
              <w:numPr>
                <w:ilvl w:val="0"/>
                <w:numId w:val="59"/>
              </w:numPr>
              <w:spacing w:line="276" w:lineRule="auto"/>
              <w:rPr>
                <w:rFonts w:ascii="Arial" w:hAnsi="Arial" w:cs="Arial"/>
                <w:sz w:val="22"/>
                <w:szCs w:val="22"/>
              </w:rPr>
            </w:pPr>
            <w:r w:rsidRPr="00DD1BBC">
              <w:rPr>
                <w:rFonts w:ascii="Arial" w:hAnsi="Arial" w:cs="Arial"/>
                <w:sz w:val="22"/>
                <w:szCs w:val="22"/>
              </w:rPr>
              <w:t xml:space="preserve">Our current CCBHC site was selected due to its location </w:t>
            </w:r>
            <w:r w:rsidR="00C45349" w:rsidRPr="00DD1BBC">
              <w:rPr>
                <w:rFonts w:ascii="Arial" w:hAnsi="Arial" w:cs="Arial"/>
                <w:sz w:val="22"/>
                <w:szCs w:val="22"/>
              </w:rPr>
              <w:t xml:space="preserve">that includes access to public transportation and informed by our CNA.  </w:t>
            </w:r>
          </w:p>
          <w:p w14:paraId="398F7ADF" w14:textId="4D8D9688" w:rsidR="006E081A" w:rsidRPr="00FF44D0" w:rsidRDefault="00C45349" w:rsidP="00323C39">
            <w:pPr>
              <w:pStyle w:val="ListParagraph"/>
              <w:numPr>
                <w:ilvl w:val="0"/>
                <w:numId w:val="59"/>
              </w:numPr>
              <w:spacing w:line="276" w:lineRule="auto"/>
              <w:rPr>
                <w:rFonts w:ascii="Arial" w:hAnsi="Arial" w:cs="Arial"/>
                <w:sz w:val="22"/>
                <w:szCs w:val="22"/>
              </w:rPr>
            </w:pPr>
            <w:r w:rsidRPr="00DD1BBC">
              <w:rPr>
                <w:rFonts w:ascii="Arial" w:hAnsi="Arial" w:cs="Arial"/>
                <w:sz w:val="22"/>
                <w:szCs w:val="22"/>
              </w:rPr>
              <w:t xml:space="preserve">Due to major accessibility challenges in our area we frequently “take the service to the client”, </w:t>
            </w:r>
            <w:r w:rsidR="006E081A" w:rsidRPr="00DD1BBC">
              <w:rPr>
                <w:rFonts w:ascii="Arial" w:hAnsi="Arial" w:cs="Arial"/>
                <w:sz w:val="22"/>
                <w:szCs w:val="22"/>
              </w:rPr>
              <w:t>SBH</w:t>
            </w:r>
            <w:r w:rsidR="006E081A" w:rsidRPr="00FF44D0">
              <w:rPr>
                <w:rFonts w:ascii="Arial" w:hAnsi="Arial" w:cs="Arial"/>
                <w:sz w:val="22"/>
                <w:szCs w:val="22"/>
              </w:rPr>
              <w:t xml:space="preserve"> services include telehealth behavioral &amp; primary care services, in-person/telehealth/hybrid individual and group therapy, weekend hours, evening hours, a 24/7 crisis services continuum, home-based services, community-based services, and school-based services, based on client preference.</w:t>
            </w:r>
          </w:p>
          <w:p w14:paraId="506980BF" w14:textId="2AFA5D2D" w:rsidR="006E081A" w:rsidRPr="00FF44D0" w:rsidRDefault="006E081A" w:rsidP="00323C39">
            <w:pPr>
              <w:pStyle w:val="ListParagraph"/>
              <w:numPr>
                <w:ilvl w:val="0"/>
                <w:numId w:val="59"/>
              </w:numPr>
              <w:spacing w:line="276" w:lineRule="auto"/>
              <w:rPr>
                <w:rFonts w:ascii="Arial" w:hAnsi="Arial" w:cs="Arial"/>
                <w:sz w:val="22"/>
                <w:szCs w:val="22"/>
              </w:rPr>
            </w:pPr>
            <w:r w:rsidRPr="00FF44D0">
              <w:rPr>
                <w:rFonts w:ascii="Arial" w:hAnsi="Arial" w:cs="Arial"/>
                <w:sz w:val="22"/>
                <w:szCs w:val="22"/>
              </w:rPr>
              <w:t xml:space="preserve">Mobile crisis or home-based services are available to nursing and other medical facilities.  </w:t>
            </w:r>
          </w:p>
          <w:p w14:paraId="50D28D38" w14:textId="48F4441F" w:rsidR="00D11D27" w:rsidRPr="00FF44D0" w:rsidRDefault="006E081A" w:rsidP="00323C39">
            <w:pPr>
              <w:pStyle w:val="ListParagraph"/>
              <w:numPr>
                <w:ilvl w:val="0"/>
                <w:numId w:val="59"/>
              </w:numPr>
              <w:spacing w:line="276" w:lineRule="auto"/>
              <w:rPr>
                <w:rFonts w:ascii="Arial" w:hAnsi="Arial" w:cs="Arial"/>
                <w:sz w:val="22"/>
                <w:szCs w:val="22"/>
              </w:rPr>
            </w:pPr>
            <w:r w:rsidRPr="00FF44D0">
              <w:rPr>
                <w:rFonts w:ascii="Arial" w:hAnsi="Arial" w:cs="Arial"/>
                <w:sz w:val="22"/>
                <w:szCs w:val="22"/>
              </w:rPr>
              <w:t xml:space="preserve">We are in the approval process to establish a </w:t>
            </w:r>
            <w:r w:rsidRPr="00FF44D0" w:rsidDel="00500412">
              <w:rPr>
                <w:rFonts w:ascii="Arial" w:hAnsi="Arial" w:cs="Arial"/>
                <w:sz w:val="22"/>
                <w:szCs w:val="22"/>
              </w:rPr>
              <w:t>Medicaid</w:t>
            </w:r>
            <w:r w:rsidRPr="00FF44D0">
              <w:rPr>
                <w:rFonts w:ascii="Arial" w:hAnsi="Arial" w:cs="Arial"/>
                <w:sz w:val="22"/>
                <w:szCs w:val="22"/>
              </w:rPr>
              <w:t>-approved service sight at a large homeless shelter, ran by a community partner.</w:t>
            </w:r>
          </w:p>
          <w:p w14:paraId="1FDBCB10" w14:textId="2AFA5D2D" w:rsidR="00500AEE" w:rsidRPr="00D11488" w:rsidRDefault="00500AEE" w:rsidP="00500AEE">
            <w:pPr>
              <w:pStyle w:val="ListParagraph"/>
              <w:ind w:left="1151" w:hanging="1170"/>
              <w:rPr>
                <w:rFonts w:ascii="Arial" w:hAnsi="Arial" w:cs="Arial"/>
                <w:b/>
                <w:bCs/>
                <w:sz w:val="22"/>
                <w:szCs w:val="22"/>
              </w:rPr>
            </w:pPr>
            <w:r w:rsidRPr="00D11488">
              <w:rPr>
                <w:rFonts w:ascii="Arial" w:hAnsi="Arial" w:cs="Arial"/>
                <w:b/>
                <w:bCs/>
                <w:sz w:val="22"/>
                <w:szCs w:val="22"/>
              </w:rPr>
              <w:t>2.a.4</w:t>
            </w:r>
          </w:p>
          <w:p w14:paraId="4E09D6CA" w14:textId="2AFA5D2D" w:rsidR="00EE7976" w:rsidRPr="00FF44D0" w:rsidRDefault="00EE7976" w:rsidP="00A959CA">
            <w:pPr>
              <w:pStyle w:val="ListParagraph"/>
              <w:ind w:left="244"/>
              <w:rPr>
                <w:rFonts w:ascii="Arial" w:hAnsi="Arial" w:cs="Arial"/>
                <w:b/>
                <w:sz w:val="22"/>
                <w:szCs w:val="22"/>
              </w:rPr>
            </w:pPr>
            <w:r w:rsidRPr="00FF44D0">
              <w:rPr>
                <w:rFonts w:ascii="Arial" w:hAnsi="Arial" w:cs="Arial"/>
                <w:b/>
                <w:sz w:val="22"/>
                <w:szCs w:val="22"/>
              </w:rPr>
              <w:t>If you are not currently able to meet the criterion, what would you need to do to meet the criterion by the anticipated Demonstration Program start date (7/1/24)? What type of support would you need?</w:t>
            </w:r>
          </w:p>
          <w:p w14:paraId="6A81E324" w14:textId="38F48497" w:rsidR="00500AEE" w:rsidRPr="00FF44D0" w:rsidRDefault="00500AEE" w:rsidP="00500AEE">
            <w:pPr>
              <w:pStyle w:val="ListParagraph"/>
              <w:ind w:hanging="450"/>
              <w:rPr>
                <w:rFonts w:ascii="Arial" w:hAnsi="Arial" w:cs="Arial"/>
                <w:sz w:val="22"/>
                <w:szCs w:val="22"/>
              </w:rPr>
            </w:pPr>
            <w:r w:rsidRPr="00FF44D0">
              <w:rPr>
                <w:rFonts w:ascii="Arial" w:hAnsi="Arial" w:cs="Arial"/>
                <w:sz w:val="22"/>
                <w:szCs w:val="22"/>
              </w:rPr>
              <w:t>•</w:t>
            </w:r>
            <w:r w:rsidRPr="00FF44D0">
              <w:rPr>
                <w:rFonts w:ascii="Arial" w:hAnsi="Arial" w:cs="Arial"/>
                <w:sz w:val="22"/>
                <w:szCs w:val="22"/>
              </w:rPr>
              <w:tab/>
              <w:t xml:space="preserve">SBH meets current SAMHSA criterion standards.  The DMHA addition of adding Transportation Barriers to client treatment plans will be added to current EHR and patient-centered treatment plan workflows </w:t>
            </w:r>
            <w:r w:rsidR="00DD1BBC" w:rsidRPr="00FF44D0">
              <w:rPr>
                <w:rFonts w:ascii="Arial" w:hAnsi="Arial" w:cs="Arial"/>
                <w:sz w:val="22"/>
                <w:szCs w:val="22"/>
              </w:rPr>
              <w:t>to</w:t>
            </w:r>
            <w:r w:rsidRPr="00FF44D0">
              <w:rPr>
                <w:rFonts w:ascii="Arial" w:hAnsi="Arial" w:cs="Arial"/>
                <w:sz w:val="22"/>
                <w:szCs w:val="22"/>
              </w:rPr>
              <w:t xml:space="preserve"> meet this criterion.</w:t>
            </w:r>
          </w:p>
          <w:p w14:paraId="13F3BB2A" w14:textId="2AFA5D2D" w:rsidR="00500AEE" w:rsidRPr="00FF44D0" w:rsidRDefault="00500AEE" w:rsidP="00500AEE">
            <w:pPr>
              <w:pStyle w:val="ListParagraph"/>
              <w:ind w:hanging="450"/>
              <w:rPr>
                <w:rFonts w:ascii="Arial" w:hAnsi="Arial" w:cs="Arial"/>
                <w:sz w:val="22"/>
                <w:szCs w:val="22"/>
              </w:rPr>
            </w:pPr>
            <w:r w:rsidRPr="00FF44D0">
              <w:rPr>
                <w:rFonts w:ascii="Arial" w:hAnsi="Arial" w:cs="Arial"/>
                <w:sz w:val="22"/>
                <w:szCs w:val="22"/>
              </w:rPr>
              <w:t>•</w:t>
            </w:r>
            <w:r w:rsidRPr="00FF44D0">
              <w:rPr>
                <w:rFonts w:ascii="Arial" w:hAnsi="Arial" w:cs="Arial"/>
                <w:sz w:val="22"/>
                <w:szCs w:val="22"/>
              </w:rPr>
              <w:tab/>
              <w:t xml:space="preserve">Transportation barriers are addressed by community-based programs, including crisis services care coordination and follow-up.  Bus token and pass programs with public transportation and Medicaid cab scheduling is incorporated in our current workflow.  </w:t>
            </w:r>
          </w:p>
          <w:p w14:paraId="086000FE" w14:textId="62D9EA20" w:rsidR="00500AEE" w:rsidRPr="00FF44D0" w:rsidRDefault="00500AEE" w:rsidP="00500AEE">
            <w:pPr>
              <w:pStyle w:val="ListParagraph"/>
              <w:ind w:hanging="450"/>
              <w:rPr>
                <w:rFonts w:ascii="Arial" w:hAnsi="Arial" w:cs="Arial"/>
                <w:sz w:val="22"/>
                <w:szCs w:val="22"/>
              </w:rPr>
            </w:pPr>
            <w:r w:rsidRPr="00FF44D0">
              <w:rPr>
                <w:rFonts w:ascii="Arial" w:hAnsi="Arial" w:cs="Arial"/>
                <w:sz w:val="22"/>
                <w:szCs w:val="22"/>
              </w:rPr>
              <w:t>•</w:t>
            </w:r>
            <w:r w:rsidRPr="00FF44D0">
              <w:rPr>
                <w:rFonts w:ascii="Arial" w:hAnsi="Arial" w:cs="Arial"/>
                <w:sz w:val="22"/>
                <w:szCs w:val="22"/>
              </w:rPr>
              <w:tab/>
              <w:t>Mobile crisis response provides transportation to the C</w:t>
            </w:r>
            <w:r w:rsidR="006342BF" w:rsidRPr="00FF44D0">
              <w:rPr>
                <w:rFonts w:ascii="Arial" w:hAnsi="Arial" w:cs="Arial"/>
                <w:sz w:val="22"/>
                <w:szCs w:val="22"/>
              </w:rPr>
              <w:t>RS</w:t>
            </w:r>
            <w:r w:rsidRPr="00FF44D0">
              <w:rPr>
                <w:rFonts w:ascii="Arial" w:hAnsi="Arial" w:cs="Arial"/>
                <w:sz w:val="22"/>
                <w:szCs w:val="22"/>
              </w:rPr>
              <w:t xml:space="preserve">S and follow-up appointments/referrals. </w:t>
            </w:r>
          </w:p>
          <w:p w14:paraId="6612D5BB" w14:textId="6ED4A8F6" w:rsidR="00500AEE" w:rsidRPr="00FF44D0" w:rsidRDefault="00500AEE" w:rsidP="00500AEE">
            <w:pPr>
              <w:pStyle w:val="ListParagraph"/>
              <w:ind w:hanging="450"/>
              <w:rPr>
                <w:rFonts w:ascii="Arial" w:hAnsi="Arial" w:cs="Arial"/>
                <w:sz w:val="22"/>
                <w:szCs w:val="22"/>
              </w:rPr>
            </w:pPr>
            <w:r w:rsidRPr="00FF44D0">
              <w:rPr>
                <w:rFonts w:ascii="Arial" w:hAnsi="Arial" w:cs="Arial"/>
                <w:sz w:val="22"/>
                <w:szCs w:val="22"/>
              </w:rPr>
              <w:t>•</w:t>
            </w:r>
            <w:r w:rsidRPr="00FF44D0">
              <w:rPr>
                <w:rFonts w:ascii="Arial" w:hAnsi="Arial" w:cs="Arial"/>
                <w:sz w:val="22"/>
                <w:szCs w:val="22"/>
              </w:rPr>
              <w:tab/>
              <w:t xml:space="preserve">SBH is adopting the </w:t>
            </w:r>
            <w:r w:rsidR="002C2C0B" w:rsidRPr="00FF44D0">
              <w:rPr>
                <w:rFonts w:ascii="Arial" w:hAnsi="Arial" w:cs="Arial"/>
                <w:sz w:val="22"/>
                <w:szCs w:val="22"/>
              </w:rPr>
              <w:t>Social Needs Screening Tool (AAF</w:t>
            </w:r>
            <w:r w:rsidR="005E3484" w:rsidRPr="00FF44D0">
              <w:rPr>
                <w:rFonts w:ascii="Arial" w:hAnsi="Arial" w:cs="Arial"/>
                <w:sz w:val="22"/>
                <w:szCs w:val="22"/>
              </w:rPr>
              <w:t>P)</w:t>
            </w:r>
            <w:r w:rsidRPr="00FF44D0">
              <w:rPr>
                <w:rFonts w:ascii="Arial" w:hAnsi="Arial" w:cs="Arial"/>
                <w:sz w:val="22"/>
                <w:szCs w:val="22"/>
              </w:rPr>
              <w:t xml:space="preserve"> and building it into our electronic health record to facilitate social drivers of health data collection across agency workflows.</w:t>
            </w:r>
          </w:p>
          <w:p w14:paraId="7B9E4F61" w14:textId="2AFA5D2D" w:rsidR="00500AEE" w:rsidRPr="00FF44D0" w:rsidRDefault="00500AEE" w:rsidP="00500AEE">
            <w:pPr>
              <w:pStyle w:val="ListParagraph"/>
              <w:ind w:hanging="450"/>
              <w:rPr>
                <w:rFonts w:ascii="Arial" w:hAnsi="Arial" w:cs="Arial"/>
                <w:sz w:val="22"/>
                <w:szCs w:val="22"/>
              </w:rPr>
            </w:pPr>
            <w:r w:rsidRPr="00FF44D0">
              <w:rPr>
                <w:rFonts w:ascii="Arial" w:hAnsi="Arial" w:cs="Arial"/>
                <w:sz w:val="22"/>
                <w:szCs w:val="22"/>
              </w:rPr>
              <w:t>•</w:t>
            </w:r>
            <w:r w:rsidRPr="00FF44D0">
              <w:rPr>
                <w:rFonts w:ascii="Arial" w:hAnsi="Arial" w:cs="Arial"/>
                <w:sz w:val="22"/>
                <w:szCs w:val="22"/>
              </w:rPr>
              <w:tab/>
              <w:t>Staff education and training on SDOH will be developed and disseminated on adding transportation and other SDOH barriers into the client treatment plan.</w:t>
            </w:r>
          </w:p>
          <w:p w14:paraId="03584463" w14:textId="2AFA5D2D" w:rsidR="00500AEE" w:rsidRPr="00FF44D0" w:rsidRDefault="00500AEE" w:rsidP="00500AEE">
            <w:pPr>
              <w:pStyle w:val="ListParagraph"/>
              <w:ind w:hanging="450"/>
              <w:rPr>
                <w:rFonts w:ascii="Arial" w:hAnsi="Arial" w:cs="Arial"/>
                <w:sz w:val="22"/>
                <w:szCs w:val="22"/>
              </w:rPr>
            </w:pPr>
          </w:p>
          <w:p w14:paraId="6C443F16" w14:textId="72254567" w:rsidR="00EE7976" w:rsidRPr="00FF44D0" w:rsidRDefault="005C269E" w:rsidP="00323C39">
            <w:pPr>
              <w:pStyle w:val="ListParagraph"/>
              <w:numPr>
                <w:ilvl w:val="0"/>
                <w:numId w:val="59"/>
              </w:numPr>
              <w:rPr>
                <w:rFonts w:ascii="Arial" w:hAnsi="Arial" w:cs="Arial"/>
                <w:sz w:val="22"/>
                <w:szCs w:val="22"/>
              </w:rPr>
            </w:pPr>
            <w:r w:rsidRPr="00DD1BBC">
              <w:rPr>
                <w:rFonts w:ascii="Arial" w:hAnsi="Arial" w:cs="Arial"/>
                <w:b/>
                <w:bCs/>
                <w:sz w:val="22"/>
                <w:szCs w:val="22"/>
              </w:rPr>
              <w:t>Support Needed:</w:t>
            </w:r>
            <w:r>
              <w:rPr>
                <w:rFonts w:ascii="Arial" w:hAnsi="Arial" w:cs="Arial"/>
                <w:b/>
                <w:bCs/>
                <w:sz w:val="22"/>
                <w:szCs w:val="22"/>
              </w:rPr>
              <w:t xml:space="preserve"> </w:t>
            </w:r>
            <w:r w:rsidR="00EE7976" w:rsidRPr="00FF44D0">
              <w:rPr>
                <w:rFonts w:ascii="Arial" w:hAnsi="Arial" w:cs="Arial"/>
                <w:sz w:val="22"/>
                <w:szCs w:val="22"/>
              </w:rPr>
              <w:t xml:space="preserve">Technical assistance is requested from the State on potential adoption of a standardized SDOH instrument collecting SDOH as part of the required NOMS data collection process. Our preference is the </w:t>
            </w:r>
            <w:r w:rsidR="00500AEE" w:rsidRPr="00FF44D0">
              <w:rPr>
                <w:rFonts w:ascii="Arial" w:hAnsi="Arial" w:cs="Arial"/>
                <w:sz w:val="22"/>
                <w:szCs w:val="22"/>
              </w:rPr>
              <w:t>use of and</w:t>
            </w:r>
            <w:r w:rsidR="00EE7976" w:rsidRPr="00FF44D0">
              <w:rPr>
                <w:rFonts w:ascii="Arial" w:hAnsi="Arial" w:cs="Arial"/>
                <w:sz w:val="22"/>
                <w:szCs w:val="22"/>
              </w:rPr>
              <w:t xml:space="preserve"> </w:t>
            </w:r>
            <w:r w:rsidR="00500AEE" w:rsidRPr="00FF44D0">
              <w:rPr>
                <w:rFonts w:ascii="Arial" w:hAnsi="Arial" w:cs="Arial"/>
                <w:sz w:val="22"/>
                <w:szCs w:val="22"/>
              </w:rPr>
              <w:t>open-source tool</w:t>
            </w:r>
            <w:r w:rsidR="00EE7976" w:rsidRPr="00FF44D0">
              <w:rPr>
                <w:rFonts w:ascii="Arial" w:hAnsi="Arial" w:cs="Arial"/>
                <w:sz w:val="22"/>
                <w:szCs w:val="22"/>
              </w:rPr>
              <w:t>.</w:t>
            </w:r>
          </w:p>
          <w:p w14:paraId="2A2C6BFC" w14:textId="77777777" w:rsidR="00A959CA" w:rsidRPr="00D11488" w:rsidRDefault="00A959CA" w:rsidP="00A959CA">
            <w:pPr>
              <w:rPr>
                <w:rFonts w:ascii="Arial" w:hAnsi="Arial" w:cs="Arial"/>
                <w:b/>
                <w:bCs/>
                <w:sz w:val="22"/>
                <w:szCs w:val="22"/>
              </w:rPr>
            </w:pPr>
            <w:r w:rsidRPr="00D11488">
              <w:rPr>
                <w:rFonts w:ascii="Arial" w:hAnsi="Arial" w:cs="Arial"/>
                <w:b/>
                <w:bCs/>
                <w:sz w:val="22"/>
                <w:szCs w:val="22"/>
              </w:rPr>
              <w:t>2.a.5</w:t>
            </w:r>
          </w:p>
          <w:p w14:paraId="3CC2B29A" w14:textId="1601AC4E" w:rsidR="00A959CA" w:rsidRPr="00FF44D0" w:rsidRDefault="00A959CA" w:rsidP="00A959CA">
            <w:pPr>
              <w:ind w:firstLine="244"/>
              <w:rPr>
                <w:rFonts w:ascii="Arial" w:hAnsi="Arial" w:cs="Arial"/>
                <w:b/>
                <w:sz w:val="22"/>
                <w:szCs w:val="22"/>
              </w:rPr>
            </w:pPr>
            <w:r w:rsidRPr="00FF44D0">
              <w:rPr>
                <w:rFonts w:ascii="Arial" w:hAnsi="Arial" w:cs="Arial"/>
                <w:b/>
                <w:sz w:val="22"/>
                <w:szCs w:val="22"/>
              </w:rPr>
              <w:t xml:space="preserve">If you currently meet the criterion, how are you doing so? </w:t>
            </w:r>
          </w:p>
          <w:p w14:paraId="144A9CBC" w14:textId="77777777" w:rsidR="00A959CA" w:rsidRPr="00FF44D0" w:rsidRDefault="00A959CA"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SBH has continued providing telehealth options established during the pandemic to deliver services to those who prefer this model of care.  </w:t>
            </w:r>
          </w:p>
          <w:p w14:paraId="0D6B8329" w14:textId="77777777" w:rsidR="00A959CA" w:rsidRPr="00FF44D0" w:rsidRDefault="00A959CA" w:rsidP="00323C39">
            <w:pPr>
              <w:pStyle w:val="ListParagraph"/>
              <w:numPr>
                <w:ilvl w:val="0"/>
                <w:numId w:val="59"/>
              </w:numPr>
              <w:rPr>
                <w:rFonts w:ascii="Arial" w:hAnsi="Arial" w:cs="Arial"/>
                <w:sz w:val="22"/>
                <w:szCs w:val="22"/>
              </w:rPr>
            </w:pPr>
            <w:r w:rsidRPr="00FF44D0">
              <w:rPr>
                <w:rFonts w:ascii="Arial" w:hAnsi="Arial" w:cs="Arial"/>
                <w:sz w:val="22"/>
                <w:szCs w:val="22"/>
              </w:rPr>
              <w:t>Telehealth individual and group options are available, including hybrid in-person and telehealth groups.</w:t>
            </w:r>
          </w:p>
          <w:p w14:paraId="70936B79" w14:textId="23B8EC4A" w:rsidR="00A959CA" w:rsidRPr="00FF44D0" w:rsidRDefault="00A959CA"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All telehealth delivery and related technologies adhere to the same in-person confidentiality </w:t>
            </w:r>
            <w:r w:rsidR="00DD1BBC" w:rsidRPr="00FF44D0">
              <w:rPr>
                <w:rFonts w:ascii="Arial" w:hAnsi="Arial" w:cs="Arial"/>
                <w:sz w:val="22"/>
                <w:szCs w:val="22"/>
              </w:rPr>
              <w:t>guidelines.</w:t>
            </w:r>
          </w:p>
          <w:p w14:paraId="628EE7E8" w14:textId="53482D17" w:rsidR="00A959CA" w:rsidRPr="00FF44D0" w:rsidRDefault="00A959CA" w:rsidP="00323C39">
            <w:pPr>
              <w:pStyle w:val="ListParagraph"/>
              <w:numPr>
                <w:ilvl w:val="0"/>
                <w:numId w:val="59"/>
              </w:numPr>
              <w:rPr>
                <w:rFonts w:ascii="Arial" w:hAnsi="Arial" w:cs="Arial"/>
                <w:sz w:val="22"/>
                <w:szCs w:val="22"/>
              </w:rPr>
            </w:pPr>
            <w:r w:rsidRPr="00FF44D0">
              <w:rPr>
                <w:rFonts w:ascii="Arial" w:hAnsi="Arial" w:cs="Arial"/>
                <w:sz w:val="22"/>
                <w:szCs w:val="22"/>
              </w:rPr>
              <w:t>Clients are assessed for appropriateness of telehealth prior to starting and reassess</w:t>
            </w:r>
            <w:r w:rsidR="00393344">
              <w:rPr>
                <w:rFonts w:ascii="Arial" w:hAnsi="Arial" w:cs="Arial"/>
                <w:sz w:val="22"/>
                <w:szCs w:val="22"/>
              </w:rPr>
              <w:t>ed</w:t>
            </w:r>
            <w:r w:rsidRPr="00FF44D0">
              <w:rPr>
                <w:rFonts w:ascii="Arial" w:hAnsi="Arial" w:cs="Arial"/>
                <w:sz w:val="22"/>
                <w:szCs w:val="22"/>
              </w:rPr>
              <w:t xml:space="preserve"> as appropriate to ensure the modality is best suited to the client’s needs and goal attainment.</w:t>
            </w:r>
          </w:p>
          <w:p w14:paraId="61C288D9" w14:textId="33EB6B10" w:rsidR="00A959CA" w:rsidRPr="00FF44D0" w:rsidRDefault="00244B0D" w:rsidP="00323C39">
            <w:pPr>
              <w:pStyle w:val="ListParagraph"/>
              <w:numPr>
                <w:ilvl w:val="0"/>
                <w:numId w:val="59"/>
              </w:numPr>
              <w:rPr>
                <w:rFonts w:ascii="Arial" w:hAnsi="Arial" w:cs="Arial"/>
                <w:sz w:val="22"/>
                <w:szCs w:val="22"/>
              </w:rPr>
            </w:pPr>
            <w:hyperlink r:id="rId25" w:history="1">
              <w:r w:rsidR="00A959CA" w:rsidRPr="00FF44D0">
                <w:rPr>
                  <w:rStyle w:val="Hyperlink"/>
                  <w:rFonts w:ascii="Arial" w:hAnsi="Arial" w:cs="Arial"/>
                  <w:sz w:val="22"/>
                  <w:szCs w:val="22"/>
                </w:rPr>
                <w:t>Person-Centered Treatment Planning</w:t>
              </w:r>
            </w:hyperlink>
            <w:r w:rsidR="00A959CA" w:rsidRPr="00FF44D0">
              <w:rPr>
                <w:rFonts w:ascii="Arial" w:hAnsi="Arial" w:cs="Arial"/>
                <w:sz w:val="22"/>
                <w:szCs w:val="22"/>
              </w:rPr>
              <w:t xml:space="preserve"> </w:t>
            </w:r>
            <w:r w:rsidR="00CA60A0">
              <w:rPr>
                <w:rFonts w:ascii="Arial" w:hAnsi="Arial" w:cs="Arial"/>
                <w:sz w:val="22"/>
                <w:szCs w:val="22"/>
              </w:rPr>
              <w:t xml:space="preserve">policy </w:t>
            </w:r>
            <w:r w:rsidR="00A959CA" w:rsidRPr="00FF44D0">
              <w:rPr>
                <w:rFonts w:ascii="Arial" w:hAnsi="Arial" w:cs="Arial"/>
                <w:sz w:val="22"/>
                <w:szCs w:val="22"/>
              </w:rPr>
              <w:t xml:space="preserve">(PCTP) speaks to the </w:t>
            </w:r>
            <w:r w:rsidR="00A959CA" w:rsidRPr="00FF44D0">
              <w:rPr>
                <w:rFonts w:ascii="Arial" w:hAnsi="Arial" w:cs="Arial"/>
                <w:color w:val="182D4A"/>
                <w:sz w:val="22"/>
                <w:szCs w:val="22"/>
                <w:lang w:val="en-US"/>
              </w:rPr>
              <w:t xml:space="preserve">right of clients to receive individualized, competent treatment services, </w:t>
            </w:r>
            <w:r w:rsidR="00A959CA" w:rsidRPr="00FF44D0">
              <w:rPr>
                <w:rFonts w:ascii="Arial" w:hAnsi="Arial" w:cs="Arial"/>
                <w:sz w:val="22"/>
                <w:szCs w:val="22"/>
              </w:rPr>
              <w:t xml:space="preserve">and as requested by the client to involve their family members to fully participate in the treatment planning process and approve of the PCTP. </w:t>
            </w:r>
          </w:p>
          <w:p w14:paraId="7F08DD39" w14:textId="563146F6" w:rsidR="00A959CA" w:rsidRPr="00FF44D0" w:rsidRDefault="00244B0D" w:rsidP="00323C39">
            <w:pPr>
              <w:pStyle w:val="ListParagraph"/>
              <w:numPr>
                <w:ilvl w:val="0"/>
                <w:numId w:val="59"/>
              </w:numPr>
              <w:rPr>
                <w:rFonts w:ascii="Arial" w:hAnsi="Arial" w:cs="Arial"/>
                <w:sz w:val="22"/>
                <w:szCs w:val="22"/>
              </w:rPr>
            </w:pPr>
            <w:hyperlink r:id="rId26" w:history="1">
              <w:r w:rsidR="00A959CA" w:rsidRPr="00FF44D0">
                <w:rPr>
                  <w:rStyle w:val="Hyperlink"/>
                  <w:rFonts w:ascii="Arial" w:hAnsi="Arial" w:cs="Arial"/>
                  <w:sz w:val="22"/>
                  <w:szCs w:val="22"/>
                </w:rPr>
                <w:t>Telehealth Services</w:t>
              </w:r>
            </w:hyperlink>
            <w:r w:rsidR="00A959CA" w:rsidRPr="00FF44D0">
              <w:rPr>
                <w:rStyle w:val="Hyperlink"/>
                <w:rFonts w:ascii="Arial" w:hAnsi="Arial" w:cs="Arial"/>
                <w:sz w:val="22"/>
                <w:szCs w:val="22"/>
              </w:rPr>
              <w:t xml:space="preserve"> </w:t>
            </w:r>
            <w:r w:rsidR="00A959CA" w:rsidRPr="00FF44D0">
              <w:rPr>
                <w:rFonts w:ascii="Arial" w:hAnsi="Arial" w:cs="Arial"/>
                <w:sz w:val="22"/>
                <w:szCs w:val="22"/>
              </w:rPr>
              <w:t>p</w:t>
            </w:r>
            <w:r w:rsidR="009B4094">
              <w:rPr>
                <w:rFonts w:ascii="Arial" w:hAnsi="Arial" w:cs="Arial"/>
                <w:sz w:val="22"/>
                <w:szCs w:val="22"/>
              </w:rPr>
              <w:t xml:space="preserve">olicy </w:t>
            </w:r>
            <w:r w:rsidR="00A959CA">
              <w:rPr>
                <w:rFonts w:ascii="Arial" w:hAnsi="Arial" w:cs="Arial"/>
                <w:sz w:val="22"/>
                <w:szCs w:val="22"/>
              </w:rPr>
              <w:t>p</w:t>
            </w:r>
            <w:r w:rsidR="00A959CA" w:rsidRPr="00FF44D0">
              <w:rPr>
                <w:rFonts w:ascii="Arial" w:hAnsi="Arial" w:cs="Arial"/>
                <w:sz w:val="22"/>
                <w:szCs w:val="22"/>
              </w:rPr>
              <w:t>rovides guidance on SBH telehealth provision standards, clinical implementation guidelines, and co</w:t>
            </w:r>
            <w:r w:rsidR="006E24A7" w:rsidRPr="00FF44D0">
              <w:rPr>
                <w:rFonts w:ascii="Arial" w:hAnsi="Arial" w:cs="Arial"/>
                <w:sz w:val="22"/>
                <w:szCs w:val="22"/>
              </w:rPr>
              <w:t>m</w:t>
            </w:r>
            <w:r w:rsidR="00A959CA" w:rsidRPr="00FF44D0">
              <w:rPr>
                <w:rFonts w:ascii="Arial" w:hAnsi="Arial" w:cs="Arial"/>
                <w:sz w:val="22"/>
                <w:szCs w:val="22"/>
              </w:rPr>
              <w:t>pliance with regulatory guidelines.</w:t>
            </w:r>
          </w:p>
          <w:p w14:paraId="121BBF3B" w14:textId="6A192303" w:rsidR="00A959CA" w:rsidRPr="00FF44D0" w:rsidRDefault="00244B0D" w:rsidP="00323C39">
            <w:pPr>
              <w:pStyle w:val="ListParagraph"/>
              <w:numPr>
                <w:ilvl w:val="0"/>
                <w:numId w:val="59"/>
              </w:numPr>
              <w:rPr>
                <w:rFonts w:ascii="Arial" w:hAnsi="Arial" w:cs="Arial"/>
                <w:sz w:val="22"/>
                <w:szCs w:val="22"/>
              </w:rPr>
            </w:pPr>
            <w:hyperlink r:id="rId27">
              <w:r w:rsidR="00A959CA" w:rsidRPr="00FF44D0">
                <w:rPr>
                  <w:rStyle w:val="Hyperlink"/>
                  <w:rFonts w:ascii="Arial" w:hAnsi="Arial" w:cs="Arial"/>
                  <w:sz w:val="22"/>
                  <w:szCs w:val="22"/>
                </w:rPr>
                <w:t>Clinical Plan for Professional Services</w:t>
              </w:r>
            </w:hyperlink>
            <w:r w:rsidR="00A959CA" w:rsidRPr="00FF44D0">
              <w:rPr>
                <w:rStyle w:val="Hyperlink"/>
                <w:rFonts w:ascii="Arial" w:hAnsi="Arial" w:cs="Arial"/>
                <w:sz w:val="22"/>
                <w:szCs w:val="22"/>
              </w:rPr>
              <w:t xml:space="preserve">, </w:t>
            </w:r>
            <w:r w:rsidR="00A959CA" w:rsidRPr="00FF44D0">
              <w:rPr>
                <w:rFonts w:ascii="Arial" w:hAnsi="Arial" w:cs="Arial"/>
                <w:sz w:val="22"/>
                <w:szCs w:val="22"/>
              </w:rPr>
              <w:t xml:space="preserve">The plan is comprehensive </w:t>
            </w:r>
            <w:r w:rsidR="00CB1B67">
              <w:rPr>
                <w:rFonts w:ascii="Arial" w:hAnsi="Arial" w:cs="Arial"/>
                <w:sz w:val="22"/>
                <w:szCs w:val="22"/>
              </w:rPr>
              <w:t>and</w:t>
            </w:r>
            <w:r w:rsidR="00A959CA">
              <w:rPr>
                <w:rFonts w:ascii="Arial" w:hAnsi="Arial" w:cs="Arial"/>
                <w:sz w:val="22"/>
                <w:szCs w:val="22"/>
              </w:rPr>
              <w:t xml:space="preserve"> </w:t>
            </w:r>
            <w:r w:rsidR="00A959CA" w:rsidRPr="00FF44D0">
              <w:rPr>
                <w:rFonts w:ascii="Arial" w:hAnsi="Arial" w:cs="Arial"/>
                <w:sz w:val="22"/>
                <w:szCs w:val="22"/>
              </w:rPr>
              <w:t xml:space="preserve">describes agency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offered, policies contain language which serve as the foundation for providing these services. </w:t>
            </w:r>
          </w:p>
          <w:p w14:paraId="49480A7A" w14:textId="5CE08672" w:rsidR="00722E56" w:rsidRPr="00D11488" w:rsidRDefault="00722E56" w:rsidP="00722E56">
            <w:pPr>
              <w:rPr>
                <w:rFonts w:ascii="Arial" w:hAnsi="Arial" w:cs="Arial"/>
                <w:b/>
                <w:bCs/>
                <w:sz w:val="22"/>
                <w:szCs w:val="22"/>
              </w:rPr>
            </w:pPr>
            <w:r w:rsidRPr="00D11488">
              <w:rPr>
                <w:rFonts w:ascii="Arial" w:hAnsi="Arial" w:cs="Arial"/>
                <w:b/>
                <w:bCs/>
                <w:sz w:val="22"/>
                <w:szCs w:val="22"/>
              </w:rPr>
              <w:t>2.a.6</w:t>
            </w:r>
          </w:p>
          <w:p w14:paraId="6BC6BF10" w14:textId="5CE08672" w:rsidR="00722E56" w:rsidRPr="00FF44D0" w:rsidRDefault="00722E56" w:rsidP="00722E56">
            <w:pPr>
              <w:ind w:firstLine="244"/>
              <w:rPr>
                <w:rFonts w:ascii="Arial" w:hAnsi="Arial" w:cs="Arial"/>
                <w:b/>
                <w:sz w:val="22"/>
                <w:szCs w:val="22"/>
              </w:rPr>
            </w:pPr>
            <w:r w:rsidRPr="00FF44D0">
              <w:rPr>
                <w:rFonts w:ascii="Arial" w:hAnsi="Arial" w:cs="Arial"/>
                <w:b/>
                <w:sz w:val="22"/>
                <w:szCs w:val="22"/>
              </w:rPr>
              <w:t xml:space="preserve">If you currently meet the criterion, how are you doing so? </w:t>
            </w:r>
          </w:p>
          <w:p w14:paraId="429CB35C" w14:textId="13BC463D" w:rsidR="00722E56" w:rsidRPr="00FF44D0" w:rsidRDefault="00722E56"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SBH has </w:t>
            </w:r>
            <w:r w:rsidRPr="00DD1BBC">
              <w:rPr>
                <w:rFonts w:ascii="Arial" w:hAnsi="Arial" w:cs="Arial"/>
                <w:sz w:val="22"/>
                <w:szCs w:val="22"/>
              </w:rPr>
              <w:t>been building the foundation for CCBHC attestation under SAMHSA CCBHC expansion and improvement grants since 2021</w:t>
            </w:r>
            <w:r w:rsidR="004E42AC" w:rsidRPr="00DD1BBC">
              <w:rPr>
                <w:rFonts w:ascii="Arial" w:hAnsi="Arial" w:cs="Arial"/>
                <w:sz w:val="22"/>
                <w:szCs w:val="22"/>
              </w:rPr>
              <w:t xml:space="preserve"> and our CNA informed our approach, including the need for awareness of crisis services and supporting law enforcement in a trauma-informed approach to </w:t>
            </w:r>
            <w:r w:rsidR="007A0AD0" w:rsidRPr="00DD1BBC">
              <w:rPr>
                <w:rFonts w:ascii="Arial" w:hAnsi="Arial" w:cs="Arial"/>
                <w:sz w:val="22"/>
                <w:szCs w:val="22"/>
              </w:rPr>
              <w:t xml:space="preserve">crisis </w:t>
            </w:r>
            <w:r w:rsidR="00DD1BBC" w:rsidRPr="00DD1BBC">
              <w:rPr>
                <w:rFonts w:ascii="Arial" w:hAnsi="Arial" w:cs="Arial"/>
                <w:sz w:val="22"/>
                <w:szCs w:val="22"/>
              </w:rPr>
              <w:t>response</w:t>
            </w:r>
            <w:r w:rsidRPr="00DD1BBC">
              <w:rPr>
                <w:rFonts w:ascii="Arial" w:hAnsi="Arial" w:cs="Arial"/>
                <w:sz w:val="22"/>
                <w:szCs w:val="22"/>
              </w:rPr>
              <w:t>.</w:t>
            </w:r>
            <w:r w:rsidRPr="00FF44D0">
              <w:rPr>
                <w:rFonts w:ascii="Arial" w:hAnsi="Arial" w:cs="Arial"/>
                <w:sz w:val="22"/>
                <w:szCs w:val="22"/>
              </w:rPr>
              <w:t xml:space="preserve">  </w:t>
            </w:r>
          </w:p>
          <w:p w14:paraId="1099B5A7" w14:textId="5CE08672" w:rsidR="00722E56" w:rsidRPr="00FF44D0" w:rsidRDefault="00722E56" w:rsidP="00323C39">
            <w:pPr>
              <w:pStyle w:val="ListParagraph"/>
              <w:numPr>
                <w:ilvl w:val="0"/>
                <w:numId w:val="59"/>
              </w:numPr>
              <w:rPr>
                <w:rFonts w:ascii="Arial" w:hAnsi="Arial" w:cs="Arial"/>
                <w:sz w:val="22"/>
                <w:szCs w:val="22"/>
              </w:rPr>
            </w:pPr>
            <w:r w:rsidRPr="00FF44D0">
              <w:rPr>
                <w:rFonts w:ascii="Arial" w:hAnsi="Arial" w:cs="Arial"/>
                <w:sz w:val="22"/>
                <w:szCs w:val="22"/>
              </w:rPr>
              <w:t>Building and establishing community partnerships is tracked and reported to SAMHSA quarterly as IPP outcome measures, PC2. The number of organizations collaborating/coordinating/sharing resources with other organizations as a result of the grant</w:t>
            </w:r>
          </w:p>
          <w:p w14:paraId="73DA8A5A" w14:textId="5CE08672" w:rsidR="00722E56" w:rsidRPr="00FF44D0" w:rsidRDefault="00722E56"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Community engagement has included partner agencies, law enforcement, emergency &amp; disaster response first responders, universities, neighborhood associations, and agencies serving underserved populations. </w:t>
            </w:r>
          </w:p>
          <w:p w14:paraId="21FA91DD" w14:textId="5CE08672" w:rsidR="00722E56" w:rsidRPr="00FF44D0" w:rsidRDefault="00722E56"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 Our crisis services team is a physical presence in homeless shelters, soup kitchens, public libraries, college campuses, emergency rooms, community agency and public sites.  </w:t>
            </w:r>
          </w:p>
          <w:p w14:paraId="24BA85CE" w14:textId="324D2871" w:rsidR="00722E56" w:rsidRPr="00FF44D0" w:rsidRDefault="00722E56"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SBH has distributed over 30,000 crisis contact cards across our service area.   SBH staff, collaborating with law enforcement partners offer crisis and de-escalation training across our community.  Multiple SBH staff participate in annual Crisis Intervention Training (CIT) for law enforcement officers across our region. This may be one of SBHs greatest strengths.  </w:t>
            </w:r>
          </w:p>
          <w:p w14:paraId="06E330DC" w14:textId="5CE08672" w:rsidR="00722E56" w:rsidRPr="00D11488" w:rsidRDefault="00722E56" w:rsidP="00722E56">
            <w:pPr>
              <w:rPr>
                <w:rFonts w:ascii="Arial" w:hAnsi="Arial" w:cs="Arial"/>
                <w:b/>
                <w:bCs/>
                <w:sz w:val="22"/>
                <w:szCs w:val="22"/>
              </w:rPr>
            </w:pPr>
            <w:r w:rsidRPr="00D11488">
              <w:rPr>
                <w:rFonts w:ascii="Arial" w:hAnsi="Arial" w:cs="Arial"/>
                <w:b/>
                <w:bCs/>
                <w:sz w:val="22"/>
                <w:szCs w:val="22"/>
              </w:rPr>
              <w:t>2.a.7</w:t>
            </w:r>
          </w:p>
          <w:p w14:paraId="54D61567" w14:textId="5CE08672" w:rsidR="00722E56" w:rsidRPr="00FF44D0" w:rsidRDefault="00722E56" w:rsidP="00722E56">
            <w:pPr>
              <w:ind w:firstLine="244"/>
              <w:rPr>
                <w:rFonts w:ascii="Arial" w:hAnsi="Arial" w:cs="Arial"/>
                <w:b/>
                <w:sz w:val="22"/>
                <w:szCs w:val="22"/>
              </w:rPr>
            </w:pPr>
            <w:r w:rsidRPr="00FF44D0">
              <w:rPr>
                <w:rFonts w:ascii="Arial" w:hAnsi="Arial" w:cs="Arial"/>
                <w:b/>
                <w:sz w:val="22"/>
                <w:szCs w:val="22"/>
              </w:rPr>
              <w:t xml:space="preserve">If you currently meet the criterion, how are you doing so? </w:t>
            </w:r>
          </w:p>
          <w:p w14:paraId="33FFF413" w14:textId="6A4BEC2B" w:rsidR="00722E56" w:rsidRPr="00DD1BBC" w:rsidRDefault="00722E56" w:rsidP="00323C39">
            <w:pPr>
              <w:pStyle w:val="ListParagraph"/>
              <w:numPr>
                <w:ilvl w:val="0"/>
                <w:numId w:val="59"/>
              </w:numPr>
              <w:rPr>
                <w:rFonts w:ascii="Arial" w:hAnsi="Arial" w:cs="Arial"/>
                <w:sz w:val="22"/>
                <w:szCs w:val="22"/>
              </w:rPr>
            </w:pPr>
            <w:r w:rsidRPr="00DD1BBC">
              <w:rPr>
                <w:rFonts w:ascii="Arial" w:hAnsi="Arial" w:cs="Arial"/>
                <w:sz w:val="22"/>
                <w:szCs w:val="22"/>
              </w:rPr>
              <w:t>SBH services are subject to all state regulatory standards for providing both voluntary and court-ordered services.</w:t>
            </w:r>
            <w:r w:rsidR="00D86F9E" w:rsidRPr="00DD1BBC">
              <w:rPr>
                <w:rFonts w:ascii="Arial" w:hAnsi="Arial" w:cs="Arial"/>
                <w:sz w:val="22"/>
                <w:szCs w:val="22"/>
              </w:rPr>
              <w:t xml:space="preserve"> We </w:t>
            </w:r>
            <w:r w:rsidR="00DF42EE" w:rsidRPr="00DD1BBC">
              <w:rPr>
                <w:rFonts w:ascii="Arial" w:hAnsi="Arial" w:cs="Arial"/>
                <w:sz w:val="22"/>
                <w:szCs w:val="22"/>
              </w:rPr>
              <w:t xml:space="preserve">follow all reporting guidelines for court-ordered services and ensure clients are fully aware of their requirements. </w:t>
            </w:r>
          </w:p>
          <w:p w14:paraId="7D4346B4" w14:textId="062344D5" w:rsidR="00722E56" w:rsidRPr="00FF44D0" w:rsidRDefault="00722E56" w:rsidP="00323C39">
            <w:pPr>
              <w:pStyle w:val="ListParagraph"/>
              <w:numPr>
                <w:ilvl w:val="0"/>
                <w:numId w:val="59"/>
              </w:numPr>
              <w:rPr>
                <w:rFonts w:ascii="Arial" w:hAnsi="Arial" w:cs="Arial"/>
                <w:sz w:val="22"/>
                <w:szCs w:val="22"/>
              </w:rPr>
            </w:pPr>
            <w:r w:rsidRPr="00FF44D0">
              <w:rPr>
                <w:rFonts w:ascii="Arial" w:hAnsi="Arial" w:cs="Arial"/>
                <w:sz w:val="22"/>
                <w:szCs w:val="22"/>
              </w:rPr>
              <w:t>SBH provides forensic competency restoration services within the Vanderburgh County Jail.</w:t>
            </w:r>
          </w:p>
          <w:p w14:paraId="6EACBBEB" w14:textId="0CA24DC5" w:rsidR="006F7342" w:rsidRPr="00FF44D0" w:rsidRDefault="00722E56" w:rsidP="00323C39">
            <w:pPr>
              <w:pStyle w:val="ListParagraph"/>
              <w:widowControl w:val="0"/>
              <w:numPr>
                <w:ilvl w:val="0"/>
                <w:numId w:val="59"/>
              </w:numPr>
              <w:rPr>
                <w:rFonts w:ascii="Arial" w:hAnsi="Arial" w:cs="Arial"/>
                <w:b/>
                <w:sz w:val="22"/>
                <w:szCs w:val="22"/>
              </w:rPr>
            </w:pPr>
            <w:r w:rsidRPr="00FF44D0">
              <w:rPr>
                <w:rFonts w:ascii="Arial" w:hAnsi="Arial" w:cs="Arial"/>
                <w:sz w:val="22"/>
                <w:szCs w:val="22"/>
              </w:rPr>
              <w:t xml:space="preserve">The ongoing collaboration between SBH and the Evansville Police Department resulted in cross-agency agreement </w:t>
            </w:r>
            <w:r w:rsidR="000E4ED0" w:rsidRPr="00FF44D0">
              <w:rPr>
                <w:rFonts w:ascii="Arial" w:hAnsi="Arial" w:cs="Arial"/>
                <w:sz w:val="22"/>
                <w:szCs w:val="22"/>
              </w:rPr>
              <w:t xml:space="preserve">to operationalize </w:t>
            </w:r>
            <w:r w:rsidRPr="00FF44D0">
              <w:rPr>
                <w:rFonts w:ascii="Arial" w:hAnsi="Arial" w:cs="Arial"/>
                <w:sz w:val="22"/>
                <w:szCs w:val="22"/>
              </w:rPr>
              <w:t>changes in the law on immediate and emergent detention (</w:t>
            </w:r>
            <w:r w:rsidR="00DD3DDE" w:rsidRPr="00FF44D0">
              <w:rPr>
                <w:rFonts w:ascii="Arial" w:hAnsi="Arial" w:cs="Arial"/>
                <w:sz w:val="22"/>
                <w:szCs w:val="22"/>
              </w:rPr>
              <w:t xml:space="preserve">HB 1006 </w:t>
            </w:r>
            <w:r w:rsidRPr="00FF44D0">
              <w:rPr>
                <w:rFonts w:ascii="Arial" w:hAnsi="Arial" w:cs="Arial"/>
                <w:sz w:val="22"/>
                <w:szCs w:val="22"/>
              </w:rPr>
              <w:t>2023).  Processes involving the local judiciary, law enforcement officers, and SBH (crisis and Chief Medical Officer) are established and in place.</w:t>
            </w:r>
          </w:p>
          <w:p w14:paraId="73B2108B" w14:textId="759F7492" w:rsidR="002177DF" w:rsidRPr="00D11488" w:rsidRDefault="002177DF" w:rsidP="002177DF">
            <w:pPr>
              <w:rPr>
                <w:rFonts w:ascii="Arial" w:hAnsi="Arial" w:cs="Arial"/>
                <w:b/>
                <w:bCs/>
                <w:sz w:val="22"/>
                <w:szCs w:val="22"/>
              </w:rPr>
            </w:pPr>
            <w:r w:rsidRPr="00D11488">
              <w:rPr>
                <w:rFonts w:ascii="Arial" w:hAnsi="Arial" w:cs="Arial"/>
                <w:b/>
                <w:bCs/>
                <w:sz w:val="22"/>
                <w:szCs w:val="22"/>
              </w:rPr>
              <w:t>2.a.8</w:t>
            </w:r>
          </w:p>
          <w:p w14:paraId="11318D2D" w14:textId="3315A1F9" w:rsidR="002177DF" w:rsidRPr="00FF44D0" w:rsidRDefault="002177DF" w:rsidP="00142F25">
            <w:pPr>
              <w:pStyle w:val="ListParagraph"/>
              <w:ind w:hanging="47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3501A162" w14:textId="4230F609" w:rsidR="002177DF" w:rsidRPr="00FF44D0" w:rsidRDefault="002177DF" w:rsidP="00323C39">
            <w:pPr>
              <w:pStyle w:val="ListParagraph"/>
              <w:numPr>
                <w:ilvl w:val="0"/>
                <w:numId w:val="59"/>
              </w:numPr>
              <w:rPr>
                <w:rFonts w:ascii="Arial" w:hAnsi="Arial" w:cs="Arial"/>
                <w:sz w:val="22"/>
                <w:szCs w:val="22"/>
              </w:rPr>
            </w:pPr>
            <w:r w:rsidRPr="00FF44D0">
              <w:rPr>
                <w:rFonts w:ascii="Arial" w:hAnsi="Arial" w:cs="Arial"/>
                <w:sz w:val="22"/>
                <w:szCs w:val="22"/>
              </w:rPr>
              <w:t>Contact information for the primary and secondary point of contact is on record with DMHA.</w:t>
            </w:r>
          </w:p>
          <w:p w14:paraId="1A99029F" w14:textId="2F4E8714" w:rsidR="002177DF" w:rsidRPr="00FF44D0" w:rsidRDefault="00D3242F" w:rsidP="00323C39">
            <w:pPr>
              <w:pStyle w:val="ListParagraph"/>
              <w:numPr>
                <w:ilvl w:val="0"/>
                <w:numId w:val="59"/>
              </w:numPr>
              <w:rPr>
                <w:rFonts w:ascii="Arial" w:hAnsi="Arial" w:cs="Arial"/>
                <w:sz w:val="22"/>
                <w:szCs w:val="22"/>
              </w:rPr>
            </w:pPr>
            <w:r w:rsidRPr="00FF44D0">
              <w:rPr>
                <w:rFonts w:ascii="Arial" w:hAnsi="Arial" w:cs="Arial"/>
                <w:sz w:val="22"/>
                <w:szCs w:val="22"/>
              </w:rPr>
              <w:t>T</w:t>
            </w:r>
            <w:r w:rsidR="002177DF" w:rsidRPr="00FF44D0">
              <w:rPr>
                <w:rFonts w:ascii="Arial" w:hAnsi="Arial" w:cs="Arial"/>
                <w:sz w:val="22"/>
                <w:szCs w:val="22"/>
              </w:rPr>
              <w:t xml:space="preserve">he Health and Safety Manager retains a detailed comprehensive disaster recovery plan file. The document is confidential in nature </w:t>
            </w:r>
            <w:r w:rsidRPr="00FF44D0">
              <w:rPr>
                <w:rFonts w:ascii="Arial" w:hAnsi="Arial" w:cs="Arial"/>
                <w:sz w:val="22"/>
                <w:szCs w:val="22"/>
              </w:rPr>
              <w:t>it c</w:t>
            </w:r>
            <w:r w:rsidR="002177DF" w:rsidRPr="00FF44D0">
              <w:rPr>
                <w:rFonts w:ascii="Arial" w:hAnsi="Arial" w:cs="Arial"/>
                <w:sz w:val="22"/>
                <w:szCs w:val="22"/>
              </w:rPr>
              <w:t xml:space="preserve">ontains sensitive IT information, </w:t>
            </w:r>
            <w:r w:rsidRPr="00FF44D0">
              <w:rPr>
                <w:rFonts w:ascii="Arial" w:hAnsi="Arial" w:cs="Arial"/>
                <w:sz w:val="22"/>
                <w:szCs w:val="22"/>
              </w:rPr>
              <w:t>and</w:t>
            </w:r>
            <w:r w:rsidR="002177DF" w:rsidRPr="00FF44D0">
              <w:rPr>
                <w:rFonts w:ascii="Arial" w:hAnsi="Arial" w:cs="Arial"/>
                <w:sz w:val="22"/>
                <w:szCs w:val="22"/>
              </w:rPr>
              <w:t xml:space="preserve"> also contains sensitive accounting information like bank account numbers, critical vendor contacts, what employees are authorized to do wire transfers, personal cell phone numbers, etc. Because of the sensitive nature of the document, it is encrypted and is limited to the disaster recovery team only.</w:t>
            </w:r>
            <w:r w:rsidR="002177DF" w:rsidRPr="00FF44D0">
              <w:rPr>
                <w:rFonts w:ascii="Arial" w:hAnsi="Arial" w:cs="Arial"/>
                <w:sz w:val="22"/>
                <w:szCs w:val="22"/>
                <w:highlight w:val="yellow"/>
              </w:rPr>
              <w:t xml:space="preserve"> </w:t>
            </w:r>
          </w:p>
          <w:p w14:paraId="7B065551" w14:textId="02A7919F" w:rsidR="002177DF" w:rsidRPr="00FF44D0" w:rsidRDefault="00244B0D" w:rsidP="00323C39">
            <w:pPr>
              <w:pStyle w:val="ListParagraph"/>
              <w:numPr>
                <w:ilvl w:val="0"/>
                <w:numId w:val="59"/>
              </w:numPr>
              <w:rPr>
                <w:rFonts w:ascii="Arial" w:hAnsi="Arial" w:cs="Arial"/>
                <w:sz w:val="22"/>
                <w:szCs w:val="22"/>
              </w:rPr>
            </w:pPr>
            <w:hyperlink r:id="rId28">
              <w:r w:rsidR="002177DF" w:rsidRPr="00FF44D0">
                <w:rPr>
                  <w:rStyle w:val="Hyperlink"/>
                  <w:rFonts w:ascii="Arial" w:hAnsi="Arial" w:cs="Arial"/>
                  <w:sz w:val="22"/>
                  <w:szCs w:val="22"/>
                </w:rPr>
                <w:t>Disaster Plan</w:t>
              </w:r>
            </w:hyperlink>
            <w:r w:rsidR="002177DF" w:rsidRPr="00FF44D0">
              <w:rPr>
                <w:rFonts w:ascii="Arial" w:hAnsi="Arial" w:cs="Arial"/>
                <w:sz w:val="22"/>
                <w:szCs w:val="22"/>
              </w:rPr>
              <w:t xml:space="preserve"> that addresses tornado, severe wind events, electrical storms, earthquake, winter weather, and flooding Ain addition there and distinguishes between internal and external emergent situations.  The CEO or Designated individual will be consulted to determine which of the contingencies will be enacted to deal with the situation at hand by coordinating with programs and sights to determine how the agency can and will enact plans going forward. </w:t>
            </w:r>
          </w:p>
          <w:p w14:paraId="3D03F02C" w14:textId="14098178" w:rsidR="002177DF" w:rsidRPr="00FF44D0" w:rsidRDefault="00244B0D" w:rsidP="00323C39">
            <w:pPr>
              <w:pStyle w:val="ListParagraph"/>
              <w:numPr>
                <w:ilvl w:val="0"/>
                <w:numId w:val="59"/>
              </w:numPr>
              <w:rPr>
                <w:rFonts w:ascii="Arial" w:hAnsi="Arial" w:cs="Arial"/>
                <w:sz w:val="22"/>
                <w:szCs w:val="22"/>
              </w:rPr>
            </w:pPr>
            <w:hyperlink r:id="rId29">
              <w:r w:rsidR="002177DF" w:rsidRPr="00FF44D0">
                <w:rPr>
                  <w:rStyle w:val="Hyperlink"/>
                  <w:rFonts w:ascii="Arial" w:hAnsi="Arial" w:cs="Arial"/>
                  <w:sz w:val="22"/>
                  <w:szCs w:val="22"/>
                </w:rPr>
                <w:t>Emergency Management Plan</w:t>
              </w:r>
            </w:hyperlink>
            <w:r w:rsidR="002177DF" w:rsidRPr="00FF44D0">
              <w:rPr>
                <w:rFonts w:ascii="Arial" w:hAnsi="Arial" w:cs="Arial"/>
                <w:sz w:val="22"/>
                <w:szCs w:val="22"/>
              </w:rPr>
              <w:t xml:space="preserve">  is designed to provide structured guideline to mitigate emergency impact. The policy is in place to ensure preparedness in our response and facilitate recovery in relation to disasters occurring in our community.  Harm reduction to all affected individuals is the primary goal. Secondary goals include maintaining services and preserving resources. In the case of service interruptions, the plan offers guidance in re-establishing the full range of services in a timely manner. This policy also establishes a Resilience and Emotional Response Team (REST) which provides “services to disaster survivors in their homes, shelters, temporary living sites, or houses of worship” but specifies that “services are expected to transition from the REST to existing community resources as the program phases out.” The policy also outlines preparedness drills and describes facility preparedness with particular focus on IT and staff. IT specifically has established a recovery site for information at an out-of-state location.  Therefore, even if information systems were disrupted at our base location, all information could still be accessed, utilizing this backup site</w:t>
            </w:r>
            <w:r w:rsidR="00AB197D">
              <w:rPr>
                <w:rFonts w:ascii="Arial" w:hAnsi="Arial" w:cs="Arial"/>
                <w:sz w:val="22"/>
                <w:szCs w:val="22"/>
              </w:rPr>
              <w:t xml:space="preserve"> </w:t>
            </w:r>
            <w:r w:rsidR="00AB197D" w:rsidRPr="00DD1BBC">
              <w:rPr>
                <w:rFonts w:ascii="Arial" w:hAnsi="Arial" w:cs="Arial"/>
                <w:sz w:val="22"/>
                <w:szCs w:val="22"/>
              </w:rPr>
              <w:t>to ensure continued provision of services</w:t>
            </w:r>
            <w:r w:rsidR="002177DF" w:rsidRPr="00DD1BBC">
              <w:rPr>
                <w:rFonts w:ascii="Arial" w:hAnsi="Arial" w:cs="Arial"/>
                <w:sz w:val="22"/>
                <w:szCs w:val="22"/>
              </w:rPr>
              <w:t>.  Ensuring</w:t>
            </w:r>
            <w:r w:rsidR="002177DF" w:rsidRPr="00FF44D0">
              <w:rPr>
                <w:rFonts w:ascii="Arial" w:hAnsi="Arial" w:cs="Arial"/>
                <w:sz w:val="22"/>
                <w:szCs w:val="22"/>
              </w:rPr>
              <w:t xml:space="preserve"> clients’ medical information and contact information will remain accessible through a secure connection.</w:t>
            </w:r>
            <w:r w:rsidR="00DD1BBC">
              <w:rPr>
                <w:rFonts w:ascii="Arial" w:hAnsi="Arial" w:cs="Arial"/>
                <w:sz w:val="22"/>
                <w:szCs w:val="22"/>
              </w:rPr>
              <w:t xml:space="preserve"> In addition, SBH has alternative service sites throughout the four counties.</w:t>
            </w:r>
          </w:p>
          <w:p w14:paraId="5B21A99D" w14:textId="2E2EF138" w:rsidR="002177DF" w:rsidRPr="00FF44D0" w:rsidRDefault="00244B0D" w:rsidP="00323C39">
            <w:pPr>
              <w:pStyle w:val="ListParagraph"/>
              <w:numPr>
                <w:ilvl w:val="0"/>
                <w:numId w:val="59"/>
              </w:numPr>
              <w:rPr>
                <w:rFonts w:ascii="Arial" w:hAnsi="Arial" w:cs="Arial"/>
                <w:sz w:val="22"/>
                <w:szCs w:val="22"/>
              </w:rPr>
            </w:pPr>
            <w:hyperlink r:id="rId30">
              <w:r w:rsidR="002177DF" w:rsidRPr="00FF44D0">
                <w:rPr>
                  <w:rStyle w:val="Hyperlink"/>
                  <w:rFonts w:ascii="Arial" w:hAnsi="Arial" w:cs="Arial"/>
                  <w:sz w:val="22"/>
                  <w:szCs w:val="22"/>
                </w:rPr>
                <w:t>HIPAA</w:t>
              </w:r>
              <w:r w:rsidR="002177DF" w:rsidRPr="00FF44D0">
                <w:rPr>
                  <w:rFonts w:ascii="Arial" w:hAnsi="Arial" w:cs="Arial"/>
                  <w:sz w:val="22"/>
                  <w:szCs w:val="22"/>
                </w:rPr>
                <w:t xml:space="preserve"> – Facilities Contingency Operations</w:t>
              </w:r>
            </w:hyperlink>
            <w:r w:rsidR="002177DF" w:rsidRPr="00FF44D0">
              <w:rPr>
                <w:rFonts w:ascii="Arial" w:hAnsi="Arial" w:cs="Arial"/>
                <w:sz w:val="22"/>
                <w:szCs w:val="22"/>
              </w:rPr>
              <w:t xml:space="preserve"> is the Facilities Contingency Operations Policy as it applies to the Electronic Protected Health Information is currently housed at the Spear Building 415 Mulberry St. location. The policy details loss of power, flood, gas leak, fire, and active threat, and has provisions for standardizing how building access will be communicated to staff and the public.  </w:t>
            </w:r>
          </w:p>
          <w:p w14:paraId="3574DFE0" w14:textId="5F455E51" w:rsidR="002177DF" w:rsidRPr="00FF44D0" w:rsidRDefault="00244B0D" w:rsidP="00323C39">
            <w:pPr>
              <w:pStyle w:val="ListParagraph"/>
              <w:numPr>
                <w:ilvl w:val="0"/>
                <w:numId w:val="59"/>
              </w:numPr>
              <w:rPr>
                <w:rFonts w:ascii="Arial" w:hAnsi="Arial" w:cs="Arial"/>
                <w:sz w:val="22"/>
                <w:szCs w:val="22"/>
              </w:rPr>
            </w:pPr>
            <w:hyperlink r:id="rId31">
              <w:r w:rsidR="002177DF" w:rsidRPr="00FF44D0">
                <w:rPr>
                  <w:rStyle w:val="Hyperlink"/>
                  <w:rFonts w:ascii="Arial" w:hAnsi="Arial" w:cs="Arial"/>
                  <w:sz w:val="22"/>
                  <w:szCs w:val="22"/>
                </w:rPr>
                <w:t>Community Disasters</w:t>
              </w:r>
            </w:hyperlink>
            <w:r w:rsidR="002177DF" w:rsidRPr="00FF44D0">
              <w:rPr>
                <w:rFonts w:ascii="Arial" w:hAnsi="Arial" w:cs="Arial"/>
                <w:sz w:val="22"/>
                <w:szCs w:val="22"/>
              </w:rPr>
              <w:t xml:space="preserve"> policy states that Behavioral will, within its capacities, provide emergency psychiatric care during a community disaster or emergency when requested to do so.  A Statement of Understanding exists between Behavioral and the Southwestern Indiana Chapter of the American National Red Cross, whereby Behavioral staff are to be made available on site and at disaster shelters to assist and help disaster victims, as well as law enforcement, firefighting, and emergency medical services representatives if the need is so indicated.  The plan will provide for disaster preparedness and describe general procedures to be followed at Company facilities during a community disaster/emergency.</w:t>
            </w:r>
          </w:p>
          <w:p w14:paraId="5FBD672B" w14:textId="2CCAC1BA" w:rsidR="002177DF" w:rsidRPr="00FF44D0" w:rsidRDefault="00244B0D" w:rsidP="00323C39">
            <w:pPr>
              <w:pStyle w:val="ListParagraph"/>
              <w:numPr>
                <w:ilvl w:val="0"/>
                <w:numId w:val="59"/>
              </w:numPr>
              <w:rPr>
                <w:rFonts w:ascii="Arial" w:hAnsi="Arial" w:cs="Arial"/>
                <w:sz w:val="22"/>
                <w:szCs w:val="22"/>
              </w:rPr>
            </w:pPr>
            <w:hyperlink r:id="rId32">
              <w:r w:rsidR="002177DF" w:rsidRPr="00FF44D0">
                <w:rPr>
                  <w:rStyle w:val="Hyperlink"/>
                  <w:rFonts w:ascii="Arial" w:hAnsi="Arial" w:cs="Arial"/>
                  <w:sz w:val="22"/>
                  <w:szCs w:val="22"/>
                </w:rPr>
                <w:t>Winter Weather Continuity of Care Plan</w:t>
              </w:r>
            </w:hyperlink>
            <w:r w:rsidR="002177DF" w:rsidRPr="00FF44D0">
              <w:rPr>
                <w:rFonts w:ascii="Arial" w:hAnsi="Arial" w:cs="Arial"/>
                <w:sz w:val="22"/>
                <w:szCs w:val="22"/>
              </w:rPr>
              <w:t xml:space="preserve"> sets forth procedures to be followed </w:t>
            </w:r>
            <w:r w:rsidR="00A238A7" w:rsidRPr="00FF44D0">
              <w:rPr>
                <w:rFonts w:ascii="Arial" w:hAnsi="Arial" w:cs="Arial"/>
                <w:sz w:val="22"/>
                <w:szCs w:val="22"/>
              </w:rPr>
              <w:t>if</w:t>
            </w:r>
            <w:r w:rsidR="002177DF" w:rsidRPr="00FF44D0">
              <w:rPr>
                <w:rFonts w:ascii="Arial" w:hAnsi="Arial" w:cs="Arial"/>
                <w:sz w:val="22"/>
                <w:szCs w:val="22"/>
              </w:rPr>
              <w:t xml:space="preserve"> ice and/or snow conditions significantly impair transportation to service locations.  Such conditions can impair adequate staffing and present a threat to client, visitor, and staff safety. The Winter Weather Continuity of Care Plan will provide directions for assessing staffing capabilities and service location operations in the event of ice and/or snow conditions that significantly affect safe travel.</w:t>
            </w:r>
          </w:p>
          <w:p w14:paraId="002BD1D0" w14:textId="468B8E78" w:rsidR="002177DF" w:rsidRPr="00FF44D0" w:rsidRDefault="00244B0D" w:rsidP="00323C39">
            <w:pPr>
              <w:pStyle w:val="ListParagraph"/>
              <w:numPr>
                <w:ilvl w:val="0"/>
                <w:numId w:val="59"/>
              </w:numPr>
              <w:rPr>
                <w:rFonts w:ascii="Arial" w:hAnsi="Arial" w:cs="Arial"/>
                <w:sz w:val="22"/>
                <w:szCs w:val="22"/>
              </w:rPr>
            </w:pPr>
            <w:hyperlink r:id="rId33">
              <w:r w:rsidR="002177DF" w:rsidRPr="00FF44D0">
                <w:rPr>
                  <w:rStyle w:val="Hyperlink"/>
                  <w:rFonts w:ascii="Arial" w:hAnsi="Arial" w:cs="Arial"/>
                  <w:sz w:val="22"/>
                  <w:szCs w:val="22"/>
                </w:rPr>
                <w:t>Severe Weather</w:t>
              </w:r>
            </w:hyperlink>
            <w:r w:rsidR="002177DF" w:rsidRPr="00FF44D0">
              <w:rPr>
                <w:rFonts w:ascii="Arial" w:hAnsi="Arial" w:cs="Arial"/>
                <w:sz w:val="22"/>
                <w:szCs w:val="22"/>
              </w:rPr>
              <w:t xml:space="preserve"> policy provides an outline for the plan to follow in the event either/or severe weather or the warning of severe weather. The plan is intended to reduce the exposure of injury to our staff, </w:t>
            </w:r>
            <w:r w:rsidR="00A238A7" w:rsidRPr="00FF44D0">
              <w:rPr>
                <w:rFonts w:ascii="Arial" w:hAnsi="Arial" w:cs="Arial"/>
                <w:sz w:val="22"/>
                <w:szCs w:val="22"/>
              </w:rPr>
              <w:t>clients,</w:t>
            </w:r>
            <w:r w:rsidR="002177DF" w:rsidRPr="00FF44D0">
              <w:rPr>
                <w:rFonts w:ascii="Arial" w:hAnsi="Arial" w:cs="Arial"/>
                <w:sz w:val="22"/>
                <w:szCs w:val="22"/>
              </w:rPr>
              <w:t xml:space="preserve"> and visitors as well as damage to our buildings and other property resulting from an event of severe weather.</w:t>
            </w:r>
          </w:p>
          <w:p w14:paraId="7DD9251E" w14:textId="258FB759" w:rsidR="002177DF" w:rsidRPr="00FF44D0" w:rsidRDefault="002177DF" w:rsidP="00394B1C">
            <w:pPr>
              <w:widowControl w:val="0"/>
              <w:rPr>
                <w:rFonts w:ascii="Arial" w:hAnsi="Arial" w:cs="Arial"/>
                <w:sz w:val="22"/>
                <w:szCs w:val="22"/>
              </w:rPr>
            </w:pPr>
          </w:p>
          <w:p w14:paraId="068A1F77" w14:textId="1745700A" w:rsidR="00394B1C" w:rsidRPr="00D11488" w:rsidRDefault="00394B1C" w:rsidP="00394B1C">
            <w:pPr>
              <w:rPr>
                <w:rFonts w:ascii="Arial" w:hAnsi="Arial" w:cs="Arial"/>
                <w:b/>
                <w:bCs/>
                <w:sz w:val="22"/>
                <w:szCs w:val="22"/>
              </w:rPr>
            </w:pPr>
            <w:r w:rsidRPr="00D11488">
              <w:rPr>
                <w:rFonts w:ascii="Arial" w:hAnsi="Arial" w:cs="Arial"/>
                <w:b/>
                <w:bCs/>
                <w:sz w:val="22"/>
                <w:szCs w:val="22"/>
              </w:rPr>
              <w:t>2.b.1</w:t>
            </w:r>
          </w:p>
          <w:p w14:paraId="7BE5BE11" w14:textId="4BF880F2" w:rsidR="00394B1C" w:rsidRPr="00FF44D0" w:rsidRDefault="00394B1C" w:rsidP="00394B1C">
            <w:pPr>
              <w:ind w:firstLine="25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37B987F7" w14:textId="6DDF68A5"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Initial inquiry for services includes a preliminary risk assessment to determine clinical acuity (routine, urgent, emergent). Emergent response is immediate, via crisis services triage.  Mobile crisis response, with or without local law enforcement, may follow.</w:t>
            </w:r>
            <w:r w:rsidR="00DD1BBC">
              <w:rPr>
                <w:rFonts w:ascii="Arial" w:hAnsi="Arial" w:cs="Arial"/>
                <w:sz w:val="22"/>
                <w:szCs w:val="22"/>
              </w:rPr>
              <w:t xml:space="preserve"> All law enforcement is trained in trauma informed care, and law enforcement is only involved in </w:t>
            </w:r>
            <w:r w:rsidR="00556FBD">
              <w:rPr>
                <w:rFonts w:ascii="Arial" w:hAnsi="Arial" w:cs="Arial"/>
                <w:sz w:val="22"/>
                <w:szCs w:val="22"/>
              </w:rPr>
              <w:t>instances where safety is a concern.</w:t>
            </w:r>
          </w:p>
          <w:p w14:paraId="63A1D6E2" w14:textId="621E8C9A"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Preliminary triage is currently followed by scheduling a comprehensive assessment within 10 days</w:t>
            </w:r>
            <w:r w:rsidR="00B76CBA" w:rsidRPr="00FF44D0">
              <w:rPr>
                <w:rFonts w:ascii="Arial" w:hAnsi="Arial" w:cs="Arial"/>
                <w:sz w:val="22"/>
                <w:szCs w:val="22"/>
              </w:rPr>
              <w:t xml:space="preserve"> for routine</w:t>
            </w:r>
            <w:r w:rsidR="0053183F" w:rsidRPr="00FF44D0">
              <w:rPr>
                <w:rFonts w:ascii="Arial" w:hAnsi="Arial" w:cs="Arial"/>
                <w:sz w:val="22"/>
                <w:szCs w:val="22"/>
              </w:rPr>
              <w:t xml:space="preserve"> appointments</w:t>
            </w:r>
            <w:r w:rsidRPr="00FF44D0">
              <w:rPr>
                <w:rFonts w:ascii="Arial" w:hAnsi="Arial" w:cs="Arial"/>
                <w:sz w:val="22"/>
                <w:szCs w:val="22"/>
              </w:rPr>
              <w:t xml:space="preserve">, under current SAMHSA requirements.  Access is monitored in our SBH CQI plan and reported to SAMHSA quarterly. For routine service requests: current average days from routine service inquiries to assessment is 10 business days. </w:t>
            </w:r>
            <w:r w:rsidR="00055248" w:rsidRPr="00FF44D0">
              <w:rPr>
                <w:rFonts w:ascii="Arial" w:hAnsi="Arial" w:cs="Arial"/>
                <w:sz w:val="22"/>
                <w:szCs w:val="22"/>
              </w:rPr>
              <w:t>Open Access/Same Day is offere</w:t>
            </w:r>
            <w:r w:rsidR="00C55599" w:rsidRPr="00FF44D0">
              <w:rPr>
                <w:rFonts w:ascii="Arial" w:hAnsi="Arial" w:cs="Arial"/>
                <w:sz w:val="22"/>
                <w:szCs w:val="22"/>
              </w:rPr>
              <w:t>d</w:t>
            </w:r>
            <w:r w:rsidR="00556FBD">
              <w:rPr>
                <w:rFonts w:ascii="Arial" w:hAnsi="Arial" w:cs="Arial"/>
                <w:sz w:val="22"/>
                <w:szCs w:val="22"/>
              </w:rPr>
              <w:t>, there same day appointments often occur, if client desires.</w:t>
            </w:r>
          </w:p>
          <w:p w14:paraId="52BD993B" w14:textId="69A5C1AB"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The policy, process, and procedures for adding the Initial Evaluation may be key to increasing access across our agency. (Written request for degree and license required for Initial Assessment submitted to DMHA for written response 11/6/23.)</w:t>
            </w:r>
            <w:r w:rsidR="00AD7DFB" w:rsidRPr="00FF44D0">
              <w:rPr>
                <w:rFonts w:ascii="Arial" w:hAnsi="Arial" w:cs="Arial"/>
                <w:sz w:val="22"/>
                <w:szCs w:val="22"/>
              </w:rPr>
              <w:t xml:space="preserve"> </w:t>
            </w:r>
          </w:p>
          <w:p w14:paraId="4EAC534F" w14:textId="43E2C940"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While Initial Evaluations deemed urgent or emergent can be completed by telephone or telehealth platform; all individuals who want services will be seen in-person upon their subsequent appointment; transportation can be arranged via crisis services. </w:t>
            </w:r>
          </w:p>
          <w:p w14:paraId="4404E699" w14:textId="101B185F"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The preliminary assessment (aka ‘inquiry’) will begin the risk assessment process. Urgent or emergent cases are triaged with a clinical supervisor and crisis services for expedited community-based response if indicated.  </w:t>
            </w:r>
            <w:r w:rsidR="00556FBD">
              <w:rPr>
                <w:rFonts w:ascii="Arial" w:hAnsi="Arial" w:cs="Arial"/>
                <w:sz w:val="22"/>
                <w:szCs w:val="22"/>
              </w:rPr>
              <w:t xml:space="preserve">Routine assessments are offered same day access, however </w:t>
            </w:r>
            <w:r w:rsidR="00E03BE5" w:rsidRPr="00FF44D0">
              <w:rPr>
                <w:rFonts w:ascii="Arial" w:hAnsi="Arial" w:cs="Arial"/>
                <w:sz w:val="22"/>
                <w:szCs w:val="22"/>
              </w:rPr>
              <w:t xml:space="preserve">practice is </w:t>
            </w:r>
            <w:r w:rsidR="00556FBD">
              <w:rPr>
                <w:rFonts w:ascii="Arial" w:hAnsi="Arial" w:cs="Arial"/>
                <w:sz w:val="22"/>
                <w:szCs w:val="22"/>
              </w:rPr>
              <w:t xml:space="preserve">to assure appointment </w:t>
            </w:r>
            <w:r w:rsidR="00772D7F" w:rsidRPr="00FF44D0">
              <w:rPr>
                <w:rFonts w:ascii="Arial" w:hAnsi="Arial" w:cs="Arial"/>
                <w:sz w:val="22"/>
                <w:szCs w:val="22"/>
              </w:rPr>
              <w:t>within 10 days.</w:t>
            </w:r>
            <w:r w:rsidRPr="00FF44D0">
              <w:rPr>
                <w:rFonts w:ascii="Arial" w:hAnsi="Arial" w:cs="Arial"/>
                <w:sz w:val="22"/>
                <w:szCs w:val="22"/>
              </w:rPr>
              <w:t xml:space="preserve">  Once clarification received from DMHA on the clinical parameters of the initial assessment, the workflow will be altered.</w:t>
            </w:r>
          </w:p>
          <w:p w14:paraId="0B0F60D0" w14:textId="0B976C64"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From first contact through the completed comprehensive assessment, information from other providers may be added to the EHR to further inform the assessment continuum process.</w:t>
            </w:r>
          </w:p>
          <w:p w14:paraId="6801CE3F" w14:textId="67ADBA2B"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SBH is meeting current SAMHSA guidelines for collecting the I-Serve measure data.  The newly released SAMHSA CCBHC Outcome Measures Technical Specifications (released October 2023) provides SBH the structure from which to report this outcome.  </w:t>
            </w:r>
          </w:p>
          <w:p w14:paraId="28523A0E" w14:textId="4E877345"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Inquiry, assessment, and treatment planning work processes are in place and continue to be iterated towards standardization.</w:t>
            </w:r>
          </w:p>
          <w:p w14:paraId="7589E587" w14:textId="08DBA744"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As we reengineer our care coordination/navigation job roles to align with State guidance, this criterion assists in establishing pre-comprehensive services as a viable and reportable index event. </w:t>
            </w:r>
          </w:p>
          <w:p w14:paraId="46375FF5" w14:textId="63B9E48E" w:rsidR="00394B1C" w:rsidRPr="00FF44D0" w:rsidRDefault="00394B1C" w:rsidP="00323C39">
            <w:pPr>
              <w:pStyle w:val="ListParagraph"/>
              <w:numPr>
                <w:ilvl w:val="0"/>
                <w:numId w:val="59"/>
              </w:numPr>
              <w:rPr>
                <w:rFonts w:ascii="Arial" w:hAnsi="Arial" w:cs="Arial"/>
                <w:sz w:val="22"/>
                <w:szCs w:val="22"/>
              </w:rPr>
            </w:pPr>
            <w:r w:rsidRPr="00FF44D0">
              <w:rPr>
                <w:rFonts w:ascii="Arial" w:hAnsi="Arial" w:cs="Arial"/>
                <w:sz w:val="22"/>
                <w:szCs w:val="22"/>
              </w:rPr>
              <w:t>Technical assistance is requested by our front-line staff on the definition of ‘urgent,’ during initial telephone contact. The recent DMHA response does not allow for standardization across CMHCs and may be defined differently across the state system of care.</w:t>
            </w:r>
          </w:p>
          <w:p w14:paraId="66B789D6" w14:textId="3EAFC127" w:rsidR="00394B1C" w:rsidRPr="00FF44D0" w:rsidRDefault="00394B1C" w:rsidP="00323C39">
            <w:pPr>
              <w:pStyle w:val="ListParagraph"/>
              <w:widowControl w:val="0"/>
              <w:numPr>
                <w:ilvl w:val="0"/>
                <w:numId w:val="59"/>
              </w:numPr>
              <w:rPr>
                <w:rFonts w:ascii="Arial" w:hAnsi="Arial" w:cs="Arial"/>
                <w:b/>
                <w:sz w:val="22"/>
                <w:szCs w:val="22"/>
              </w:rPr>
            </w:pPr>
            <w:r w:rsidRPr="00FF44D0">
              <w:rPr>
                <w:rFonts w:ascii="Arial" w:hAnsi="Arial" w:cs="Arial"/>
                <w:sz w:val="22"/>
                <w:szCs w:val="22"/>
              </w:rPr>
              <w:t>Note: with the change in the DMHA attestation criteria to include an initial assessment, technical assistance is requested in expanding the standardization of these initial clinical encounters. Who can provide the initial evaluation?</w:t>
            </w:r>
          </w:p>
          <w:p w14:paraId="75D889A1" w14:textId="3EAFC127" w:rsidR="00EC3C4B" w:rsidRPr="00D11488" w:rsidRDefault="00EC3C4B" w:rsidP="00EC3C4B">
            <w:pPr>
              <w:rPr>
                <w:rFonts w:ascii="Arial" w:hAnsi="Arial" w:cs="Arial"/>
                <w:b/>
                <w:bCs/>
                <w:sz w:val="22"/>
                <w:szCs w:val="22"/>
              </w:rPr>
            </w:pPr>
            <w:r w:rsidRPr="00D11488">
              <w:rPr>
                <w:rFonts w:ascii="Arial" w:hAnsi="Arial" w:cs="Arial"/>
                <w:b/>
                <w:bCs/>
                <w:sz w:val="22"/>
                <w:szCs w:val="22"/>
              </w:rPr>
              <w:t>2.b.2</w:t>
            </w:r>
          </w:p>
          <w:p w14:paraId="0F24EE29" w14:textId="0C53758C" w:rsidR="00EC3C4B" w:rsidRPr="00FF44D0" w:rsidRDefault="00EC3C4B" w:rsidP="0037784B">
            <w:pPr>
              <w:ind w:firstLine="25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63A390A9" w14:textId="1A67D630" w:rsidR="0037784B" w:rsidRPr="00FF44D0" w:rsidRDefault="00EC3C4B" w:rsidP="00323C39">
            <w:pPr>
              <w:pStyle w:val="ListParagraph"/>
              <w:numPr>
                <w:ilvl w:val="0"/>
                <w:numId w:val="59"/>
              </w:numPr>
              <w:rPr>
                <w:rFonts w:ascii="Arial" w:hAnsi="Arial" w:cs="Arial"/>
                <w:sz w:val="22"/>
                <w:szCs w:val="22"/>
              </w:rPr>
            </w:pPr>
            <w:r w:rsidRPr="00FF44D0">
              <w:rPr>
                <w:rFonts w:ascii="Arial" w:hAnsi="Arial" w:cs="Arial"/>
                <w:sz w:val="22"/>
                <w:szCs w:val="22"/>
              </w:rPr>
              <w:t>The PCTP is updated when changes occur in level of care, program assignment/reassignment, changes in risk levels, or symptom acuity.</w:t>
            </w:r>
            <w:r w:rsidR="00556FBD">
              <w:rPr>
                <w:rFonts w:ascii="Arial" w:hAnsi="Arial" w:cs="Arial"/>
                <w:sz w:val="22"/>
                <w:szCs w:val="22"/>
              </w:rPr>
              <w:t xml:space="preserve"> At minimum, treatment plans are updated every 90 days.</w:t>
            </w:r>
          </w:p>
          <w:p w14:paraId="76BED2C3" w14:textId="774C0B0E" w:rsidR="0037784B" w:rsidRPr="00FF44D0" w:rsidRDefault="00244B0D" w:rsidP="00323C39">
            <w:pPr>
              <w:pStyle w:val="ListParagraph"/>
              <w:numPr>
                <w:ilvl w:val="0"/>
                <w:numId w:val="59"/>
              </w:numPr>
              <w:rPr>
                <w:rFonts w:ascii="Arial" w:hAnsi="Arial" w:cs="Arial"/>
                <w:sz w:val="22"/>
                <w:szCs w:val="22"/>
              </w:rPr>
            </w:pPr>
            <w:hyperlink r:id="rId34" w:history="1">
              <w:r w:rsidR="00EC3C4B" w:rsidRPr="00FF44D0">
                <w:rPr>
                  <w:rStyle w:val="Hyperlink"/>
                  <w:rFonts w:ascii="Arial" w:hAnsi="Arial" w:cs="Arial"/>
                  <w:sz w:val="22"/>
                  <w:szCs w:val="22"/>
                </w:rPr>
                <w:t>Person-Centered Treatment Planning</w:t>
              </w:r>
            </w:hyperlink>
            <w:r w:rsidR="00EC3C4B" w:rsidRPr="00FF44D0">
              <w:rPr>
                <w:rFonts w:ascii="Arial" w:hAnsi="Arial" w:cs="Arial"/>
                <w:color w:val="000000"/>
                <w:sz w:val="22"/>
                <w:szCs w:val="22"/>
              </w:rPr>
              <w:t xml:space="preserve"> </w:t>
            </w:r>
            <w:r w:rsidR="0037784B" w:rsidRPr="00FF44D0">
              <w:rPr>
                <w:rFonts w:ascii="Arial" w:hAnsi="Arial" w:cs="Arial"/>
                <w:color w:val="000000"/>
                <w:sz w:val="22"/>
                <w:szCs w:val="22"/>
              </w:rPr>
              <w:t xml:space="preserve">policy </w:t>
            </w:r>
            <w:r w:rsidR="00EC3C4B" w:rsidRPr="00FF44D0">
              <w:rPr>
                <w:rFonts w:ascii="Arial" w:hAnsi="Arial" w:cs="Arial"/>
                <w:sz w:val="22"/>
                <w:szCs w:val="22"/>
              </w:rPr>
              <w:t xml:space="preserve">speaks to the </w:t>
            </w:r>
            <w:r w:rsidR="00EC3C4B" w:rsidRPr="00FF44D0">
              <w:rPr>
                <w:rFonts w:ascii="Arial" w:hAnsi="Arial" w:cs="Arial"/>
                <w:color w:val="182D4A"/>
                <w:sz w:val="22"/>
                <w:szCs w:val="22"/>
                <w:lang w:val="en-US"/>
              </w:rPr>
              <w:t>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r w:rsidR="00EC3C4B" w:rsidRPr="00FF44D0">
              <w:rPr>
                <w:rFonts w:ascii="Arial" w:hAnsi="Arial" w:cs="Arial"/>
                <w:color w:val="182D4A"/>
                <w:sz w:val="22"/>
                <w:szCs w:val="22"/>
                <w:shd w:val="clear" w:color="auto" w:fill="FFFFFF"/>
              </w:rPr>
              <w:t xml:space="preserve"> </w:t>
            </w:r>
          </w:p>
          <w:p w14:paraId="2B8576EF" w14:textId="37F6B9F9" w:rsidR="005B294C" w:rsidRPr="00FF44D0" w:rsidRDefault="005B294C" w:rsidP="005B294C">
            <w:pPr>
              <w:ind w:left="250" w:hanging="250"/>
              <w:rPr>
                <w:rFonts w:ascii="Arial" w:hAnsi="Arial" w:cs="Arial"/>
                <w:sz w:val="22"/>
                <w:szCs w:val="22"/>
              </w:rPr>
            </w:pPr>
            <w:r w:rsidRPr="00D11488">
              <w:rPr>
                <w:rFonts w:ascii="Arial" w:hAnsi="Arial" w:cs="Arial"/>
                <w:b/>
                <w:bCs/>
                <w:sz w:val="22"/>
                <w:szCs w:val="22"/>
              </w:rPr>
              <w:t>2.b.3</w:t>
            </w:r>
            <w:r w:rsidRPr="00FF44D0">
              <w:rPr>
                <w:rFonts w:ascii="Arial" w:hAnsi="Arial" w:cs="Arial"/>
                <w:sz w:val="22"/>
                <w:szCs w:val="22"/>
              </w:rPr>
              <w:br/>
            </w:r>
            <w:r w:rsidRPr="00FF44D0">
              <w:rPr>
                <w:rFonts w:ascii="Arial" w:hAnsi="Arial" w:cs="Arial"/>
                <w:b/>
                <w:sz w:val="22"/>
                <w:szCs w:val="22"/>
              </w:rPr>
              <w:t>If you are not currently able to meet the criterion, what would you need to do to meet the criterion by the anticipated Demonstration Program start date (7/1/24)? What type of support would you need?</w:t>
            </w:r>
          </w:p>
          <w:p w14:paraId="3A307D46" w14:textId="77777777"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Adding tracking logic to measure the system capacity for clients to schedule an outpatient follow-up appointment within two weeks will allow us to meet this criterion this will be implemented prior to 7/1/24.</w:t>
            </w:r>
          </w:p>
          <w:p w14:paraId="7142C716" w14:textId="77777777"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Our FY24 CQI Plan currently tracks how soon a client is seen for the 1</w:t>
            </w:r>
            <w:r w:rsidRPr="00FF44D0">
              <w:rPr>
                <w:rFonts w:ascii="Arial" w:hAnsi="Arial" w:cs="Arial"/>
                <w:sz w:val="22"/>
                <w:szCs w:val="22"/>
                <w:vertAlign w:val="superscript"/>
              </w:rPr>
              <w:t>st</w:t>
            </w:r>
            <w:r w:rsidRPr="00FF44D0">
              <w:rPr>
                <w:rFonts w:ascii="Arial" w:hAnsi="Arial" w:cs="Arial"/>
                <w:sz w:val="22"/>
                <w:szCs w:val="22"/>
              </w:rPr>
              <w:t xml:space="preserve"> follow-up appointment after initial assessment; this model can be modified and expanded to meet this criterion.</w:t>
            </w:r>
          </w:p>
          <w:p w14:paraId="29DC7CF9" w14:textId="77777777"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The remainder of the processes for this measure are already in place. Discharge planning from outpatient or emergent care settings is navigated through the outpatient triage process or crisis services continuum (both phone triage with hospitals and mobile response). Forensic outreach services, residential care coordination/navigation services, and embedded care coordinators within our local hospital psychiatric inpatient settings provide pre-discharge coordination of care.  </w:t>
            </w:r>
          </w:p>
          <w:p w14:paraId="0D7A4AFD" w14:textId="448423C4" w:rsidR="00AE5288" w:rsidRPr="00FF44D0" w:rsidRDefault="00AE5288"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Open Access allows for offering same day </w:t>
            </w:r>
            <w:r w:rsidR="00F619D6" w:rsidRPr="00FF44D0">
              <w:rPr>
                <w:rFonts w:ascii="Arial" w:hAnsi="Arial" w:cs="Arial"/>
                <w:sz w:val="22"/>
                <w:szCs w:val="22"/>
              </w:rPr>
              <w:t>services, if desired</w:t>
            </w:r>
          </w:p>
          <w:p w14:paraId="0AB3182E" w14:textId="0F495243" w:rsidR="005B294C" w:rsidRPr="00FF44D0" w:rsidRDefault="00244B0D" w:rsidP="00323C39">
            <w:pPr>
              <w:pStyle w:val="ListParagraph"/>
              <w:numPr>
                <w:ilvl w:val="0"/>
                <w:numId w:val="59"/>
              </w:numPr>
              <w:rPr>
                <w:rStyle w:val="Hyperlink"/>
                <w:rFonts w:ascii="Arial" w:hAnsi="Arial" w:cs="Arial"/>
                <w:color w:val="auto"/>
                <w:sz w:val="22"/>
                <w:szCs w:val="22"/>
                <w:u w:val="none"/>
              </w:rPr>
            </w:pPr>
            <w:hyperlink r:id="rId35" w:history="1">
              <w:r w:rsidR="005B294C" w:rsidRPr="00FF44D0">
                <w:rPr>
                  <w:rStyle w:val="Hyperlink"/>
                  <w:rFonts w:ascii="Arial" w:hAnsi="Arial" w:cs="Arial"/>
                  <w:sz w:val="22"/>
                  <w:szCs w:val="22"/>
                </w:rPr>
                <w:t>Intake Policies and Procedures</w:t>
              </w:r>
            </w:hyperlink>
            <w:r w:rsidR="005B294C" w:rsidRPr="00FF44D0">
              <w:rPr>
                <w:rStyle w:val="Hyperlink"/>
                <w:rFonts w:ascii="Arial" w:hAnsi="Arial" w:cs="Arial"/>
                <w:sz w:val="22"/>
                <w:szCs w:val="22"/>
              </w:rPr>
              <w:t xml:space="preserve"> </w:t>
            </w:r>
            <w:r w:rsidR="005B294C" w:rsidRPr="00FF44D0">
              <w:rPr>
                <w:rStyle w:val="Hyperlink"/>
                <w:rFonts w:ascii="Arial" w:hAnsi="Arial" w:cs="Arial"/>
                <w:color w:val="auto"/>
                <w:sz w:val="22"/>
                <w:szCs w:val="22"/>
                <w:u w:val="none"/>
              </w:rPr>
              <w:t>which describes the general intake process, specific program criteria, how to approach service for immediate relatives, external referrals including who is appropriate for care and describes the procedural steps for doing an intake, and in what timeframe that intake is to take place within.</w:t>
            </w:r>
          </w:p>
          <w:p w14:paraId="13B34746" w14:textId="0AE58ECA" w:rsidR="005B294C" w:rsidRPr="00FF44D0" w:rsidRDefault="00244B0D" w:rsidP="00323C39">
            <w:pPr>
              <w:pStyle w:val="ListParagraph"/>
              <w:numPr>
                <w:ilvl w:val="0"/>
                <w:numId w:val="59"/>
              </w:numPr>
              <w:rPr>
                <w:rFonts w:ascii="Arial" w:hAnsi="Arial" w:cs="Arial"/>
                <w:sz w:val="22"/>
                <w:szCs w:val="22"/>
              </w:rPr>
            </w:pPr>
            <w:hyperlink r:id="rId36" w:history="1">
              <w:r w:rsidR="005B294C" w:rsidRPr="00FF44D0">
                <w:rPr>
                  <w:rStyle w:val="Hyperlink"/>
                  <w:rFonts w:ascii="Arial" w:hAnsi="Arial" w:cs="Arial"/>
                  <w:sz w:val="22"/>
                  <w:szCs w:val="22"/>
                </w:rPr>
                <w:t>Transfer Referral Process</w:t>
              </w:r>
            </w:hyperlink>
            <w:r w:rsidR="005B294C" w:rsidRPr="00FF44D0">
              <w:rPr>
                <w:rFonts w:ascii="Arial" w:hAnsi="Arial" w:cs="Arial"/>
                <w:sz w:val="22"/>
                <w:szCs w:val="22"/>
              </w:rPr>
              <w:t xml:space="preserve"> policy which details transfers and referral with a focus on rationale for the transfer of referral, staff responsibilities in the process, and follow up responsibilities.</w:t>
            </w:r>
          </w:p>
          <w:p w14:paraId="69CE84C3" w14:textId="77777777" w:rsidR="005B294C" w:rsidRPr="00D11488" w:rsidRDefault="005B294C" w:rsidP="005B294C">
            <w:pPr>
              <w:rPr>
                <w:rFonts w:ascii="Arial" w:hAnsi="Arial" w:cs="Arial"/>
                <w:b/>
                <w:bCs/>
                <w:sz w:val="22"/>
                <w:szCs w:val="22"/>
              </w:rPr>
            </w:pPr>
            <w:r w:rsidRPr="00D11488">
              <w:rPr>
                <w:rFonts w:ascii="Arial" w:hAnsi="Arial" w:cs="Arial"/>
                <w:b/>
                <w:bCs/>
                <w:sz w:val="22"/>
                <w:szCs w:val="22"/>
              </w:rPr>
              <w:t>2.c.1</w:t>
            </w:r>
          </w:p>
          <w:p w14:paraId="32C82926" w14:textId="77777777" w:rsidR="005B294C" w:rsidRPr="00FF44D0" w:rsidRDefault="005B294C" w:rsidP="005B294C">
            <w:pPr>
              <w:ind w:firstLine="25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43DF5765" w14:textId="5B8E2889"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SBH has been building the foundation for CCBHC attestation readiness since February 2021, under SAMHSA CCBHC-E and CCBHC-IA grants.  During the </w:t>
            </w:r>
            <w:r w:rsidR="007A0A79" w:rsidRPr="00FF44D0">
              <w:rPr>
                <w:rFonts w:ascii="Arial" w:hAnsi="Arial" w:cs="Arial"/>
                <w:sz w:val="22"/>
                <w:szCs w:val="22"/>
              </w:rPr>
              <w:t>CCBHC-</w:t>
            </w:r>
            <w:r w:rsidRPr="00FF44D0">
              <w:rPr>
                <w:rFonts w:ascii="Arial" w:hAnsi="Arial" w:cs="Arial"/>
                <w:sz w:val="22"/>
                <w:szCs w:val="22"/>
              </w:rPr>
              <w:t>E grant, SBH focused on establishing a crisis services continuum to complete our provision of the nine services core to CCBHC certification.</w:t>
            </w:r>
          </w:p>
          <w:p w14:paraId="6A288732" w14:textId="74DBB9D1"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A crisis services continuum was rolled out in August 2021 beginning with the launch of a community crisis services hotline (now includes 988) and serves as the primary triage hub for mobile crisis response and/or C</w:t>
            </w:r>
            <w:r w:rsidR="000569EF" w:rsidRPr="00FF44D0">
              <w:rPr>
                <w:rFonts w:ascii="Arial" w:hAnsi="Arial" w:cs="Arial"/>
                <w:sz w:val="22"/>
                <w:szCs w:val="22"/>
              </w:rPr>
              <w:t>R</w:t>
            </w:r>
            <w:r w:rsidRPr="00FF44D0">
              <w:rPr>
                <w:rFonts w:ascii="Arial" w:hAnsi="Arial" w:cs="Arial"/>
                <w:sz w:val="22"/>
                <w:szCs w:val="22"/>
              </w:rPr>
              <w:t>S</w:t>
            </w:r>
            <w:r w:rsidR="000569EF" w:rsidRPr="00FF44D0">
              <w:rPr>
                <w:rFonts w:ascii="Arial" w:hAnsi="Arial" w:cs="Arial"/>
                <w:sz w:val="22"/>
                <w:szCs w:val="22"/>
              </w:rPr>
              <w:t>S</w:t>
            </w:r>
            <w:r w:rsidRPr="00FF44D0">
              <w:rPr>
                <w:rFonts w:ascii="Arial" w:hAnsi="Arial" w:cs="Arial"/>
                <w:sz w:val="22"/>
                <w:szCs w:val="22"/>
              </w:rPr>
              <w:t xml:space="preserve"> services. </w:t>
            </w:r>
          </w:p>
          <w:p w14:paraId="2FD76A46" w14:textId="77777777"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MOUs and established processes and procedures with local law enforcement agencies and local hospitals to address forensic and emergency room diversion.</w:t>
            </w:r>
          </w:p>
          <w:p w14:paraId="7614C27D" w14:textId="74996D9C"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Meetings with 911 </w:t>
            </w:r>
            <w:r w:rsidR="00772C08" w:rsidRPr="00FF44D0">
              <w:rPr>
                <w:rFonts w:ascii="Arial" w:hAnsi="Arial" w:cs="Arial"/>
                <w:sz w:val="22"/>
                <w:szCs w:val="22"/>
              </w:rPr>
              <w:t xml:space="preserve">central </w:t>
            </w:r>
            <w:r w:rsidRPr="00FF44D0">
              <w:rPr>
                <w:rFonts w:ascii="Arial" w:hAnsi="Arial" w:cs="Arial"/>
                <w:sz w:val="22"/>
                <w:szCs w:val="22"/>
              </w:rPr>
              <w:t>dispatch resulted in one-button triage and transfer of non-emergent calls to crisis services.</w:t>
            </w:r>
          </w:p>
          <w:p w14:paraId="1576250E" w14:textId="2805F971"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SBH has distributed over 30,00</w:t>
            </w:r>
            <w:r w:rsidR="00017B12" w:rsidRPr="00FF44D0">
              <w:rPr>
                <w:rFonts w:ascii="Arial" w:hAnsi="Arial" w:cs="Arial"/>
                <w:sz w:val="22"/>
                <w:szCs w:val="22"/>
              </w:rPr>
              <w:t>0</w:t>
            </w:r>
            <w:r w:rsidRPr="00FF44D0">
              <w:rPr>
                <w:rFonts w:ascii="Arial" w:hAnsi="Arial" w:cs="Arial"/>
                <w:sz w:val="22"/>
                <w:szCs w:val="22"/>
              </w:rPr>
              <w:t xml:space="preserve"> crisis services cards, posted billboards, utilized bus wraps and bench advertising. We participate in community forums, community partner training, law enforcement CIT training and roll calls. </w:t>
            </w:r>
          </w:p>
          <w:p w14:paraId="7078566F" w14:textId="77777777"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SBH has actively marketed crisis services access to community agencies, churches, and private practices. Many distribute our crisis services contact cards to those they serve.</w:t>
            </w:r>
          </w:p>
          <w:p w14:paraId="5398E40C" w14:textId="117D376D"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The SBH CRSS opened in </w:t>
            </w:r>
            <w:r w:rsidR="007A5377" w:rsidRPr="00FF44D0">
              <w:rPr>
                <w:rFonts w:ascii="Arial" w:hAnsi="Arial" w:cs="Arial"/>
                <w:sz w:val="22"/>
                <w:szCs w:val="22"/>
              </w:rPr>
              <w:t>March</w:t>
            </w:r>
            <w:r w:rsidRPr="00FF44D0">
              <w:rPr>
                <w:rFonts w:ascii="Arial" w:hAnsi="Arial" w:cs="Arial"/>
                <w:sz w:val="22"/>
                <w:szCs w:val="22"/>
              </w:rPr>
              <w:t xml:space="preserve"> 2022. It is currently a 5-bed unit. Those who utilize these services are self-referred, may also have a mobile crisis intervention, or are referred by law enforcement or hospital partners. Since opening, there have been 342 stays on our unit. Under the new DMHA service contracts, mobile crisis response will expand into three more counties</w:t>
            </w:r>
            <w:r w:rsidR="00987967" w:rsidRPr="00FF44D0">
              <w:rPr>
                <w:rFonts w:ascii="Arial" w:hAnsi="Arial" w:cs="Arial"/>
                <w:sz w:val="22"/>
                <w:szCs w:val="22"/>
              </w:rPr>
              <w:t>, and an additional 4 living room chairs to increase capacity.</w:t>
            </w:r>
          </w:p>
          <w:p w14:paraId="2B7186CA" w14:textId="00AE81C5"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Under the CCBHC-E grant SBH purchased a wheelchair accessible van and launched the 1</w:t>
            </w:r>
            <w:r w:rsidRPr="00FF44D0">
              <w:rPr>
                <w:rFonts w:ascii="Arial" w:hAnsi="Arial" w:cs="Arial"/>
                <w:sz w:val="22"/>
                <w:szCs w:val="22"/>
                <w:vertAlign w:val="superscript"/>
              </w:rPr>
              <w:t>st</w:t>
            </w:r>
            <w:r w:rsidRPr="00FF44D0">
              <w:rPr>
                <w:rFonts w:ascii="Arial" w:hAnsi="Arial" w:cs="Arial"/>
                <w:sz w:val="22"/>
                <w:szCs w:val="22"/>
              </w:rPr>
              <w:t xml:space="preserve"> mobile response in February 2022.  We have responded to 8</w:t>
            </w:r>
            <w:r w:rsidR="00167E9F">
              <w:rPr>
                <w:rFonts w:ascii="Arial" w:hAnsi="Arial" w:cs="Arial"/>
                <w:sz w:val="22"/>
                <w:szCs w:val="22"/>
              </w:rPr>
              <w:t>34</w:t>
            </w:r>
            <w:r w:rsidRPr="00FF44D0">
              <w:rPr>
                <w:rFonts w:ascii="Arial" w:hAnsi="Arial" w:cs="Arial"/>
                <w:sz w:val="22"/>
                <w:szCs w:val="22"/>
              </w:rPr>
              <w:t xml:space="preserve"> mobile crises in the community since that time.  </w:t>
            </w:r>
          </w:p>
          <w:p w14:paraId="3D4CB279" w14:textId="52CF73A8"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SBH has partnered with 8am-5pm agencies, and private practices to provide their clients 24/7crisis services. We have working relationships with residential and shelters for </w:t>
            </w:r>
            <w:r w:rsidR="00FA79F9" w:rsidRPr="00FF44D0">
              <w:rPr>
                <w:rFonts w:ascii="Arial" w:hAnsi="Arial" w:cs="Arial"/>
                <w:sz w:val="22"/>
                <w:szCs w:val="22"/>
              </w:rPr>
              <w:t>afterhours</w:t>
            </w:r>
            <w:r w:rsidRPr="00FF44D0">
              <w:rPr>
                <w:rFonts w:ascii="Arial" w:hAnsi="Arial" w:cs="Arial"/>
                <w:sz w:val="22"/>
                <w:szCs w:val="22"/>
              </w:rPr>
              <w:t xml:space="preserve"> collaboration. </w:t>
            </w:r>
          </w:p>
          <w:p w14:paraId="4267A38C" w14:textId="1C90B520" w:rsidR="005B294C" w:rsidRPr="00FF44D0" w:rsidRDefault="005B294C" w:rsidP="00323C39">
            <w:pPr>
              <w:pStyle w:val="ListParagraph"/>
              <w:numPr>
                <w:ilvl w:val="0"/>
                <w:numId w:val="59"/>
              </w:numPr>
              <w:rPr>
                <w:rFonts w:ascii="Arial" w:hAnsi="Arial" w:cs="Arial"/>
                <w:sz w:val="22"/>
                <w:szCs w:val="22"/>
              </w:rPr>
            </w:pPr>
            <w:r w:rsidRPr="00FF44D0">
              <w:rPr>
                <w:rFonts w:ascii="Arial" w:hAnsi="Arial" w:cs="Arial"/>
                <w:sz w:val="22"/>
                <w:szCs w:val="22"/>
              </w:rPr>
              <w:t xml:space="preserve">18% of our </w:t>
            </w:r>
            <w:r w:rsidRPr="00556FBD">
              <w:rPr>
                <w:rFonts w:ascii="Arial" w:hAnsi="Arial" w:cs="Arial"/>
                <w:sz w:val="22"/>
                <w:szCs w:val="22"/>
              </w:rPr>
              <w:t xml:space="preserve">responses are </w:t>
            </w:r>
            <w:r w:rsidR="00B4328C" w:rsidRPr="00556FBD">
              <w:rPr>
                <w:rFonts w:ascii="Arial" w:hAnsi="Arial" w:cs="Arial"/>
                <w:sz w:val="22"/>
                <w:szCs w:val="22"/>
              </w:rPr>
              <w:t xml:space="preserve">at the request of </w:t>
            </w:r>
            <w:r w:rsidRPr="00556FBD">
              <w:rPr>
                <w:rFonts w:ascii="Arial" w:hAnsi="Arial" w:cs="Arial"/>
                <w:sz w:val="22"/>
                <w:szCs w:val="22"/>
              </w:rPr>
              <w:t>law enforcement</w:t>
            </w:r>
            <w:r w:rsidR="00B4328C" w:rsidRPr="00556FBD">
              <w:rPr>
                <w:rFonts w:ascii="Arial" w:hAnsi="Arial" w:cs="Arial"/>
                <w:sz w:val="22"/>
                <w:szCs w:val="22"/>
              </w:rPr>
              <w:t xml:space="preserve"> to promote a trauma-informed approach</w:t>
            </w:r>
            <w:r w:rsidRPr="00556FBD">
              <w:rPr>
                <w:rFonts w:ascii="Arial" w:hAnsi="Arial" w:cs="Arial"/>
                <w:sz w:val="22"/>
                <w:szCs w:val="22"/>
              </w:rPr>
              <w:t>;</w:t>
            </w:r>
            <w:r w:rsidRPr="00FF44D0">
              <w:rPr>
                <w:rFonts w:ascii="Arial" w:hAnsi="Arial" w:cs="Arial"/>
                <w:sz w:val="22"/>
                <w:szCs w:val="22"/>
              </w:rPr>
              <w:t xml:space="preserve"> 2% hospitals, </w:t>
            </w:r>
            <w:r w:rsidR="002B0287">
              <w:rPr>
                <w:rFonts w:ascii="Arial" w:hAnsi="Arial" w:cs="Arial"/>
                <w:sz w:val="22"/>
                <w:szCs w:val="22"/>
              </w:rPr>
              <w:t>1</w:t>
            </w:r>
            <w:r w:rsidRPr="00FF44D0">
              <w:rPr>
                <w:rFonts w:ascii="Arial" w:hAnsi="Arial" w:cs="Arial"/>
                <w:sz w:val="22"/>
                <w:szCs w:val="22"/>
              </w:rPr>
              <w:t>% other.</w:t>
            </w:r>
          </w:p>
          <w:p w14:paraId="367F7624" w14:textId="53C0D3DD" w:rsidR="00614470" w:rsidRPr="00FF44D0" w:rsidRDefault="00614470" w:rsidP="00AE641A">
            <w:pPr>
              <w:ind w:left="250" w:hanging="700"/>
              <w:rPr>
                <w:rFonts w:ascii="Arial" w:hAnsi="Arial" w:cs="Arial"/>
                <w:b/>
                <w:sz w:val="22"/>
                <w:szCs w:val="22"/>
              </w:rPr>
            </w:pPr>
            <w:r w:rsidRPr="00FF44D0">
              <w:rPr>
                <w:rFonts w:ascii="Arial" w:hAnsi="Arial" w:cs="Arial"/>
                <w:sz w:val="22"/>
                <w:szCs w:val="22"/>
              </w:rPr>
              <w:t>2.c</w:t>
            </w:r>
            <w:r w:rsidRPr="00D11488">
              <w:rPr>
                <w:rFonts w:ascii="Arial" w:hAnsi="Arial" w:cs="Arial"/>
                <w:b/>
                <w:bCs/>
                <w:sz w:val="22"/>
                <w:szCs w:val="22"/>
              </w:rPr>
              <w:t>.</w:t>
            </w:r>
            <w:proofErr w:type="gramStart"/>
            <w:r w:rsidRPr="00D11488">
              <w:rPr>
                <w:rFonts w:ascii="Arial" w:hAnsi="Arial" w:cs="Arial"/>
                <w:b/>
                <w:bCs/>
                <w:sz w:val="22"/>
                <w:szCs w:val="22"/>
              </w:rPr>
              <w:t>2</w:t>
            </w:r>
            <w:r w:rsidR="00B4328C" w:rsidRPr="00D11488">
              <w:rPr>
                <w:rFonts w:ascii="Arial" w:hAnsi="Arial" w:cs="Arial"/>
                <w:b/>
                <w:bCs/>
                <w:sz w:val="22"/>
                <w:szCs w:val="22"/>
              </w:rPr>
              <w:t>.c.</w:t>
            </w:r>
            <w:proofErr w:type="gramEnd"/>
            <w:r w:rsidR="00B4328C" w:rsidRPr="00D11488">
              <w:rPr>
                <w:rFonts w:ascii="Arial" w:hAnsi="Arial" w:cs="Arial"/>
                <w:b/>
                <w:bCs/>
                <w:sz w:val="22"/>
                <w:szCs w:val="22"/>
              </w:rPr>
              <w:t>2</w:t>
            </w:r>
            <w:r w:rsidRPr="00FF44D0">
              <w:rPr>
                <w:rFonts w:ascii="Arial" w:hAnsi="Arial" w:cs="Arial"/>
                <w:sz w:val="22"/>
                <w:szCs w:val="22"/>
              </w:rPr>
              <w:br/>
            </w:r>
            <w:r w:rsidRPr="00FF44D0">
              <w:rPr>
                <w:rFonts w:ascii="Arial" w:hAnsi="Arial" w:cs="Arial"/>
                <w:b/>
                <w:sz w:val="22"/>
                <w:szCs w:val="22"/>
              </w:rPr>
              <w:t xml:space="preserve">If you currently meet the criterion, how are you doing so? </w:t>
            </w:r>
          </w:p>
          <w:p w14:paraId="52E40C48" w14:textId="5F76C11F" w:rsidR="00614470" w:rsidRPr="00FF44D0" w:rsidRDefault="00614470" w:rsidP="00323C39">
            <w:pPr>
              <w:pStyle w:val="ListParagraph"/>
              <w:numPr>
                <w:ilvl w:val="0"/>
                <w:numId w:val="59"/>
              </w:numPr>
              <w:rPr>
                <w:rFonts w:ascii="Arial" w:hAnsi="Arial" w:cs="Arial"/>
                <w:color w:val="000000"/>
                <w:sz w:val="22"/>
                <w:szCs w:val="22"/>
                <w:lang w:val="en-US"/>
              </w:rPr>
            </w:pPr>
            <w:r w:rsidRPr="00FF44D0">
              <w:rPr>
                <w:rFonts w:ascii="Arial" w:hAnsi="Arial" w:cs="Arial"/>
                <w:color w:val="000000"/>
                <w:sz w:val="22"/>
                <w:szCs w:val="22"/>
                <w:lang w:val="en-US"/>
              </w:rPr>
              <w:t xml:space="preserve">Adherence to this standard is detailed in the </w:t>
            </w:r>
            <w:hyperlink r:id="rId37" w:history="1">
              <w:r w:rsidRPr="00FF44D0">
                <w:rPr>
                  <w:rStyle w:val="Hyperlink"/>
                  <w:rFonts w:ascii="Arial" w:hAnsi="Arial" w:cs="Arial"/>
                  <w:sz w:val="22"/>
                  <w:szCs w:val="22"/>
                  <w:lang w:val="en-US"/>
                </w:rPr>
                <w:t>Emergency Services</w:t>
              </w:r>
            </w:hyperlink>
            <w:r w:rsidRPr="00FF44D0">
              <w:rPr>
                <w:rFonts w:ascii="Arial" w:hAnsi="Arial" w:cs="Arial"/>
                <w:color w:val="000000"/>
                <w:sz w:val="22"/>
                <w:szCs w:val="22"/>
                <w:lang w:val="en-US"/>
              </w:rPr>
              <w:t xml:space="preserve"> policy, section 5.5 which details portions of the crisis continuum that we offer which include but are not limited to: 24/7/365 crisis line, CRSS unit, mobile response, and law enforcement </w:t>
            </w:r>
            <w:r w:rsidR="00B357C1" w:rsidRPr="00FF44D0">
              <w:rPr>
                <w:rFonts w:ascii="Arial" w:hAnsi="Arial" w:cs="Arial"/>
                <w:color w:val="000000"/>
                <w:sz w:val="22"/>
                <w:szCs w:val="22"/>
                <w:lang w:val="en-US"/>
              </w:rPr>
              <w:t>c</w:t>
            </w:r>
            <w:r w:rsidRPr="00FF44D0">
              <w:rPr>
                <w:rFonts w:ascii="Arial" w:hAnsi="Arial" w:cs="Arial"/>
                <w:color w:val="000000"/>
                <w:sz w:val="22"/>
                <w:szCs w:val="22"/>
                <w:lang w:val="en-US"/>
              </w:rPr>
              <w:t>o-response.</w:t>
            </w:r>
            <w:r w:rsidR="00556FBD">
              <w:rPr>
                <w:rFonts w:ascii="Arial" w:hAnsi="Arial" w:cs="Arial"/>
                <w:color w:val="000000"/>
                <w:sz w:val="22"/>
                <w:szCs w:val="22"/>
                <w:lang w:val="en-US"/>
              </w:rPr>
              <w:t xml:space="preserve"> This is widely communicated to the public through social media, news conferences, and marketing materials throughout the area.</w:t>
            </w:r>
          </w:p>
          <w:p w14:paraId="11B811C2" w14:textId="1E5DD231" w:rsidR="00614470" w:rsidRPr="00FF44D0" w:rsidRDefault="00614470" w:rsidP="00323C39">
            <w:pPr>
              <w:pStyle w:val="ListParagraph"/>
              <w:numPr>
                <w:ilvl w:val="0"/>
                <w:numId w:val="59"/>
              </w:numPr>
              <w:rPr>
                <w:rFonts w:ascii="Arial" w:hAnsi="Arial" w:cs="Arial"/>
                <w:color w:val="000000"/>
                <w:sz w:val="22"/>
                <w:szCs w:val="22"/>
                <w:lang w:val="en-US"/>
              </w:rPr>
            </w:pPr>
            <w:r w:rsidRPr="00FF44D0">
              <w:rPr>
                <w:rFonts w:ascii="Arial" w:hAnsi="Arial" w:cs="Arial"/>
                <w:color w:val="000000"/>
                <w:sz w:val="22"/>
                <w:szCs w:val="22"/>
                <w:lang w:val="en-US"/>
              </w:rPr>
              <w:t xml:space="preserve">The SBH </w:t>
            </w:r>
            <w:hyperlink r:id="rId38" w:history="1">
              <w:r w:rsidRPr="00FF44D0">
                <w:rPr>
                  <w:rStyle w:val="Hyperlink"/>
                  <w:rFonts w:ascii="Arial" w:hAnsi="Arial" w:cs="Arial"/>
                  <w:sz w:val="22"/>
                  <w:szCs w:val="22"/>
                </w:rPr>
                <w:t>Clinical Plan for Professional Services</w:t>
              </w:r>
            </w:hyperlink>
            <w:r w:rsidRPr="006C2E1E">
              <w:rPr>
                <w:rStyle w:val="cf01"/>
                <w:rFonts w:ascii="Arial" w:hAnsi="Arial" w:cs="Arial"/>
                <w:sz w:val="22"/>
                <w:szCs w:val="22"/>
              </w:rPr>
              <w:t>,</w:t>
            </w:r>
            <w:r w:rsidRPr="00FF44D0">
              <w:rPr>
                <w:rFonts w:ascii="Arial" w:hAnsi="Arial" w:cs="Arial"/>
                <w:sz w:val="22"/>
                <w:szCs w:val="22"/>
              </w:rPr>
              <w:t xml:space="preserve"> a comprehensive document that describes agency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offered; S</w:t>
            </w:r>
            <w:r w:rsidRPr="00FF44D0">
              <w:rPr>
                <w:rFonts w:ascii="Arial" w:hAnsi="Arial" w:cs="Arial"/>
                <w:color w:val="000000"/>
                <w:sz w:val="22"/>
                <w:szCs w:val="22"/>
                <w:lang w:val="en-US"/>
              </w:rPr>
              <w:t>section 5.7 describe the crisis line and its service goals, mobile crisis team and its service goals, the C</w:t>
            </w:r>
            <w:r w:rsidR="00382FD6" w:rsidRPr="00FF44D0">
              <w:rPr>
                <w:rFonts w:ascii="Arial" w:hAnsi="Arial" w:cs="Arial"/>
                <w:color w:val="000000"/>
                <w:sz w:val="22"/>
                <w:szCs w:val="22"/>
                <w:lang w:val="en-US"/>
              </w:rPr>
              <w:t>RSS unit</w:t>
            </w:r>
            <w:r w:rsidRPr="00FF44D0">
              <w:rPr>
                <w:rFonts w:ascii="Arial" w:hAnsi="Arial" w:cs="Arial"/>
                <w:color w:val="000000"/>
                <w:sz w:val="22"/>
                <w:szCs w:val="22"/>
                <w:lang w:val="en-US"/>
              </w:rPr>
              <w:t xml:space="preserve"> and its service goals, and 5.9.1 is and inclusive discussion of our crisis service’s mission, target population, services offered, and location. </w:t>
            </w:r>
          </w:p>
          <w:p w14:paraId="5D8DECA8" w14:textId="77777777" w:rsidR="00614470" w:rsidRPr="00FF44D0" w:rsidRDefault="00614470" w:rsidP="00323C39">
            <w:pPr>
              <w:pStyle w:val="ListParagraph"/>
              <w:numPr>
                <w:ilvl w:val="0"/>
                <w:numId w:val="59"/>
              </w:numPr>
              <w:rPr>
                <w:rFonts w:ascii="Arial" w:hAnsi="Arial" w:cs="Arial"/>
                <w:color w:val="000000"/>
                <w:sz w:val="22"/>
                <w:szCs w:val="22"/>
                <w:lang w:val="en-US"/>
              </w:rPr>
            </w:pPr>
            <w:r w:rsidRPr="00FF44D0">
              <w:rPr>
                <w:rFonts w:ascii="Arial" w:hAnsi="Arial" w:cs="Arial"/>
                <w:color w:val="000000"/>
                <w:sz w:val="22"/>
                <w:szCs w:val="22"/>
                <w:lang w:val="en-US"/>
              </w:rPr>
              <w:t xml:space="preserve">Newly drafted policy documenting active </w:t>
            </w:r>
            <w:hyperlink r:id="rId39" w:history="1">
              <w:r w:rsidRPr="00FF44D0">
                <w:rPr>
                  <w:rStyle w:val="Hyperlink"/>
                  <w:rFonts w:ascii="Arial" w:hAnsi="Arial" w:cs="Arial"/>
                  <w:sz w:val="22"/>
                  <w:szCs w:val="22"/>
                  <w:lang w:val="en-US"/>
                </w:rPr>
                <w:t>Crisis Services</w:t>
              </w:r>
            </w:hyperlink>
            <w:r w:rsidRPr="00FF44D0">
              <w:rPr>
                <w:rFonts w:ascii="Arial" w:hAnsi="Arial" w:cs="Arial"/>
                <w:color w:val="000000"/>
                <w:sz w:val="22"/>
                <w:szCs w:val="22"/>
                <w:lang w:val="en-US"/>
              </w:rPr>
              <w:t xml:space="preserve"> practices encompassing the full range of crisis continuum services Southwestern offers and how the services are intended to interact to create a continuum of care. </w:t>
            </w:r>
          </w:p>
          <w:p w14:paraId="6AACEB31" w14:textId="28BCD72D" w:rsidR="00614470" w:rsidRPr="00FF44D0" w:rsidRDefault="00614470" w:rsidP="00323C39">
            <w:pPr>
              <w:pStyle w:val="ListParagraph"/>
              <w:numPr>
                <w:ilvl w:val="0"/>
                <w:numId w:val="59"/>
              </w:numPr>
              <w:rPr>
                <w:rFonts w:ascii="Arial" w:hAnsi="Arial" w:cs="Arial"/>
                <w:sz w:val="22"/>
                <w:szCs w:val="22"/>
              </w:rPr>
            </w:pPr>
            <w:r w:rsidRPr="00FF44D0">
              <w:rPr>
                <w:rFonts w:ascii="Arial" w:hAnsi="Arial" w:cs="Arial"/>
                <w:color w:val="000000"/>
                <w:sz w:val="22"/>
                <w:szCs w:val="22"/>
                <w:lang w:val="en-US"/>
              </w:rPr>
              <w:t xml:space="preserve">The public can access information regarding Crisis Services on the company's Website.   </w:t>
            </w:r>
          </w:p>
          <w:p w14:paraId="68F6EA55" w14:textId="0CB5EA06" w:rsidR="00AD77A1" w:rsidRPr="00D11488" w:rsidRDefault="00AD77A1" w:rsidP="00AD77A1">
            <w:pPr>
              <w:rPr>
                <w:rFonts w:ascii="Arial" w:hAnsi="Arial" w:cs="Arial"/>
                <w:b/>
                <w:bCs/>
                <w:sz w:val="22"/>
                <w:szCs w:val="22"/>
              </w:rPr>
            </w:pPr>
            <w:r w:rsidRPr="00D11488">
              <w:rPr>
                <w:rFonts w:ascii="Arial" w:hAnsi="Arial" w:cs="Arial"/>
                <w:b/>
                <w:bCs/>
                <w:sz w:val="22"/>
                <w:szCs w:val="22"/>
              </w:rPr>
              <w:t>2.c.3</w:t>
            </w:r>
          </w:p>
          <w:p w14:paraId="6388A381" w14:textId="77777777" w:rsidR="00AD77A1" w:rsidRPr="00FF44D0" w:rsidRDefault="00AD77A1" w:rsidP="00AD77A1">
            <w:pPr>
              <w:ind w:left="250"/>
              <w:rPr>
                <w:rFonts w:ascii="Arial" w:hAnsi="Arial" w:cs="Arial"/>
                <w:b/>
                <w:sz w:val="22"/>
                <w:szCs w:val="22"/>
              </w:rPr>
            </w:pPr>
            <w:r w:rsidRPr="00FF44D0">
              <w:rPr>
                <w:rFonts w:ascii="Arial" w:hAnsi="Arial" w:cs="Arial"/>
                <w:b/>
                <w:sz w:val="22"/>
                <w:szCs w:val="22"/>
              </w:rPr>
              <w:t>If you are not currently able to meet the criterion, what would you need to do to meet the criterion by the anticipated Demonstration Program start date (7/1/24)? What type of support would you need?</w:t>
            </w:r>
          </w:p>
          <w:p w14:paraId="0BF589E5" w14:textId="69DBAF5B" w:rsidR="00AD77A1" w:rsidRPr="00FF44D0" w:rsidRDefault="00AD77A1" w:rsidP="00323C39">
            <w:pPr>
              <w:numPr>
                <w:ilvl w:val="0"/>
                <w:numId w:val="60"/>
              </w:numPr>
              <w:ind w:left="1150"/>
              <w:rPr>
                <w:rFonts w:ascii="Arial" w:hAnsi="Arial" w:cs="Arial"/>
                <w:sz w:val="22"/>
                <w:szCs w:val="22"/>
              </w:rPr>
            </w:pPr>
            <w:r w:rsidRPr="00FF44D0">
              <w:rPr>
                <w:rFonts w:ascii="Arial" w:hAnsi="Arial" w:cs="Arial"/>
                <w:sz w:val="22"/>
                <w:szCs w:val="22"/>
              </w:rPr>
              <w:t>SBH currently utilizes a ‘safety plan</w:t>
            </w:r>
            <w:r w:rsidR="00354578">
              <w:rPr>
                <w:rFonts w:ascii="Arial" w:hAnsi="Arial" w:cs="Arial"/>
                <w:sz w:val="22"/>
                <w:szCs w:val="22"/>
              </w:rPr>
              <w:t xml:space="preserve">” </w:t>
            </w:r>
            <w:r w:rsidR="00354578" w:rsidRPr="00556FBD">
              <w:rPr>
                <w:rFonts w:ascii="Arial" w:hAnsi="Arial" w:cs="Arial"/>
                <w:sz w:val="22"/>
                <w:szCs w:val="22"/>
              </w:rPr>
              <w:t>that includes a process for advanced directives;</w:t>
            </w:r>
            <w:r w:rsidR="00354578">
              <w:rPr>
                <w:rFonts w:ascii="Arial" w:hAnsi="Arial" w:cs="Arial"/>
                <w:sz w:val="22"/>
                <w:szCs w:val="22"/>
              </w:rPr>
              <w:t xml:space="preserve"> a</w:t>
            </w:r>
            <w:r w:rsidRPr="00FF44D0">
              <w:rPr>
                <w:rFonts w:ascii="Arial" w:hAnsi="Arial" w:cs="Arial"/>
                <w:sz w:val="22"/>
                <w:szCs w:val="22"/>
              </w:rPr>
              <w:t xml:space="preserve"> document that will be enhanced and renamed ‘crisis prevention and safety plan,’ to fully meet this criterion. Additional information on warm lines will be added. All information included in the current safety plan document meets the specifications included in the crisis prevention plan.  </w:t>
            </w:r>
          </w:p>
          <w:p w14:paraId="58C6B6BA" w14:textId="77777777" w:rsidR="00AA4EE8" w:rsidRPr="00FF44D0" w:rsidRDefault="00AD77A1" w:rsidP="00323C39">
            <w:pPr>
              <w:numPr>
                <w:ilvl w:val="0"/>
                <w:numId w:val="60"/>
              </w:numPr>
              <w:ind w:left="1150"/>
              <w:rPr>
                <w:rFonts w:ascii="Arial" w:hAnsi="Arial" w:cs="Arial"/>
                <w:sz w:val="22"/>
                <w:szCs w:val="22"/>
              </w:rPr>
            </w:pPr>
            <w:r w:rsidRPr="00FF44D0">
              <w:rPr>
                <w:rFonts w:ascii="Arial" w:hAnsi="Arial" w:cs="Arial"/>
                <w:sz w:val="22"/>
                <w:szCs w:val="22"/>
              </w:rPr>
              <w:t>The current version of the safety plan meets criteria 2.3.c, in addition to 3.4.a, and 2.6.c.  referenced within its text.</w:t>
            </w:r>
          </w:p>
          <w:p w14:paraId="65B7DD99" w14:textId="095CF104" w:rsidR="00AD77A1" w:rsidRPr="00FF44D0" w:rsidRDefault="00AA4EE8" w:rsidP="00AA4EE8">
            <w:pPr>
              <w:ind w:left="790" w:hanging="450"/>
              <w:rPr>
                <w:rFonts w:ascii="Arial" w:hAnsi="Arial" w:cs="Arial"/>
                <w:b/>
                <w:sz w:val="22"/>
                <w:szCs w:val="22"/>
              </w:rPr>
            </w:pPr>
            <w:r w:rsidRPr="00FF44D0">
              <w:rPr>
                <w:rFonts w:ascii="Arial" w:hAnsi="Arial" w:cs="Arial"/>
                <w:sz w:val="22"/>
                <w:szCs w:val="22"/>
              </w:rPr>
              <w:br/>
            </w:r>
            <w:r w:rsidR="00AD77A1" w:rsidRPr="00FF44D0">
              <w:rPr>
                <w:rFonts w:ascii="Arial" w:hAnsi="Arial" w:cs="Arial"/>
                <w:b/>
                <w:sz w:val="22"/>
                <w:szCs w:val="22"/>
                <w:lang w:val="en-US"/>
              </w:rPr>
              <w:t>Partial adherence to this standard is met via the following:</w:t>
            </w:r>
          </w:p>
          <w:p w14:paraId="59BD1464" w14:textId="77777777" w:rsidR="00AD77A1" w:rsidRPr="00FF44D0" w:rsidRDefault="00244B0D" w:rsidP="00323C39">
            <w:pPr>
              <w:numPr>
                <w:ilvl w:val="0"/>
                <w:numId w:val="60"/>
              </w:numPr>
              <w:ind w:left="1150"/>
              <w:rPr>
                <w:rFonts w:ascii="Arial" w:hAnsi="Arial" w:cs="Arial"/>
                <w:sz w:val="22"/>
                <w:szCs w:val="22"/>
                <w:lang w:val="en-US"/>
              </w:rPr>
            </w:pPr>
            <w:hyperlink r:id="rId40" w:history="1">
              <w:r w:rsidR="00AD77A1" w:rsidRPr="00FF44D0">
                <w:rPr>
                  <w:rStyle w:val="Hyperlink"/>
                  <w:rFonts w:ascii="Arial" w:hAnsi="Arial" w:cs="Arial"/>
                  <w:sz w:val="22"/>
                  <w:szCs w:val="22"/>
                  <w:lang w:val="en-US"/>
                </w:rPr>
                <w:t>Admission Criteria</w:t>
              </w:r>
            </w:hyperlink>
            <w:r w:rsidR="00AD77A1" w:rsidRPr="00FF44D0">
              <w:rPr>
                <w:rFonts w:ascii="Arial" w:hAnsi="Arial" w:cs="Arial"/>
                <w:sz w:val="22"/>
                <w:szCs w:val="22"/>
                <w:lang w:val="en-US"/>
              </w:rPr>
              <w:t>, section 5.1.4 states that individuals will be discharged with a "discharge plan with staff and has a safe place to discharge to."</w:t>
            </w:r>
          </w:p>
          <w:p w14:paraId="45C42A0D" w14:textId="77777777" w:rsidR="00AD77A1" w:rsidRPr="00FF44D0" w:rsidRDefault="00244B0D" w:rsidP="00323C39">
            <w:pPr>
              <w:numPr>
                <w:ilvl w:val="0"/>
                <w:numId w:val="60"/>
              </w:numPr>
              <w:ind w:left="1150"/>
              <w:rPr>
                <w:rFonts w:ascii="Arial" w:hAnsi="Arial" w:cs="Arial"/>
                <w:sz w:val="22"/>
                <w:szCs w:val="22"/>
                <w:lang w:val="en-US"/>
              </w:rPr>
            </w:pPr>
            <w:hyperlink r:id="rId41" w:history="1">
              <w:r w:rsidR="00AD77A1" w:rsidRPr="00FF44D0">
                <w:rPr>
                  <w:rStyle w:val="Hyperlink"/>
                  <w:rFonts w:ascii="Arial" w:hAnsi="Arial" w:cs="Arial"/>
                  <w:sz w:val="22"/>
                  <w:szCs w:val="22"/>
                  <w:lang w:val="en-US"/>
                </w:rPr>
                <w:t>Emergency Services</w:t>
              </w:r>
            </w:hyperlink>
            <w:r w:rsidR="00AD77A1" w:rsidRPr="00FF44D0">
              <w:rPr>
                <w:rFonts w:ascii="Arial" w:hAnsi="Arial" w:cs="Arial"/>
                <w:sz w:val="22"/>
                <w:szCs w:val="22"/>
                <w:lang w:val="en-US"/>
              </w:rPr>
              <w:t xml:space="preserve"> policy, section 5.5 states Southwestern crisis response may include "performing a suicide risk assessment and creating a safety plan."</w:t>
            </w:r>
          </w:p>
          <w:p w14:paraId="118E19E1" w14:textId="77777777" w:rsidR="00AD77A1" w:rsidRPr="00FF44D0" w:rsidRDefault="00244B0D" w:rsidP="00323C39">
            <w:pPr>
              <w:numPr>
                <w:ilvl w:val="0"/>
                <w:numId w:val="60"/>
              </w:numPr>
              <w:ind w:left="1150"/>
              <w:rPr>
                <w:rFonts w:ascii="Arial" w:hAnsi="Arial" w:cs="Arial"/>
                <w:sz w:val="22"/>
                <w:szCs w:val="22"/>
                <w:lang w:val="en-US"/>
              </w:rPr>
            </w:pPr>
            <w:hyperlink r:id="rId42" w:history="1">
              <w:r w:rsidR="00AD77A1" w:rsidRPr="00FF44D0">
                <w:rPr>
                  <w:rStyle w:val="Hyperlink"/>
                  <w:rFonts w:ascii="Arial" w:hAnsi="Arial" w:cs="Arial"/>
                  <w:sz w:val="22"/>
                  <w:szCs w:val="22"/>
                  <w:lang w:val="en-US"/>
                </w:rPr>
                <w:t>Clinical Plan for Professional Services</w:t>
              </w:r>
            </w:hyperlink>
            <w:r w:rsidR="00AD77A1" w:rsidRPr="00FF44D0">
              <w:rPr>
                <w:rFonts w:ascii="Arial" w:hAnsi="Arial" w:cs="Arial"/>
                <w:sz w:val="22"/>
                <w:szCs w:val="22"/>
                <w:lang w:val="en-US"/>
              </w:rPr>
              <w:t xml:space="preserve">, section 5.7.4.4 which discusses safety planning with clients of the Crisis Stabilization Unit and also </w:t>
            </w:r>
            <w:r w:rsidR="00AD77A1" w:rsidRPr="00FF44D0">
              <w:rPr>
                <w:rFonts w:ascii="Arial" w:hAnsi="Arial" w:cs="Arial"/>
                <w:sz w:val="22"/>
                <w:szCs w:val="22"/>
              </w:rPr>
              <w:t>a comprehensive document that describes agency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offered,</w:t>
            </w:r>
          </w:p>
          <w:p w14:paraId="13838876" w14:textId="68C6EDC1" w:rsidR="00AD77A1" w:rsidRPr="00FF44D0" w:rsidRDefault="00AD77A1" w:rsidP="00323C39">
            <w:pPr>
              <w:numPr>
                <w:ilvl w:val="0"/>
                <w:numId w:val="60"/>
              </w:numPr>
              <w:ind w:left="1150"/>
              <w:rPr>
                <w:rFonts w:ascii="Arial" w:hAnsi="Arial" w:cs="Arial"/>
                <w:sz w:val="22"/>
                <w:szCs w:val="22"/>
                <w:lang w:val="en-US"/>
              </w:rPr>
            </w:pPr>
            <w:r w:rsidRPr="00FF44D0">
              <w:rPr>
                <w:rFonts w:ascii="Arial" w:hAnsi="Arial" w:cs="Arial"/>
                <w:sz w:val="22"/>
                <w:szCs w:val="22"/>
                <w:lang w:val="en-US"/>
              </w:rPr>
              <w:t>How to access crisis services is located publicly on the SBH website.</w:t>
            </w:r>
          </w:p>
          <w:p w14:paraId="3816C16D" w14:textId="77777777" w:rsidR="00AD77A1" w:rsidRPr="00FF44D0" w:rsidRDefault="00244B0D" w:rsidP="00323C39">
            <w:pPr>
              <w:numPr>
                <w:ilvl w:val="0"/>
                <w:numId w:val="60"/>
              </w:numPr>
              <w:ind w:left="1150"/>
              <w:rPr>
                <w:rFonts w:ascii="Arial" w:hAnsi="Arial" w:cs="Arial"/>
                <w:sz w:val="22"/>
                <w:szCs w:val="22"/>
                <w:lang w:val="en-US"/>
              </w:rPr>
            </w:pPr>
            <w:hyperlink r:id="rId43" w:history="1">
              <w:r w:rsidR="00AD77A1" w:rsidRPr="00FF44D0">
                <w:rPr>
                  <w:rStyle w:val="Hyperlink"/>
                  <w:rFonts w:ascii="Arial" w:hAnsi="Arial" w:cs="Arial"/>
                  <w:sz w:val="22"/>
                  <w:szCs w:val="22"/>
                  <w:lang w:val="en-US"/>
                </w:rPr>
                <w:t>Treatment Services</w:t>
              </w:r>
            </w:hyperlink>
            <w:r w:rsidR="00AD77A1" w:rsidRPr="00FF44D0">
              <w:rPr>
                <w:rFonts w:ascii="Arial" w:hAnsi="Arial" w:cs="Arial"/>
                <w:sz w:val="22"/>
                <w:szCs w:val="22"/>
                <w:lang w:val="en-US"/>
              </w:rPr>
              <w:t xml:space="preserve"> policy, section 5.6 states that missed appointment letters "include information about the availability of Southwestern' s Crisis Services via 812-422-1100."</w:t>
            </w:r>
          </w:p>
          <w:p w14:paraId="179F619D" w14:textId="77777777" w:rsidR="000D244C" w:rsidRPr="00FF44D0" w:rsidRDefault="00AD77A1" w:rsidP="00323C39">
            <w:pPr>
              <w:numPr>
                <w:ilvl w:val="0"/>
                <w:numId w:val="60"/>
              </w:numPr>
              <w:ind w:left="1150"/>
              <w:rPr>
                <w:rFonts w:ascii="Arial" w:hAnsi="Arial" w:cs="Arial"/>
                <w:sz w:val="22"/>
                <w:szCs w:val="22"/>
              </w:rPr>
            </w:pPr>
            <w:r w:rsidRPr="00FF44D0">
              <w:rPr>
                <w:rFonts w:ascii="Arial" w:hAnsi="Arial" w:cs="Arial"/>
                <w:sz w:val="22"/>
                <w:szCs w:val="22"/>
                <w:lang w:val="en-US"/>
              </w:rPr>
              <w:t xml:space="preserve">There is an annual training that focuses on overdose response. </w:t>
            </w:r>
          </w:p>
          <w:p w14:paraId="02D677AA" w14:textId="77777777" w:rsidR="000D244C" w:rsidRPr="00FF44D0" w:rsidRDefault="00AD77A1" w:rsidP="00323C39">
            <w:pPr>
              <w:numPr>
                <w:ilvl w:val="0"/>
                <w:numId w:val="60"/>
              </w:numPr>
              <w:ind w:left="1150"/>
              <w:rPr>
                <w:rFonts w:ascii="Arial" w:hAnsi="Arial" w:cs="Arial"/>
                <w:sz w:val="22"/>
                <w:szCs w:val="22"/>
              </w:rPr>
            </w:pPr>
            <w:r w:rsidRPr="00FF44D0">
              <w:rPr>
                <w:rFonts w:ascii="Arial" w:hAnsi="Arial" w:cs="Arial"/>
                <w:sz w:val="22"/>
                <w:szCs w:val="22"/>
                <w:lang w:val="en-US"/>
              </w:rPr>
              <w:t xml:space="preserve">Naltrexone is widely distributed at SBH.  </w:t>
            </w:r>
          </w:p>
          <w:p w14:paraId="5C075307" w14:textId="0C1F3AAC" w:rsidR="00AD77A1" w:rsidRPr="00FF44D0" w:rsidRDefault="00AD77A1" w:rsidP="00323C39">
            <w:pPr>
              <w:numPr>
                <w:ilvl w:val="0"/>
                <w:numId w:val="60"/>
              </w:numPr>
              <w:ind w:left="1150"/>
              <w:rPr>
                <w:rFonts w:ascii="Arial" w:hAnsi="Arial" w:cs="Arial"/>
                <w:sz w:val="22"/>
                <w:szCs w:val="22"/>
              </w:rPr>
            </w:pPr>
            <w:r w:rsidRPr="00FF44D0">
              <w:rPr>
                <w:rFonts w:ascii="Arial" w:hAnsi="Arial" w:cs="Arial"/>
                <w:sz w:val="22"/>
                <w:szCs w:val="22"/>
                <w:lang w:val="en-US"/>
              </w:rPr>
              <w:t>Naltrexone distribution wi</w:t>
            </w:r>
            <w:r w:rsidR="00275782" w:rsidRPr="00FF44D0">
              <w:rPr>
                <w:rFonts w:ascii="Arial" w:hAnsi="Arial" w:cs="Arial"/>
                <w:sz w:val="22"/>
                <w:szCs w:val="22"/>
                <w:lang w:val="en-US"/>
              </w:rPr>
              <w:t>ll</w:t>
            </w:r>
            <w:r w:rsidRPr="00FF44D0">
              <w:rPr>
                <w:rFonts w:ascii="Arial" w:hAnsi="Arial" w:cs="Arial"/>
                <w:sz w:val="22"/>
                <w:szCs w:val="22"/>
                <w:lang w:val="en-US"/>
              </w:rPr>
              <w:t xml:space="preserve"> be included in the revisions to the Mobile Crisis Response, CRSS, and follow-up notes being designed in-house to meet the data tracking needs to report program outcomes.</w:t>
            </w:r>
          </w:p>
          <w:p w14:paraId="79DDDFFD" w14:textId="77777777" w:rsidR="00AA4EE8" w:rsidRPr="00FF44D0" w:rsidRDefault="00AA4EE8" w:rsidP="00AA4EE8">
            <w:pPr>
              <w:ind w:left="1150"/>
              <w:rPr>
                <w:rFonts w:ascii="Arial" w:hAnsi="Arial" w:cs="Arial"/>
                <w:sz w:val="22"/>
                <w:szCs w:val="22"/>
              </w:rPr>
            </w:pPr>
          </w:p>
          <w:p w14:paraId="20092AFB" w14:textId="4FD11B7C" w:rsidR="00AD77A1" w:rsidRPr="00FF44D0" w:rsidRDefault="002933FF" w:rsidP="00323C39">
            <w:pPr>
              <w:numPr>
                <w:ilvl w:val="0"/>
                <w:numId w:val="60"/>
              </w:numPr>
              <w:ind w:left="1150"/>
              <w:rPr>
                <w:rFonts w:ascii="Arial" w:hAnsi="Arial" w:cs="Arial"/>
                <w:sz w:val="22"/>
                <w:szCs w:val="22"/>
              </w:rPr>
            </w:pPr>
            <w:r w:rsidRPr="00556FBD">
              <w:rPr>
                <w:rFonts w:ascii="Arial" w:hAnsi="Arial" w:cs="Arial"/>
                <w:b/>
                <w:bCs/>
                <w:sz w:val="22"/>
                <w:szCs w:val="22"/>
              </w:rPr>
              <w:t xml:space="preserve">Support Needed: </w:t>
            </w:r>
            <w:r w:rsidR="00AD77A1" w:rsidRPr="00556FBD">
              <w:rPr>
                <w:rFonts w:ascii="Arial" w:hAnsi="Arial" w:cs="Arial"/>
                <w:sz w:val="22"/>
                <w:szCs w:val="22"/>
              </w:rPr>
              <w:t>Technical</w:t>
            </w:r>
            <w:r w:rsidR="00AD77A1" w:rsidRPr="00FF44D0">
              <w:rPr>
                <w:rFonts w:ascii="Arial" w:hAnsi="Arial" w:cs="Arial"/>
                <w:sz w:val="22"/>
                <w:szCs w:val="22"/>
              </w:rPr>
              <w:t xml:space="preserve"> assistance is requested implementing crisis planning and how it differs from traditional ‘safety planning.’ The intent and meaning of the term, ‘evidence of participation of person receiving services,’ will need clarified. </w:t>
            </w:r>
          </w:p>
          <w:p w14:paraId="54CB7D29" w14:textId="77777777" w:rsidR="00AE641A" w:rsidRPr="00FF44D0" w:rsidRDefault="00AE641A" w:rsidP="00AE641A">
            <w:pPr>
              <w:rPr>
                <w:rFonts w:ascii="Arial" w:hAnsi="Arial" w:cs="Arial"/>
                <w:sz w:val="22"/>
                <w:szCs w:val="22"/>
              </w:rPr>
            </w:pPr>
          </w:p>
          <w:p w14:paraId="0601A7C5" w14:textId="53660210" w:rsidR="003B07AB" w:rsidRPr="00D11488" w:rsidRDefault="003B07AB" w:rsidP="003B07AB">
            <w:pPr>
              <w:rPr>
                <w:rFonts w:ascii="Arial" w:hAnsi="Arial" w:cs="Arial"/>
                <w:b/>
                <w:bCs/>
                <w:sz w:val="22"/>
                <w:szCs w:val="22"/>
              </w:rPr>
            </w:pPr>
            <w:r w:rsidRPr="00D11488">
              <w:rPr>
                <w:rFonts w:ascii="Arial" w:hAnsi="Arial" w:cs="Arial"/>
                <w:b/>
                <w:bCs/>
                <w:sz w:val="22"/>
                <w:szCs w:val="22"/>
              </w:rPr>
              <w:t>2.c.4</w:t>
            </w:r>
          </w:p>
          <w:p w14:paraId="088DD2BD" w14:textId="77777777" w:rsidR="003B07AB" w:rsidRPr="00FF44D0" w:rsidRDefault="003B07AB" w:rsidP="003B07AB">
            <w:pPr>
              <w:ind w:firstLine="25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43DA498B" w14:textId="0B6A05F1" w:rsidR="003B07AB" w:rsidRPr="00FF44D0" w:rsidRDefault="003B07AB" w:rsidP="00323C39">
            <w:pPr>
              <w:pStyle w:val="ListParagraph"/>
              <w:numPr>
                <w:ilvl w:val="0"/>
                <w:numId w:val="61"/>
              </w:numPr>
              <w:ind w:left="1150"/>
              <w:rPr>
                <w:rFonts w:ascii="Arial" w:hAnsi="Arial" w:cs="Arial"/>
                <w:sz w:val="22"/>
                <w:szCs w:val="22"/>
              </w:rPr>
            </w:pPr>
            <w:r w:rsidRPr="00FF44D0">
              <w:rPr>
                <w:rFonts w:ascii="Arial" w:hAnsi="Arial" w:cs="Arial"/>
                <w:sz w:val="22"/>
                <w:szCs w:val="22"/>
              </w:rPr>
              <w:t xml:space="preserve">SBH has working processes and procedures established with all local EDs, including triage protocols based on clinical presentation, and crisis services mobile intervention protocols when an individual presents in crisis at the ED but does meet criteria for inpatient treatment.  </w:t>
            </w:r>
          </w:p>
          <w:p w14:paraId="28442BC5" w14:textId="77101CAA" w:rsidR="003B07AB" w:rsidRPr="00FF44D0" w:rsidRDefault="003B07AB" w:rsidP="00323C39">
            <w:pPr>
              <w:pStyle w:val="ListParagraph"/>
              <w:numPr>
                <w:ilvl w:val="0"/>
                <w:numId w:val="61"/>
              </w:numPr>
              <w:ind w:left="1150"/>
              <w:rPr>
                <w:rFonts w:ascii="Arial" w:hAnsi="Arial" w:cs="Arial"/>
                <w:sz w:val="22"/>
                <w:szCs w:val="22"/>
              </w:rPr>
            </w:pPr>
            <w:r w:rsidRPr="00FF44D0">
              <w:rPr>
                <w:rFonts w:ascii="Arial" w:hAnsi="Arial" w:cs="Arial"/>
                <w:sz w:val="22"/>
                <w:szCs w:val="22"/>
              </w:rPr>
              <w:t xml:space="preserve">There are three inpatient liaisons who work embedded in the </w:t>
            </w:r>
            <w:r w:rsidR="006D4B02" w:rsidRPr="00FF44D0">
              <w:rPr>
                <w:rFonts w:ascii="Arial" w:hAnsi="Arial" w:cs="Arial"/>
                <w:sz w:val="22"/>
                <w:szCs w:val="22"/>
              </w:rPr>
              <w:t>two</w:t>
            </w:r>
            <w:r w:rsidRPr="00FF44D0">
              <w:rPr>
                <w:rFonts w:ascii="Arial" w:hAnsi="Arial" w:cs="Arial"/>
                <w:sz w:val="22"/>
                <w:szCs w:val="22"/>
              </w:rPr>
              <w:t xml:space="preserve"> local hospital inpatient units, and one free standing psychiatric facility, located in or near Vanderburgh County.  Pre-discharge and post-discharge planning begins on admission. </w:t>
            </w:r>
          </w:p>
          <w:p w14:paraId="5A4FE8FA" w14:textId="77777777" w:rsidR="003B07AB" w:rsidRPr="00FF44D0" w:rsidRDefault="003B07AB" w:rsidP="00323C39">
            <w:pPr>
              <w:pStyle w:val="ListParagraph"/>
              <w:numPr>
                <w:ilvl w:val="0"/>
                <w:numId w:val="61"/>
              </w:numPr>
              <w:ind w:left="1150"/>
              <w:rPr>
                <w:rFonts w:ascii="Arial" w:hAnsi="Arial" w:cs="Arial"/>
                <w:sz w:val="22"/>
                <w:szCs w:val="22"/>
              </w:rPr>
            </w:pPr>
            <w:r w:rsidRPr="00FF44D0">
              <w:rPr>
                <w:rFonts w:ascii="Arial" w:hAnsi="Arial" w:cs="Arial"/>
                <w:sz w:val="22"/>
                <w:szCs w:val="22"/>
              </w:rPr>
              <w:t xml:space="preserve">Existing SBH clients who present to the ED as a danger to themselves or others, are triaged via Crisis Services with an SBH on-call psychiatrist for admitting orders.  </w:t>
            </w:r>
          </w:p>
          <w:p w14:paraId="46A99271" w14:textId="3BF0597A" w:rsidR="003B07AB" w:rsidRPr="00FF44D0" w:rsidRDefault="003B07AB" w:rsidP="00323C39">
            <w:pPr>
              <w:pStyle w:val="ListParagraph"/>
              <w:numPr>
                <w:ilvl w:val="0"/>
                <w:numId w:val="61"/>
              </w:numPr>
              <w:ind w:left="1150"/>
              <w:rPr>
                <w:rFonts w:ascii="Arial" w:hAnsi="Arial" w:cs="Arial"/>
                <w:sz w:val="22"/>
                <w:szCs w:val="22"/>
              </w:rPr>
            </w:pPr>
            <w:r w:rsidRPr="00FF44D0">
              <w:rPr>
                <w:rFonts w:ascii="Arial" w:hAnsi="Arial" w:cs="Arial"/>
                <w:sz w:val="22"/>
                <w:szCs w:val="22"/>
              </w:rPr>
              <w:t>Inter-agency agreements and processes are in place between local courts, law enforcement agencies and SBH on immediate detention and emergency detention processes, revised in 2023.</w:t>
            </w:r>
          </w:p>
          <w:p w14:paraId="7263C7CC" w14:textId="7D72B820" w:rsidR="003B07AB" w:rsidRPr="00FF44D0" w:rsidRDefault="003B07AB" w:rsidP="00323C39">
            <w:pPr>
              <w:pStyle w:val="ListParagraph"/>
              <w:numPr>
                <w:ilvl w:val="0"/>
                <w:numId w:val="61"/>
              </w:numPr>
              <w:ind w:left="1150"/>
              <w:rPr>
                <w:rFonts w:ascii="Arial" w:hAnsi="Arial" w:cs="Arial"/>
                <w:sz w:val="22"/>
                <w:szCs w:val="22"/>
              </w:rPr>
            </w:pPr>
            <w:r w:rsidRPr="00FF44D0">
              <w:rPr>
                <w:rFonts w:ascii="Arial" w:hAnsi="Arial" w:cs="Arial"/>
                <w:sz w:val="22"/>
                <w:szCs w:val="22"/>
              </w:rPr>
              <w:t xml:space="preserve">Adherence with this standard is detailed in </w:t>
            </w:r>
            <w:hyperlink r:id="rId44" w:history="1">
              <w:r w:rsidRPr="00FF44D0">
                <w:rPr>
                  <w:rStyle w:val="Hyperlink"/>
                  <w:rFonts w:ascii="Arial" w:hAnsi="Arial" w:cs="Arial"/>
                  <w:sz w:val="22"/>
                  <w:szCs w:val="22"/>
                </w:rPr>
                <w:t>Southwestern's Emergency Services policy</w:t>
              </w:r>
            </w:hyperlink>
            <w:r w:rsidRPr="00FF44D0">
              <w:rPr>
                <w:rFonts w:ascii="Arial" w:hAnsi="Arial" w:cs="Arial"/>
                <w:sz w:val="22"/>
                <w:szCs w:val="22"/>
              </w:rPr>
              <w:t>, sections 5.5 and 5.5.2</w:t>
            </w:r>
            <w:r w:rsidRPr="00FF44D0">
              <w:rPr>
                <w:rFonts w:ascii="Arial" w:hAnsi="Arial" w:cs="Arial"/>
                <w:sz w:val="22"/>
                <w:szCs w:val="22"/>
                <w:lang w:val="en-US"/>
              </w:rPr>
              <w:t xml:space="preserve"> which detail portions of the crisis continuum that we offer which include but are not limited to: 24/7/365 crisis line, CRSS unit, mobile response, and police Co-response</w:t>
            </w:r>
            <w:r w:rsidRPr="00FF44D0">
              <w:rPr>
                <w:rFonts w:ascii="Arial" w:hAnsi="Arial" w:cs="Arial"/>
                <w:sz w:val="22"/>
                <w:szCs w:val="22"/>
              </w:rPr>
              <w:t xml:space="preserve">. SBH </w:t>
            </w:r>
            <w:hyperlink r:id="rId45" w:history="1">
              <w:r w:rsidRPr="00FF44D0">
                <w:rPr>
                  <w:rStyle w:val="Hyperlink"/>
                  <w:rFonts w:ascii="Arial" w:hAnsi="Arial" w:cs="Arial"/>
                  <w:sz w:val="22"/>
                  <w:szCs w:val="22"/>
                </w:rPr>
                <w:t>Crisis Services</w:t>
              </w:r>
            </w:hyperlink>
            <w:r w:rsidRPr="00FF44D0">
              <w:rPr>
                <w:rFonts w:ascii="Arial" w:hAnsi="Arial" w:cs="Arial"/>
                <w:sz w:val="22"/>
                <w:szCs w:val="22"/>
              </w:rPr>
              <w:t xml:space="preserve"> policy further outlines the processes for mobile co-response to EDs.</w:t>
            </w:r>
            <w:r w:rsidRPr="00FF44D0">
              <w:rPr>
                <w:rFonts w:ascii="Arial" w:hAnsi="Arial" w:cs="Arial"/>
                <w:sz w:val="22"/>
                <w:szCs w:val="22"/>
              </w:rPr>
              <w:br/>
            </w:r>
          </w:p>
          <w:p w14:paraId="69247577" w14:textId="350EB211" w:rsidR="00FC54C1" w:rsidRPr="00D11488" w:rsidRDefault="00FC54C1" w:rsidP="00FC54C1">
            <w:pPr>
              <w:rPr>
                <w:rFonts w:ascii="Arial" w:hAnsi="Arial" w:cs="Arial"/>
                <w:b/>
                <w:bCs/>
                <w:sz w:val="22"/>
                <w:szCs w:val="22"/>
              </w:rPr>
            </w:pPr>
            <w:r w:rsidRPr="00D11488">
              <w:rPr>
                <w:rFonts w:ascii="Arial" w:hAnsi="Arial" w:cs="Arial"/>
                <w:b/>
                <w:bCs/>
                <w:sz w:val="22"/>
                <w:szCs w:val="22"/>
              </w:rPr>
              <w:t>2.c.5</w:t>
            </w:r>
          </w:p>
          <w:p w14:paraId="36BB4679" w14:textId="77777777" w:rsidR="00FC54C1" w:rsidRPr="00FF44D0" w:rsidRDefault="00FC54C1" w:rsidP="00442CAE">
            <w:pPr>
              <w:ind w:firstLine="25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498B6D8B" w14:textId="77777777" w:rsidR="00FC54C1" w:rsidRPr="00FF44D0" w:rsidRDefault="00FC54C1" w:rsidP="00323C39">
            <w:pPr>
              <w:pStyle w:val="ListParagraph"/>
              <w:numPr>
                <w:ilvl w:val="0"/>
                <w:numId w:val="62"/>
              </w:numPr>
              <w:rPr>
                <w:rFonts w:ascii="Arial" w:hAnsi="Arial" w:cs="Arial"/>
                <w:sz w:val="22"/>
                <w:szCs w:val="22"/>
              </w:rPr>
            </w:pPr>
            <w:r w:rsidRPr="00FF44D0">
              <w:rPr>
                <w:rFonts w:ascii="Arial" w:hAnsi="Arial" w:cs="Arial"/>
                <w:sz w:val="22"/>
                <w:szCs w:val="22"/>
              </w:rPr>
              <w:t>A Southwestern Leadership Member is part of the Justice Reinvestment Advisory Council (JRAC)</w:t>
            </w:r>
          </w:p>
          <w:p w14:paraId="04F64252" w14:textId="77777777" w:rsidR="00FC54C1" w:rsidRPr="00FF44D0" w:rsidRDefault="00FC54C1" w:rsidP="00323C39">
            <w:pPr>
              <w:pStyle w:val="ListParagraph"/>
              <w:numPr>
                <w:ilvl w:val="0"/>
                <w:numId w:val="62"/>
              </w:numPr>
              <w:rPr>
                <w:rFonts w:ascii="Arial" w:hAnsi="Arial" w:cs="Arial"/>
                <w:sz w:val="22"/>
                <w:szCs w:val="22"/>
              </w:rPr>
            </w:pPr>
            <w:r w:rsidRPr="00FF44D0">
              <w:rPr>
                <w:rFonts w:ascii="Arial" w:hAnsi="Arial" w:cs="Arial"/>
                <w:sz w:val="22"/>
                <w:szCs w:val="22"/>
              </w:rPr>
              <w:t>Protocols and clinical ‘swim lanes,’ have been established in collaboration with our law enforcement and diversion court partners.  SBH has embedded liaisons in all diversion courts and the local jail to maximize forensic diversion and streamline access to treatment. Law enforcement crisis co-response occurs in both the community and in the jail.</w:t>
            </w:r>
          </w:p>
          <w:p w14:paraId="765AE893" w14:textId="406F3BF6" w:rsidR="00FC54C1" w:rsidRPr="00FF44D0" w:rsidRDefault="00FC54C1" w:rsidP="00323C39">
            <w:pPr>
              <w:pStyle w:val="ListParagraph"/>
              <w:numPr>
                <w:ilvl w:val="0"/>
                <w:numId w:val="62"/>
              </w:numPr>
              <w:rPr>
                <w:rFonts w:ascii="Arial" w:hAnsi="Arial" w:cs="Arial"/>
                <w:sz w:val="22"/>
                <w:szCs w:val="22"/>
              </w:rPr>
            </w:pPr>
            <w:r w:rsidRPr="00FF44D0">
              <w:rPr>
                <w:rFonts w:ascii="Arial" w:hAnsi="Arial" w:cs="Arial"/>
                <w:sz w:val="22"/>
                <w:szCs w:val="22"/>
              </w:rPr>
              <w:t xml:space="preserve">Interagency MOUs are in place with the Evansville Police Department (EPD) and Vanderburgh County Sheriff’s Office (VCSO)  for crisis co-response.  This collaboration has recently been expanded to include crisis responses to the University of Southern Indiana campus and residence halls.  This process included training all residence hall staff on crisis response coordination between the USI Counseling Center, campus police and city/county law enforcement. </w:t>
            </w:r>
            <w:r w:rsidR="00556FBD">
              <w:rPr>
                <w:rFonts w:ascii="Arial" w:hAnsi="Arial" w:cs="Arial"/>
                <w:sz w:val="22"/>
                <w:szCs w:val="22"/>
              </w:rPr>
              <w:t>This partnership has led to reduced need for law enforcement time in managing mental health crisis, as the no wrong door to the crisis team has eliminated the need for law enforcement to stay involved in a medium or low risk situation.</w:t>
            </w:r>
          </w:p>
          <w:p w14:paraId="189956BA" w14:textId="2BB7A9EF" w:rsidR="00FC54C1" w:rsidRPr="00FF44D0" w:rsidRDefault="00FC54C1" w:rsidP="00323C39">
            <w:pPr>
              <w:pStyle w:val="ListParagraph"/>
              <w:numPr>
                <w:ilvl w:val="0"/>
                <w:numId w:val="62"/>
              </w:numPr>
              <w:rPr>
                <w:rFonts w:ascii="Arial" w:hAnsi="Arial" w:cs="Arial"/>
                <w:sz w:val="22"/>
                <w:szCs w:val="22"/>
              </w:rPr>
            </w:pPr>
            <w:r w:rsidRPr="00FF44D0">
              <w:rPr>
                <w:rFonts w:ascii="Arial" w:hAnsi="Arial" w:cs="Arial"/>
                <w:sz w:val="22"/>
                <w:szCs w:val="22"/>
              </w:rPr>
              <w:t xml:space="preserve">SBH and EPD collaborate in delivering training at annual CIT officer trainings, on campuses, neighborhood associations, community agency collectives, and </w:t>
            </w:r>
            <w:r w:rsidR="00E32EB9" w:rsidRPr="00FF44D0">
              <w:rPr>
                <w:rFonts w:ascii="Arial" w:hAnsi="Arial" w:cs="Arial"/>
                <w:sz w:val="22"/>
                <w:szCs w:val="22"/>
              </w:rPr>
              <w:t>for</w:t>
            </w:r>
            <w:r w:rsidRPr="00FF44D0">
              <w:rPr>
                <w:rFonts w:ascii="Arial" w:hAnsi="Arial" w:cs="Arial"/>
                <w:sz w:val="22"/>
                <w:szCs w:val="22"/>
              </w:rPr>
              <w:t xml:space="preserve"> our future law enforcement partners in neighboring counties. </w:t>
            </w:r>
          </w:p>
          <w:p w14:paraId="4DA0D2D8" w14:textId="17F5B277" w:rsidR="00FC54C1" w:rsidRPr="00FF44D0" w:rsidRDefault="00FC54C1" w:rsidP="00323C39">
            <w:pPr>
              <w:pStyle w:val="ListParagraph"/>
              <w:numPr>
                <w:ilvl w:val="0"/>
                <w:numId w:val="62"/>
              </w:numPr>
              <w:rPr>
                <w:rFonts w:ascii="Arial" w:hAnsi="Arial" w:cs="Arial"/>
                <w:sz w:val="22"/>
                <w:szCs w:val="22"/>
              </w:rPr>
            </w:pPr>
            <w:r w:rsidRPr="00FF44D0">
              <w:rPr>
                <w:rFonts w:ascii="Arial" w:hAnsi="Arial" w:cs="Arial"/>
                <w:sz w:val="22"/>
                <w:szCs w:val="22"/>
              </w:rPr>
              <w:t xml:space="preserve">Peer Support specialists and other crisis staff actively triage crisis </w:t>
            </w:r>
            <w:r w:rsidRPr="00556FBD">
              <w:rPr>
                <w:rFonts w:ascii="Arial" w:hAnsi="Arial" w:cs="Arial"/>
                <w:sz w:val="22"/>
                <w:szCs w:val="22"/>
              </w:rPr>
              <w:t xml:space="preserve">situations </w:t>
            </w:r>
            <w:r w:rsidR="00D80759" w:rsidRPr="00556FBD">
              <w:rPr>
                <w:rFonts w:ascii="Arial" w:hAnsi="Arial" w:cs="Arial"/>
                <w:sz w:val="22"/>
                <w:szCs w:val="22"/>
              </w:rPr>
              <w:t>and reduce service delays</w:t>
            </w:r>
            <w:r w:rsidRPr="00556FBD">
              <w:rPr>
                <w:rFonts w:ascii="Arial" w:hAnsi="Arial" w:cs="Arial"/>
                <w:sz w:val="22"/>
                <w:szCs w:val="22"/>
              </w:rPr>
              <w:t xml:space="preserve"> with</w:t>
            </w:r>
            <w:r w:rsidRPr="00FF44D0">
              <w:rPr>
                <w:rFonts w:ascii="Arial" w:hAnsi="Arial" w:cs="Arial"/>
                <w:sz w:val="22"/>
                <w:szCs w:val="22"/>
              </w:rPr>
              <w:t xml:space="preserve"> crisis supervisors, CMO and leadership team via Teams video conferencing. These emergent patient care monitoring meetings are virtual and allow real time decision making that often include law enforcement co-response. The need for immediate or emergency detention is often determined during these high-risk, real-time triage discussions. </w:t>
            </w:r>
          </w:p>
          <w:p w14:paraId="2DC587EE" w14:textId="77777777" w:rsidR="00FC54C1" w:rsidRPr="00FF44D0" w:rsidRDefault="00244B0D" w:rsidP="00323C39">
            <w:pPr>
              <w:numPr>
                <w:ilvl w:val="0"/>
                <w:numId w:val="36"/>
              </w:numPr>
              <w:ind w:left="1080"/>
              <w:rPr>
                <w:rFonts w:ascii="Arial" w:hAnsi="Arial" w:cs="Arial"/>
                <w:sz w:val="22"/>
                <w:szCs w:val="22"/>
              </w:rPr>
            </w:pPr>
            <w:hyperlink r:id="rId46" w:anchor="autoid-kyde3" w:history="1">
              <w:r w:rsidR="00FC54C1" w:rsidRPr="00FF44D0">
                <w:rPr>
                  <w:rStyle w:val="Hyperlink"/>
                  <w:rFonts w:ascii="Arial" w:hAnsi="Arial" w:cs="Arial"/>
                  <w:sz w:val="22"/>
                  <w:szCs w:val="22"/>
                </w:rPr>
                <w:t>Admission Criteria</w:t>
              </w:r>
            </w:hyperlink>
            <w:r w:rsidR="00FC54C1" w:rsidRPr="00FF44D0">
              <w:rPr>
                <w:rFonts w:ascii="Arial" w:hAnsi="Arial" w:cs="Arial"/>
                <w:sz w:val="22"/>
                <w:szCs w:val="22"/>
              </w:rPr>
              <w:t xml:space="preserve">, section 5.1 Describes the criteria for CRSS unit stays. </w:t>
            </w:r>
          </w:p>
          <w:p w14:paraId="0DFC78AD" w14:textId="41C3A454" w:rsidR="00FC54C1" w:rsidRPr="00FF44D0" w:rsidRDefault="00244B0D" w:rsidP="00323C39">
            <w:pPr>
              <w:numPr>
                <w:ilvl w:val="0"/>
                <w:numId w:val="50"/>
              </w:numPr>
              <w:tabs>
                <w:tab w:val="num" w:pos="240"/>
              </w:tabs>
              <w:ind w:left="1440"/>
              <w:rPr>
                <w:rFonts w:ascii="Arial" w:hAnsi="Arial" w:cs="Arial"/>
                <w:sz w:val="22"/>
                <w:szCs w:val="22"/>
                <w:lang w:val="en-US"/>
              </w:rPr>
            </w:pPr>
            <w:hyperlink r:id="rId47" w:history="1">
              <w:r w:rsidR="00FC54C1" w:rsidRPr="00FF44D0">
                <w:rPr>
                  <w:rStyle w:val="Hyperlink"/>
                  <w:rFonts w:ascii="Arial" w:hAnsi="Arial" w:cs="Arial"/>
                  <w:sz w:val="22"/>
                  <w:szCs w:val="22"/>
                </w:rPr>
                <w:t>Emergency Services</w:t>
              </w:r>
            </w:hyperlink>
            <w:r w:rsidR="00FC54C1" w:rsidRPr="00FF44D0">
              <w:rPr>
                <w:rFonts w:ascii="Arial" w:hAnsi="Arial" w:cs="Arial"/>
                <w:sz w:val="22"/>
                <w:szCs w:val="22"/>
                <w:lang w:val="en-US"/>
              </w:rPr>
              <w:t xml:space="preserve"> detail portions of the crisis continuum that we offer which include but are not limited to: 24/7/365 crisis line, CRSS unit, mobile response, and police Co-response</w:t>
            </w:r>
            <w:r w:rsidR="00FC54C1" w:rsidRPr="00FF44D0">
              <w:rPr>
                <w:rFonts w:ascii="Arial" w:hAnsi="Arial" w:cs="Arial"/>
                <w:sz w:val="22"/>
                <w:szCs w:val="22"/>
              </w:rPr>
              <w:t>.</w:t>
            </w:r>
            <w:hyperlink r:id="rId48" w:anchor="autoid-795yx" w:history="1">
              <w:r w:rsidR="00FC54C1" w:rsidRPr="00FF44D0">
                <w:rPr>
                  <w:rStyle w:val="Hyperlink"/>
                  <w:rFonts w:ascii="Arial" w:hAnsi="Arial" w:cs="Arial"/>
                  <w:sz w:val="22"/>
                  <w:szCs w:val="22"/>
                </w:rPr>
                <w:t>Intake Policies and Procedures</w:t>
              </w:r>
            </w:hyperlink>
            <w:r w:rsidR="00FC54C1" w:rsidRPr="00FF44D0">
              <w:rPr>
                <w:rFonts w:ascii="Arial" w:hAnsi="Arial" w:cs="Arial"/>
                <w:sz w:val="22"/>
                <w:szCs w:val="22"/>
              </w:rPr>
              <w:t xml:space="preserve">, which details eligibility of services </w:t>
            </w:r>
            <w:r w:rsidR="0043652E" w:rsidRPr="00FF44D0">
              <w:rPr>
                <w:rFonts w:ascii="Arial" w:hAnsi="Arial" w:cs="Arial"/>
                <w:sz w:val="22"/>
                <w:szCs w:val="22"/>
              </w:rPr>
              <w:t>i</w:t>
            </w:r>
            <w:r w:rsidR="00FC54C1" w:rsidRPr="00FF44D0">
              <w:rPr>
                <w:rFonts w:ascii="Arial" w:hAnsi="Arial" w:cs="Arial"/>
                <w:sz w:val="22"/>
                <w:szCs w:val="22"/>
              </w:rPr>
              <w:t>ncluding general admission, program admission, what to do in case of no admittance, how to conduct referrals and how to conduct intake; section 5.5:</w:t>
            </w:r>
          </w:p>
          <w:p w14:paraId="29AE35B4" w14:textId="77777777" w:rsidR="00FC54C1" w:rsidRPr="00FF44D0" w:rsidRDefault="00FC54C1" w:rsidP="00323C39">
            <w:pPr>
              <w:numPr>
                <w:ilvl w:val="0"/>
                <w:numId w:val="50"/>
              </w:numPr>
              <w:tabs>
                <w:tab w:val="num" w:pos="240"/>
              </w:tabs>
              <w:ind w:left="1440"/>
              <w:rPr>
                <w:rFonts w:ascii="Arial" w:hAnsi="Arial" w:cs="Arial"/>
                <w:sz w:val="22"/>
                <w:szCs w:val="22"/>
                <w:lang w:val="en-US"/>
              </w:rPr>
            </w:pPr>
            <w:r w:rsidRPr="00FF44D0">
              <w:rPr>
                <w:rFonts w:ascii="Arial" w:hAnsi="Arial" w:cs="Arial"/>
                <w:sz w:val="22"/>
                <w:szCs w:val="22"/>
                <w:lang w:val="en-US"/>
              </w:rPr>
              <w:t>Emergency services are available 24/7/365 for all through a Crisis Line and/or Mobile Crisis Team accessed via telephone, though the same services may be offered on site or via audio/visual platform and will be available within 30 minutes.</w:t>
            </w:r>
          </w:p>
          <w:p w14:paraId="1B4EFE5A" w14:textId="77777777" w:rsidR="00FC54C1" w:rsidRPr="00FF44D0" w:rsidRDefault="00FC54C1" w:rsidP="00323C39">
            <w:pPr>
              <w:numPr>
                <w:ilvl w:val="0"/>
                <w:numId w:val="50"/>
              </w:numPr>
              <w:tabs>
                <w:tab w:val="num" w:pos="240"/>
              </w:tabs>
              <w:ind w:left="1440"/>
              <w:rPr>
                <w:rFonts w:ascii="Arial" w:hAnsi="Arial" w:cs="Arial"/>
                <w:sz w:val="22"/>
                <w:szCs w:val="22"/>
                <w:lang w:val="en-US"/>
              </w:rPr>
            </w:pPr>
            <w:r w:rsidRPr="00FF44D0">
              <w:rPr>
                <w:rFonts w:ascii="Arial" w:hAnsi="Arial" w:cs="Arial"/>
                <w:sz w:val="22"/>
                <w:szCs w:val="22"/>
                <w:lang w:val="en-US"/>
              </w:rPr>
              <w:t>If initial screening during the inquiry process identifies an urgent need, clinical services will be provided within one business day If the initial screening during the inquiry process identifies routine needs, services will be provided within 10 business days</w:t>
            </w:r>
          </w:p>
          <w:p w14:paraId="408092DE" w14:textId="77777777" w:rsidR="00FC54C1" w:rsidRPr="00FF44D0" w:rsidRDefault="00FC54C1" w:rsidP="00323C39">
            <w:pPr>
              <w:numPr>
                <w:ilvl w:val="0"/>
                <w:numId w:val="50"/>
              </w:numPr>
              <w:tabs>
                <w:tab w:val="num" w:pos="240"/>
              </w:tabs>
              <w:ind w:left="1440"/>
              <w:rPr>
                <w:rFonts w:ascii="Arial" w:hAnsi="Arial" w:cs="Arial"/>
                <w:sz w:val="22"/>
                <w:szCs w:val="22"/>
                <w:lang w:val="en-US"/>
              </w:rPr>
            </w:pPr>
            <w:r w:rsidRPr="00FF44D0">
              <w:rPr>
                <w:rFonts w:ascii="Arial" w:hAnsi="Arial" w:cs="Arial"/>
                <w:sz w:val="22"/>
                <w:szCs w:val="22"/>
                <w:lang w:val="en-US"/>
              </w:rPr>
              <w:t>If initial screening during the inquiry process identifies an urgent need, clinical services will be provided within one business day.</w:t>
            </w:r>
          </w:p>
          <w:p w14:paraId="1F8F3620" w14:textId="77777777" w:rsidR="00FC54C1" w:rsidRPr="00FF44D0" w:rsidRDefault="00244B0D" w:rsidP="00323C39">
            <w:pPr>
              <w:numPr>
                <w:ilvl w:val="0"/>
                <w:numId w:val="36"/>
              </w:numPr>
              <w:ind w:left="1080"/>
              <w:rPr>
                <w:rFonts w:ascii="Arial" w:hAnsi="Arial" w:cs="Arial"/>
                <w:sz w:val="22"/>
                <w:szCs w:val="22"/>
              </w:rPr>
            </w:pPr>
            <w:hyperlink r:id="rId49" w:history="1">
              <w:r w:rsidR="00FC54C1" w:rsidRPr="00FF44D0">
                <w:rPr>
                  <w:rStyle w:val="Hyperlink"/>
                  <w:rFonts w:ascii="Arial" w:hAnsi="Arial" w:cs="Arial"/>
                  <w:sz w:val="22"/>
                  <w:szCs w:val="22"/>
                </w:rPr>
                <w:t>Clinical Plan for Professional Services</w:t>
              </w:r>
            </w:hyperlink>
            <w:r w:rsidR="00FC54C1" w:rsidRPr="00FF44D0">
              <w:rPr>
                <w:rFonts w:ascii="Arial" w:hAnsi="Arial" w:cs="Arial"/>
                <w:sz w:val="22"/>
                <w:szCs w:val="22"/>
              </w:rPr>
              <w:t xml:space="preserve"> in  sections 5.7.4, 5.9.1,&amp; 5.9.5 which collectively describe the processes and services available through crisis and detail the mission, goals, and services offered to individuals in crisis. </w:t>
            </w:r>
          </w:p>
          <w:p w14:paraId="541C3D8B" w14:textId="58BC6767" w:rsidR="00FC54C1" w:rsidRPr="00FF44D0" w:rsidRDefault="00FC54C1" w:rsidP="00323C39">
            <w:pPr>
              <w:numPr>
                <w:ilvl w:val="0"/>
                <w:numId w:val="36"/>
              </w:numPr>
              <w:ind w:left="1080"/>
              <w:rPr>
                <w:rFonts w:ascii="Arial" w:hAnsi="Arial" w:cs="Arial"/>
                <w:sz w:val="22"/>
                <w:szCs w:val="22"/>
              </w:rPr>
            </w:pPr>
            <w:r w:rsidRPr="00FF44D0">
              <w:rPr>
                <w:rFonts w:ascii="Arial" w:hAnsi="Arial" w:cs="Arial"/>
                <w:sz w:val="22"/>
                <w:szCs w:val="22"/>
              </w:rPr>
              <w:t xml:space="preserve">SBH </w:t>
            </w:r>
            <w:hyperlink r:id="rId50" w:history="1">
              <w:r w:rsidRPr="00FF44D0">
                <w:rPr>
                  <w:rStyle w:val="Hyperlink"/>
                  <w:rFonts w:ascii="Arial" w:hAnsi="Arial" w:cs="Arial"/>
                  <w:sz w:val="22"/>
                  <w:szCs w:val="22"/>
                </w:rPr>
                <w:t>Crisis Services</w:t>
              </w:r>
            </w:hyperlink>
            <w:r w:rsidRPr="00FF44D0">
              <w:rPr>
                <w:rFonts w:ascii="Arial" w:hAnsi="Arial" w:cs="Arial"/>
                <w:sz w:val="22"/>
                <w:szCs w:val="22"/>
              </w:rPr>
              <w:t xml:space="preserve"> policy lays out a comprehensive plan for coordinating all Crisis Continuum services including specifics on involvement and co</w:t>
            </w:r>
            <w:r w:rsidR="00442CAE" w:rsidRPr="00FF44D0">
              <w:rPr>
                <w:rFonts w:ascii="Arial" w:hAnsi="Arial" w:cs="Arial"/>
                <w:sz w:val="22"/>
                <w:szCs w:val="22"/>
              </w:rPr>
              <w:t>-</w:t>
            </w:r>
            <w:r w:rsidRPr="00FF44D0">
              <w:rPr>
                <w:rFonts w:ascii="Arial" w:hAnsi="Arial" w:cs="Arial"/>
                <w:sz w:val="22"/>
                <w:szCs w:val="22"/>
              </w:rPr>
              <w:t xml:space="preserve">response with law enforcement. </w:t>
            </w:r>
          </w:p>
          <w:p w14:paraId="2C78C13B" w14:textId="04B8296D" w:rsidR="00442CAE" w:rsidRPr="00FF44D0" w:rsidRDefault="00442CAE" w:rsidP="00442CAE">
            <w:pPr>
              <w:ind w:left="250" w:hanging="270"/>
              <w:rPr>
                <w:rFonts w:ascii="Arial" w:hAnsi="Arial" w:cs="Arial"/>
                <w:b/>
                <w:sz w:val="22"/>
                <w:szCs w:val="22"/>
              </w:rPr>
            </w:pPr>
            <w:r w:rsidRPr="00D11488">
              <w:rPr>
                <w:rFonts w:ascii="Arial" w:hAnsi="Arial" w:cs="Arial"/>
                <w:b/>
                <w:bCs/>
                <w:sz w:val="22"/>
                <w:szCs w:val="22"/>
              </w:rPr>
              <w:t>2.c.6</w:t>
            </w:r>
            <w:r w:rsidRPr="00FF44D0">
              <w:rPr>
                <w:rFonts w:ascii="Arial" w:hAnsi="Arial" w:cs="Arial"/>
                <w:sz w:val="22"/>
                <w:szCs w:val="22"/>
              </w:rPr>
              <w:br/>
            </w:r>
            <w:r w:rsidRPr="00FF44D0">
              <w:rPr>
                <w:rFonts w:ascii="Arial" w:hAnsi="Arial" w:cs="Arial"/>
                <w:b/>
                <w:sz w:val="22"/>
                <w:szCs w:val="22"/>
              </w:rPr>
              <w:t>If you are not currently able to meet the criterion, what would you need to do to meet the criterion by the anticipated Demonstration Program start date (7/1/24)? What type of support would you need?</w:t>
            </w:r>
          </w:p>
          <w:p w14:paraId="2F99B3D3" w14:textId="2A6E78DD" w:rsidR="00442CAE" w:rsidRPr="00FF44D0" w:rsidRDefault="00442CAE" w:rsidP="00323C39">
            <w:pPr>
              <w:pStyle w:val="ListParagraph"/>
              <w:numPr>
                <w:ilvl w:val="0"/>
                <w:numId w:val="63"/>
              </w:numPr>
              <w:ind w:left="1080"/>
              <w:rPr>
                <w:rFonts w:ascii="Arial" w:hAnsi="Arial" w:cs="Arial"/>
                <w:sz w:val="22"/>
                <w:szCs w:val="22"/>
              </w:rPr>
            </w:pPr>
            <w:r w:rsidRPr="00FF44D0">
              <w:rPr>
                <w:rFonts w:ascii="Arial" w:hAnsi="Arial" w:cs="Arial"/>
                <w:sz w:val="22"/>
                <w:szCs w:val="22"/>
              </w:rPr>
              <w:t xml:space="preserve">Operational adherence to this criterion includes crisis services guidelines document on risk assessment, crisis triage, and developing a ‘safety plan’ that includes all elements in the criterion but the 988-crisis response information. This will be updated and enhanced into a ‘crisis prevention plan’ document. </w:t>
            </w:r>
          </w:p>
          <w:p w14:paraId="369472C1" w14:textId="77777777" w:rsidR="00442CAE" w:rsidRPr="00FF44D0" w:rsidRDefault="00442CAE" w:rsidP="00323C39">
            <w:pPr>
              <w:pStyle w:val="ListParagraph"/>
              <w:numPr>
                <w:ilvl w:val="0"/>
                <w:numId w:val="63"/>
              </w:numPr>
              <w:ind w:left="1080"/>
              <w:rPr>
                <w:rFonts w:ascii="Arial" w:hAnsi="Arial" w:cs="Arial"/>
                <w:sz w:val="22"/>
                <w:szCs w:val="22"/>
              </w:rPr>
            </w:pPr>
            <w:r w:rsidRPr="00FF44D0">
              <w:rPr>
                <w:rFonts w:ascii="Arial" w:hAnsi="Arial" w:cs="Arial"/>
                <w:sz w:val="22"/>
                <w:szCs w:val="22"/>
              </w:rPr>
              <w:t xml:space="preserve">SBH has not formalized/standardized crisis prevention plans, but this may be more an issue of verbiage than intent.  The following elements occur in practice as part of safety planning: </w:t>
            </w:r>
          </w:p>
          <w:p w14:paraId="78032C6D" w14:textId="2819FF29" w:rsidR="00442CAE" w:rsidRPr="00FF44D0" w:rsidRDefault="00442CAE" w:rsidP="00323C39">
            <w:pPr>
              <w:pStyle w:val="ListParagraph"/>
              <w:numPr>
                <w:ilvl w:val="0"/>
                <w:numId w:val="63"/>
              </w:numPr>
              <w:ind w:left="1080"/>
              <w:rPr>
                <w:rFonts w:ascii="Arial" w:hAnsi="Arial" w:cs="Arial"/>
                <w:sz w:val="22"/>
                <w:szCs w:val="22"/>
              </w:rPr>
            </w:pPr>
            <w:r w:rsidRPr="00FF44D0">
              <w:rPr>
                <w:rFonts w:ascii="Arial" w:hAnsi="Arial" w:cs="Arial"/>
                <w:sz w:val="22"/>
                <w:szCs w:val="22"/>
              </w:rPr>
              <w:t xml:space="preserve">A copy of the current safety plan (future crisis prevention and safety plan) is printed and given to the individual receiving services. </w:t>
            </w:r>
          </w:p>
          <w:p w14:paraId="2CCC5B64" w14:textId="77777777" w:rsidR="00442CAE" w:rsidRPr="00FF44D0" w:rsidRDefault="00442CAE" w:rsidP="00323C39">
            <w:pPr>
              <w:pStyle w:val="ListParagraph"/>
              <w:numPr>
                <w:ilvl w:val="0"/>
                <w:numId w:val="63"/>
              </w:numPr>
              <w:ind w:left="1080"/>
              <w:rPr>
                <w:rFonts w:ascii="Arial" w:hAnsi="Arial" w:cs="Arial"/>
                <w:sz w:val="22"/>
                <w:szCs w:val="22"/>
              </w:rPr>
            </w:pPr>
            <w:r w:rsidRPr="00FF44D0">
              <w:rPr>
                <w:rFonts w:ascii="Arial" w:hAnsi="Arial" w:cs="Arial"/>
                <w:sz w:val="22"/>
                <w:szCs w:val="22"/>
              </w:rPr>
              <w:t>Crisis Services Card with SBH local Crisis Line phone number.</w:t>
            </w:r>
          </w:p>
          <w:p w14:paraId="466C4530" w14:textId="77777777" w:rsidR="00442CAE" w:rsidRPr="00FF44D0" w:rsidRDefault="00442CAE" w:rsidP="00323C39">
            <w:pPr>
              <w:pStyle w:val="ListParagraph"/>
              <w:numPr>
                <w:ilvl w:val="0"/>
                <w:numId w:val="63"/>
              </w:numPr>
              <w:ind w:left="1080"/>
              <w:rPr>
                <w:rFonts w:ascii="Arial" w:hAnsi="Arial" w:cs="Arial"/>
                <w:sz w:val="22"/>
                <w:szCs w:val="22"/>
              </w:rPr>
            </w:pPr>
            <w:r w:rsidRPr="00FF44D0">
              <w:rPr>
                <w:rFonts w:ascii="Arial" w:hAnsi="Arial" w:cs="Arial"/>
                <w:sz w:val="22"/>
                <w:szCs w:val="22"/>
              </w:rPr>
              <w:t xml:space="preserve">CCBHC staff notify crisis services of clients who are experiencing symptom exacerbation that may require a higher level of care or crisis respite for the night. These same clients are given crisis services access information, crisis services card, and other printed materials.  </w:t>
            </w:r>
          </w:p>
          <w:p w14:paraId="1E20168C" w14:textId="77777777" w:rsidR="00442CAE" w:rsidRPr="00FF44D0" w:rsidRDefault="00442CAE" w:rsidP="00442CAE">
            <w:pPr>
              <w:ind w:left="1080"/>
              <w:rPr>
                <w:rFonts w:ascii="Arial" w:hAnsi="Arial" w:cs="Arial"/>
                <w:sz w:val="22"/>
                <w:szCs w:val="22"/>
              </w:rPr>
            </w:pPr>
          </w:p>
          <w:p w14:paraId="52D0D427" w14:textId="448BBDE5" w:rsidR="0074562C" w:rsidRPr="00FF44D0" w:rsidRDefault="00B11FC6" w:rsidP="00323C39">
            <w:pPr>
              <w:pStyle w:val="ListParagraph"/>
              <w:numPr>
                <w:ilvl w:val="0"/>
                <w:numId w:val="63"/>
              </w:numPr>
              <w:ind w:left="1080"/>
              <w:rPr>
                <w:rFonts w:ascii="Arial" w:hAnsi="Arial" w:cs="Arial"/>
                <w:sz w:val="22"/>
                <w:szCs w:val="22"/>
              </w:rPr>
            </w:pPr>
            <w:r w:rsidRPr="00556FBD">
              <w:rPr>
                <w:rFonts w:ascii="Arial" w:hAnsi="Arial" w:cs="Arial"/>
                <w:b/>
                <w:bCs/>
                <w:sz w:val="22"/>
                <w:szCs w:val="22"/>
              </w:rPr>
              <w:t>Support Needed:</w:t>
            </w:r>
            <w:r>
              <w:rPr>
                <w:rFonts w:ascii="Arial" w:hAnsi="Arial" w:cs="Arial"/>
                <w:b/>
                <w:bCs/>
                <w:sz w:val="22"/>
                <w:szCs w:val="22"/>
              </w:rPr>
              <w:t xml:space="preserve"> </w:t>
            </w:r>
            <w:r w:rsidR="00442CAE" w:rsidRPr="00FF44D0">
              <w:rPr>
                <w:rFonts w:ascii="Arial" w:hAnsi="Arial" w:cs="Arial"/>
                <w:sz w:val="22"/>
                <w:szCs w:val="22"/>
              </w:rPr>
              <w:t>Technical assistance is requested on an evidence-based model or best practices document to address this process and standardization of crisis prevention plan documents across the state would be optimal.</w:t>
            </w:r>
          </w:p>
          <w:p w14:paraId="4704FD4A" w14:textId="77777777" w:rsidR="001D3FB4" w:rsidRPr="00D11488" w:rsidRDefault="001D3FB4" w:rsidP="001D3FB4">
            <w:pPr>
              <w:widowControl w:val="0"/>
              <w:rPr>
                <w:rFonts w:ascii="Arial" w:hAnsi="Arial" w:cs="Arial"/>
                <w:b/>
                <w:bCs/>
                <w:sz w:val="22"/>
                <w:szCs w:val="22"/>
              </w:rPr>
            </w:pPr>
            <w:r w:rsidRPr="00D11488">
              <w:rPr>
                <w:rFonts w:ascii="Arial" w:hAnsi="Arial" w:cs="Arial"/>
                <w:b/>
                <w:bCs/>
                <w:sz w:val="22"/>
                <w:szCs w:val="22"/>
              </w:rPr>
              <w:t>2.d.1</w:t>
            </w:r>
          </w:p>
          <w:p w14:paraId="2575E8A2" w14:textId="77777777" w:rsidR="001D3FB4" w:rsidRPr="00FF44D0" w:rsidRDefault="001D3FB4" w:rsidP="001D3FB4">
            <w:pPr>
              <w:widowControl w:val="0"/>
              <w:ind w:firstLine="250"/>
              <w:rPr>
                <w:rFonts w:ascii="Arial" w:hAnsi="Arial" w:cs="Arial"/>
                <w:b/>
                <w:sz w:val="22"/>
                <w:szCs w:val="22"/>
              </w:rPr>
            </w:pPr>
            <w:r w:rsidRPr="00FF44D0">
              <w:rPr>
                <w:rFonts w:ascii="Arial" w:hAnsi="Arial" w:cs="Arial"/>
                <w:b/>
                <w:sz w:val="22"/>
                <w:szCs w:val="22"/>
              </w:rPr>
              <w:t>If you currently meet the criterion, how are you doing so?</w:t>
            </w:r>
          </w:p>
          <w:p w14:paraId="376A6625" w14:textId="1C7D7F03" w:rsidR="001D3FB4" w:rsidRPr="00FF44D0" w:rsidRDefault="00244B0D" w:rsidP="00323C39">
            <w:pPr>
              <w:widowControl w:val="0"/>
              <w:numPr>
                <w:ilvl w:val="0"/>
                <w:numId w:val="64"/>
              </w:numPr>
              <w:rPr>
                <w:rFonts w:ascii="Arial" w:hAnsi="Arial" w:cs="Arial"/>
                <w:sz w:val="22"/>
                <w:szCs w:val="22"/>
              </w:rPr>
            </w:pPr>
            <w:hyperlink r:id="rId51" w:history="1">
              <w:r w:rsidR="001D3FB4" w:rsidRPr="00FF44D0">
                <w:rPr>
                  <w:rStyle w:val="Hyperlink"/>
                  <w:rFonts w:ascii="Arial" w:hAnsi="Arial" w:cs="Arial"/>
                  <w:sz w:val="22"/>
                  <w:szCs w:val="22"/>
                </w:rPr>
                <w:t>Charity Care</w:t>
              </w:r>
            </w:hyperlink>
            <w:r w:rsidR="001D3FB4" w:rsidRPr="00FF44D0">
              <w:rPr>
                <w:rFonts w:ascii="Arial" w:hAnsi="Arial" w:cs="Arial"/>
                <w:sz w:val="22"/>
                <w:szCs w:val="22"/>
              </w:rPr>
              <w:t xml:space="preserve"> policy, states no clients are turned away due to inability to pay. </w:t>
            </w:r>
          </w:p>
          <w:p w14:paraId="07DD6460" w14:textId="0208E70D" w:rsidR="001D3FB4" w:rsidRPr="00FF44D0" w:rsidRDefault="001C33E1" w:rsidP="00323C39">
            <w:pPr>
              <w:widowControl w:val="0"/>
              <w:numPr>
                <w:ilvl w:val="0"/>
                <w:numId w:val="64"/>
              </w:numPr>
              <w:rPr>
                <w:rFonts w:ascii="Arial" w:hAnsi="Arial" w:cs="Arial"/>
                <w:sz w:val="22"/>
                <w:szCs w:val="22"/>
              </w:rPr>
            </w:pPr>
            <w:r w:rsidRPr="00FF44D0">
              <w:rPr>
                <w:rFonts w:ascii="Arial" w:hAnsi="Arial" w:cs="Arial"/>
                <w:sz w:val="22"/>
                <w:szCs w:val="22"/>
              </w:rPr>
              <w:t xml:space="preserve">Uninsured or underinsured clients are </w:t>
            </w:r>
            <w:r w:rsidR="001D3FB4" w:rsidRPr="00FF44D0">
              <w:rPr>
                <w:rFonts w:ascii="Arial" w:hAnsi="Arial" w:cs="Arial"/>
                <w:sz w:val="22"/>
                <w:szCs w:val="22"/>
              </w:rPr>
              <w:t>offered charity care, including sliding fee discounts</w:t>
            </w:r>
            <w:r w:rsidR="000D2FD4" w:rsidRPr="00FF44D0">
              <w:rPr>
                <w:rFonts w:ascii="Arial" w:hAnsi="Arial" w:cs="Arial"/>
                <w:sz w:val="22"/>
                <w:szCs w:val="22"/>
              </w:rPr>
              <w:t xml:space="preserve"> and hardship</w:t>
            </w:r>
            <w:r w:rsidR="001D3FB4" w:rsidRPr="00FF44D0">
              <w:rPr>
                <w:rFonts w:ascii="Arial" w:hAnsi="Arial" w:cs="Arial"/>
                <w:sz w:val="22"/>
                <w:szCs w:val="22"/>
              </w:rPr>
              <w:t xml:space="preserve"> fee reductions. </w:t>
            </w:r>
          </w:p>
          <w:p w14:paraId="5DDE3102" w14:textId="2D590286" w:rsidR="00B45E04" w:rsidRPr="00FF44D0" w:rsidRDefault="001D3FB4" w:rsidP="00323C39">
            <w:pPr>
              <w:pStyle w:val="ListParagraph"/>
              <w:widowControl w:val="0"/>
              <w:numPr>
                <w:ilvl w:val="0"/>
                <w:numId w:val="64"/>
              </w:numPr>
              <w:rPr>
                <w:rFonts w:ascii="Arial" w:hAnsi="Arial" w:cs="Arial"/>
                <w:b/>
                <w:sz w:val="22"/>
                <w:szCs w:val="22"/>
              </w:rPr>
            </w:pPr>
            <w:r w:rsidRPr="00FF44D0">
              <w:rPr>
                <w:rFonts w:ascii="Arial" w:hAnsi="Arial" w:cs="Arial"/>
                <w:sz w:val="22"/>
                <w:szCs w:val="22"/>
              </w:rPr>
              <w:t xml:space="preserve">Administrative staff help clients in applying for immediate </w:t>
            </w:r>
            <w:r w:rsidR="00584F69" w:rsidRPr="00FF44D0">
              <w:rPr>
                <w:rFonts w:ascii="Arial" w:hAnsi="Arial" w:cs="Arial"/>
                <w:sz w:val="22"/>
                <w:szCs w:val="22"/>
              </w:rPr>
              <w:t xml:space="preserve">PE </w:t>
            </w:r>
            <w:r w:rsidRPr="00FF44D0">
              <w:rPr>
                <w:rFonts w:ascii="Arial" w:hAnsi="Arial" w:cs="Arial"/>
                <w:sz w:val="22"/>
                <w:szCs w:val="22"/>
              </w:rPr>
              <w:t>Medicaid and and/or refer them to an insurance navigator for further assistance.</w:t>
            </w:r>
          </w:p>
          <w:p w14:paraId="45AEE8DB" w14:textId="085E8317" w:rsidR="0094136D" w:rsidRPr="00D11488" w:rsidRDefault="0094136D" w:rsidP="0094136D">
            <w:pPr>
              <w:pStyle w:val="ListParagraph"/>
              <w:ind w:hanging="740"/>
              <w:rPr>
                <w:rFonts w:ascii="Arial" w:hAnsi="Arial" w:cs="Arial"/>
                <w:b/>
                <w:bCs/>
                <w:sz w:val="22"/>
                <w:szCs w:val="22"/>
              </w:rPr>
            </w:pPr>
            <w:r w:rsidRPr="00D11488">
              <w:rPr>
                <w:rFonts w:ascii="Arial" w:hAnsi="Arial" w:cs="Arial"/>
                <w:b/>
                <w:bCs/>
                <w:sz w:val="22"/>
                <w:szCs w:val="22"/>
              </w:rPr>
              <w:t>2.d.2</w:t>
            </w:r>
          </w:p>
          <w:p w14:paraId="622801C8" w14:textId="77777777" w:rsidR="0094136D" w:rsidRPr="00FF44D0" w:rsidRDefault="0094136D" w:rsidP="005A6F56">
            <w:pPr>
              <w:pStyle w:val="ListParagraph"/>
              <w:ind w:hanging="47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45D37F28" w14:textId="77777777" w:rsidR="004069B1" w:rsidRPr="00FF44D0" w:rsidRDefault="0094136D" w:rsidP="00323C39">
            <w:pPr>
              <w:pStyle w:val="ListParagraph"/>
              <w:numPr>
                <w:ilvl w:val="0"/>
                <w:numId w:val="65"/>
              </w:numPr>
              <w:rPr>
                <w:rFonts w:ascii="Arial" w:hAnsi="Arial" w:cs="Arial"/>
                <w:sz w:val="22"/>
                <w:szCs w:val="22"/>
              </w:rPr>
            </w:pPr>
            <w:r w:rsidRPr="00FF44D0">
              <w:rPr>
                <w:rFonts w:ascii="Arial" w:hAnsi="Arial" w:cs="Arial"/>
                <w:sz w:val="22"/>
                <w:szCs w:val="22"/>
              </w:rPr>
              <w:t>The SBH charity policy/ sliding fee schedule/ client guide/grievance policy will be translated in Spanish and Haitian Creole, ETA 12/31/23</w:t>
            </w:r>
          </w:p>
          <w:p w14:paraId="0DC43BDF" w14:textId="07D78728" w:rsidR="00C503AA" w:rsidRPr="00FF44D0" w:rsidRDefault="0094136D" w:rsidP="00323C39">
            <w:pPr>
              <w:pStyle w:val="ListParagraph"/>
              <w:numPr>
                <w:ilvl w:val="0"/>
                <w:numId w:val="65"/>
              </w:numPr>
              <w:rPr>
                <w:rFonts w:ascii="Arial" w:hAnsi="Arial" w:cs="Arial"/>
                <w:sz w:val="22"/>
                <w:szCs w:val="22"/>
              </w:rPr>
            </w:pPr>
            <w:r w:rsidRPr="00FF44D0">
              <w:rPr>
                <w:rFonts w:ascii="Arial" w:hAnsi="Arial" w:cs="Arial"/>
                <w:sz w:val="22"/>
                <w:szCs w:val="22"/>
              </w:rPr>
              <w:t>literacy issues,</w:t>
            </w:r>
            <w:r w:rsidR="004069B1" w:rsidRPr="00FF44D0">
              <w:rPr>
                <w:rFonts w:ascii="Arial" w:hAnsi="Arial" w:cs="Arial"/>
                <w:sz w:val="22"/>
                <w:szCs w:val="22"/>
              </w:rPr>
              <w:t xml:space="preserve"> are approached by</w:t>
            </w:r>
            <w:r w:rsidRPr="00FF44D0">
              <w:rPr>
                <w:rFonts w:ascii="Arial" w:hAnsi="Arial" w:cs="Arial"/>
                <w:sz w:val="22"/>
                <w:szCs w:val="22"/>
              </w:rPr>
              <w:t xml:space="preserve"> read</w:t>
            </w:r>
            <w:r w:rsidR="004069B1" w:rsidRPr="00FF44D0">
              <w:rPr>
                <w:rFonts w:ascii="Arial" w:hAnsi="Arial" w:cs="Arial"/>
                <w:sz w:val="22"/>
                <w:szCs w:val="22"/>
              </w:rPr>
              <w:t>ing</w:t>
            </w:r>
            <w:r w:rsidRPr="00FF44D0">
              <w:rPr>
                <w:rFonts w:ascii="Arial" w:hAnsi="Arial" w:cs="Arial"/>
                <w:sz w:val="22"/>
                <w:szCs w:val="22"/>
              </w:rPr>
              <w:t xml:space="preserve"> </w:t>
            </w:r>
            <w:r w:rsidR="004069B1" w:rsidRPr="00FF44D0">
              <w:rPr>
                <w:rFonts w:ascii="Arial" w:hAnsi="Arial" w:cs="Arial"/>
                <w:sz w:val="22"/>
                <w:szCs w:val="22"/>
              </w:rPr>
              <w:t>a</w:t>
            </w:r>
            <w:r w:rsidRPr="00FF44D0">
              <w:rPr>
                <w:rFonts w:ascii="Arial" w:hAnsi="Arial" w:cs="Arial"/>
                <w:sz w:val="22"/>
                <w:szCs w:val="22"/>
              </w:rPr>
              <w:t>loud</w:t>
            </w:r>
            <w:r w:rsidR="004069B1" w:rsidRPr="00FF44D0">
              <w:rPr>
                <w:rFonts w:ascii="Arial" w:hAnsi="Arial" w:cs="Arial"/>
                <w:sz w:val="22"/>
                <w:szCs w:val="22"/>
              </w:rPr>
              <w:t xml:space="preserve"> and</w:t>
            </w:r>
            <w:r w:rsidRPr="00FF44D0">
              <w:rPr>
                <w:rFonts w:ascii="Arial" w:hAnsi="Arial" w:cs="Arial"/>
                <w:sz w:val="22"/>
                <w:szCs w:val="22"/>
              </w:rPr>
              <w:t xml:space="preserve"> ask</w:t>
            </w:r>
            <w:r w:rsidR="00BE6C32">
              <w:rPr>
                <w:rFonts w:ascii="Arial" w:hAnsi="Arial" w:cs="Arial"/>
                <w:sz w:val="22"/>
                <w:szCs w:val="22"/>
              </w:rPr>
              <w:t>ing</w:t>
            </w:r>
            <w:r w:rsidRPr="00FF44D0">
              <w:rPr>
                <w:rFonts w:ascii="Arial" w:hAnsi="Arial" w:cs="Arial"/>
                <w:sz w:val="22"/>
                <w:szCs w:val="22"/>
              </w:rPr>
              <w:t xml:space="preserve"> if </w:t>
            </w:r>
            <w:r w:rsidR="004069B1" w:rsidRPr="00FF44D0">
              <w:rPr>
                <w:rFonts w:ascii="Arial" w:hAnsi="Arial" w:cs="Arial"/>
                <w:sz w:val="22"/>
                <w:szCs w:val="22"/>
              </w:rPr>
              <w:t>the individual in need of assistance</w:t>
            </w:r>
            <w:r w:rsidRPr="00FF44D0">
              <w:rPr>
                <w:rFonts w:ascii="Arial" w:hAnsi="Arial" w:cs="Arial"/>
                <w:sz w:val="22"/>
                <w:szCs w:val="22"/>
              </w:rPr>
              <w:t xml:space="preserve"> </w:t>
            </w:r>
            <w:r w:rsidR="002240DD" w:rsidRPr="00FF44D0">
              <w:rPr>
                <w:rFonts w:ascii="Arial" w:hAnsi="Arial" w:cs="Arial"/>
                <w:sz w:val="22"/>
                <w:szCs w:val="22"/>
              </w:rPr>
              <w:t>understands.</w:t>
            </w:r>
            <w:r w:rsidR="00C503AA" w:rsidRPr="00FF44D0">
              <w:rPr>
                <w:rFonts w:ascii="Arial" w:hAnsi="Arial" w:cs="Arial"/>
                <w:sz w:val="22"/>
                <w:szCs w:val="22"/>
              </w:rPr>
              <w:t xml:space="preserve"> </w:t>
            </w:r>
          </w:p>
          <w:p w14:paraId="607C9925" w14:textId="1FCE3D3D" w:rsidR="00655010" w:rsidRPr="00FF44D0" w:rsidRDefault="00C503AA" w:rsidP="00323C39">
            <w:pPr>
              <w:pStyle w:val="ListParagraph"/>
              <w:numPr>
                <w:ilvl w:val="0"/>
                <w:numId w:val="65"/>
              </w:numPr>
              <w:rPr>
                <w:rFonts w:ascii="Arial" w:hAnsi="Arial" w:cs="Arial"/>
                <w:sz w:val="22"/>
                <w:szCs w:val="22"/>
              </w:rPr>
            </w:pPr>
            <w:r w:rsidRPr="00FF44D0">
              <w:rPr>
                <w:rFonts w:ascii="Arial" w:hAnsi="Arial" w:cs="Arial"/>
                <w:sz w:val="22"/>
                <w:szCs w:val="22"/>
              </w:rPr>
              <w:t xml:space="preserve">We offer to </w:t>
            </w:r>
            <w:r w:rsidR="0094136D" w:rsidRPr="00FF44D0">
              <w:rPr>
                <w:rFonts w:ascii="Arial" w:hAnsi="Arial" w:cs="Arial"/>
                <w:sz w:val="22"/>
                <w:szCs w:val="22"/>
              </w:rPr>
              <w:t xml:space="preserve">share with </w:t>
            </w:r>
            <w:r w:rsidR="00184245">
              <w:rPr>
                <w:rFonts w:ascii="Arial" w:hAnsi="Arial" w:cs="Arial"/>
                <w:sz w:val="22"/>
                <w:szCs w:val="22"/>
              </w:rPr>
              <w:t xml:space="preserve">the </w:t>
            </w:r>
            <w:r w:rsidR="0094136D" w:rsidRPr="00FF44D0">
              <w:rPr>
                <w:rFonts w:ascii="Arial" w:hAnsi="Arial" w:cs="Arial"/>
                <w:sz w:val="22"/>
                <w:szCs w:val="22"/>
              </w:rPr>
              <w:t>loved one if they are present</w:t>
            </w:r>
            <w:r w:rsidRPr="00FF44D0">
              <w:rPr>
                <w:rFonts w:ascii="Arial" w:hAnsi="Arial" w:cs="Arial"/>
                <w:sz w:val="22"/>
                <w:szCs w:val="22"/>
              </w:rPr>
              <w:t xml:space="preserve"> an approved to know as is </w:t>
            </w:r>
            <w:r w:rsidR="00655010" w:rsidRPr="00FF44D0">
              <w:rPr>
                <w:rFonts w:ascii="Arial" w:hAnsi="Arial" w:cs="Arial"/>
                <w:sz w:val="22"/>
                <w:szCs w:val="22"/>
              </w:rPr>
              <w:t xml:space="preserve">appropriate. </w:t>
            </w:r>
          </w:p>
          <w:p w14:paraId="33D948E6" w14:textId="298857D2" w:rsidR="0094136D" w:rsidRPr="00FF44D0" w:rsidRDefault="00655010" w:rsidP="00323C39">
            <w:pPr>
              <w:pStyle w:val="ListParagraph"/>
              <w:numPr>
                <w:ilvl w:val="0"/>
                <w:numId w:val="65"/>
              </w:numPr>
              <w:rPr>
                <w:rFonts w:ascii="Arial" w:hAnsi="Arial" w:cs="Arial"/>
                <w:sz w:val="22"/>
                <w:szCs w:val="22"/>
              </w:rPr>
            </w:pPr>
            <w:r w:rsidRPr="00FF44D0">
              <w:rPr>
                <w:rFonts w:ascii="Arial" w:hAnsi="Arial" w:cs="Arial"/>
                <w:sz w:val="22"/>
                <w:szCs w:val="22"/>
              </w:rPr>
              <w:t>We</w:t>
            </w:r>
            <w:r w:rsidR="0094136D" w:rsidRPr="00FF44D0">
              <w:rPr>
                <w:rFonts w:ascii="Arial" w:hAnsi="Arial" w:cs="Arial"/>
                <w:sz w:val="22"/>
                <w:szCs w:val="22"/>
              </w:rPr>
              <w:t xml:space="preserve"> provide documents via email and</w:t>
            </w:r>
            <w:r w:rsidR="002240DD" w:rsidRPr="00FF44D0">
              <w:rPr>
                <w:rFonts w:ascii="Arial" w:hAnsi="Arial" w:cs="Arial"/>
                <w:sz w:val="22"/>
                <w:szCs w:val="22"/>
              </w:rPr>
              <w:t xml:space="preserve"> ensure access to voice to text through</w:t>
            </w:r>
            <w:r w:rsidR="0094136D" w:rsidRPr="00FF44D0">
              <w:rPr>
                <w:rFonts w:ascii="Arial" w:hAnsi="Arial" w:cs="Arial"/>
                <w:sz w:val="22"/>
                <w:szCs w:val="22"/>
              </w:rPr>
              <w:t xml:space="preserve"> google </w:t>
            </w:r>
            <w:r w:rsidR="002240DD" w:rsidRPr="00FF44D0">
              <w:rPr>
                <w:rFonts w:ascii="Arial" w:hAnsi="Arial" w:cs="Arial"/>
                <w:sz w:val="22"/>
                <w:szCs w:val="22"/>
              </w:rPr>
              <w:t>to read the</w:t>
            </w:r>
            <w:r w:rsidRPr="00FF44D0">
              <w:rPr>
                <w:rFonts w:ascii="Arial" w:hAnsi="Arial" w:cs="Arial"/>
                <w:sz w:val="22"/>
                <w:szCs w:val="22"/>
              </w:rPr>
              <w:t xml:space="preserve"> emails aloud to </w:t>
            </w:r>
            <w:r w:rsidR="0094136D" w:rsidRPr="00FF44D0">
              <w:rPr>
                <w:rFonts w:ascii="Arial" w:hAnsi="Arial" w:cs="Arial"/>
                <w:sz w:val="22"/>
                <w:szCs w:val="22"/>
              </w:rPr>
              <w:t>those who are blind.</w:t>
            </w:r>
          </w:p>
          <w:p w14:paraId="6EBA6E20" w14:textId="6E4E2833" w:rsidR="00283DE8" w:rsidRPr="00FF44D0" w:rsidRDefault="00655010" w:rsidP="00323C39">
            <w:pPr>
              <w:pStyle w:val="ListParagraph"/>
              <w:numPr>
                <w:ilvl w:val="0"/>
                <w:numId w:val="65"/>
              </w:numPr>
              <w:rPr>
                <w:rFonts w:ascii="Arial" w:hAnsi="Arial" w:cs="Arial"/>
                <w:sz w:val="22"/>
                <w:szCs w:val="22"/>
              </w:rPr>
            </w:pPr>
            <w:r w:rsidRPr="00FF44D0">
              <w:rPr>
                <w:rFonts w:ascii="Arial" w:hAnsi="Arial" w:cs="Arial"/>
                <w:sz w:val="22"/>
                <w:szCs w:val="22"/>
              </w:rPr>
              <w:t xml:space="preserve">We offer a </w:t>
            </w:r>
            <w:r w:rsidR="0094136D" w:rsidRPr="00FF44D0">
              <w:rPr>
                <w:rFonts w:ascii="Arial" w:hAnsi="Arial" w:cs="Arial"/>
                <w:sz w:val="22"/>
                <w:szCs w:val="22"/>
              </w:rPr>
              <w:t xml:space="preserve">sliding fee discount schedules </w:t>
            </w:r>
            <w:r w:rsidRPr="00FF44D0">
              <w:rPr>
                <w:rFonts w:ascii="Arial" w:hAnsi="Arial" w:cs="Arial"/>
                <w:sz w:val="22"/>
                <w:szCs w:val="22"/>
              </w:rPr>
              <w:t xml:space="preserve">that is </w:t>
            </w:r>
            <w:r w:rsidR="0094136D" w:rsidRPr="00FF44D0">
              <w:rPr>
                <w:rFonts w:ascii="Arial" w:hAnsi="Arial" w:cs="Arial"/>
                <w:sz w:val="22"/>
                <w:szCs w:val="22"/>
              </w:rPr>
              <w:t xml:space="preserve">published on the company website as well as in waiting rooms, </w:t>
            </w:r>
          </w:p>
          <w:p w14:paraId="7B78B9D8" w14:textId="47692157" w:rsidR="00283DE8" w:rsidRPr="00FF44D0" w:rsidRDefault="00244B0D" w:rsidP="00323C39">
            <w:pPr>
              <w:pStyle w:val="ListParagraph"/>
              <w:numPr>
                <w:ilvl w:val="0"/>
                <w:numId w:val="65"/>
              </w:numPr>
              <w:rPr>
                <w:rFonts w:ascii="Arial" w:hAnsi="Arial" w:cs="Arial"/>
                <w:sz w:val="22"/>
                <w:szCs w:val="22"/>
              </w:rPr>
            </w:pPr>
            <w:hyperlink r:id="rId52" w:history="1">
              <w:r w:rsidR="0094136D" w:rsidRPr="00FF44D0">
                <w:rPr>
                  <w:rStyle w:val="Hyperlink"/>
                  <w:rFonts w:ascii="Arial" w:hAnsi="Arial" w:cs="Arial"/>
                  <w:sz w:val="22"/>
                  <w:szCs w:val="22"/>
                </w:rPr>
                <w:t>Charity Care</w:t>
              </w:r>
            </w:hyperlink>
            <w:r w:rsidR="0094136D" w:rsidRPr="00FF44D0">
              <w:rPr>
                <w:rFonts w:ascii="Arial" w:hAnsi="Arial" w:cs="Arial"/>
                <w:sz w:val="22"/>
                <w:szCs w:val="22"/>
              </w:rPr>
              <w:t xml:space="preserve"> policy, section 5.1.2.1, indicates </w:t>
            </w:r>
            <w:r w:rsidR="00283DE8" w:rsidRPr="00FF44D0">
              <w:rPr>
                <w:rFonts w:ascii="Arial" w:hAnsi="Arial" w:cs="Arial"/>
                <w:sz w:val="22"/>
                <w:szCs w:val="22"/>
              </w:rPr>
              <w:t xml:space="preserve">that we publish </w:t>
            </w:r>
            <w:r w:rsidR="0094136D" w:rsidRPr="00FF44D0">
              <w:rPr>
                <w:rFonts w:ascii="Arial" w:hAnsi="Arial" w:cs="Arial"/>
                <w:sz w:val="22"/>
                <w:szCs w:val="22"/>
              </w:rPr>
              <w:t xml:space="preserve">a brochure communicating payment policies </w:t>
            </w:r>
            <w:r w:rsidR="00283DE8" w:rsidRPr="00FF44D0">
              <w:rPr>
                <w:rFonts w:ascii="Arial" w:hAnsi="Arial" w:cs="Arial"/>
                <w:sz w:val="22"/>
                <w:szCs w:val="22"/>
              </w:rPr>
              <w:t xml:space="preserve">which is </w:t>
            </w:r>
            <w:r w:rsidR="0094136D" w:rsidRPr="00FF44D0">
              <w:rPr>
                <w:rFonts w:ascii="Arial" w:hAnsi="Arial" w:cs="Arial"/>
                <w:sz w:val="22"/>
                <w:szCs w:val="22"/>
              </w:rPr>
              <w:t xml:space="preserve">provided to clients during intake. </w:t>
            </w:r>
          </w:p>
          <w:p w14:paraId="7151B28F" w14:textId="77777777" w:rsidR="0094136D" w:rsidRPr="00D11488" w:rsidRDefault="0094136D" w:rsidP="0094136D">
            <w:pPr>
              <w:pStyle w:val="ListParagraph"/>
              <w:ind w:hanging="740"/>
              <w:rPr>
                <w:rFonts w:ascii="Arial" w:hAnsi="Arial" w:cs="Arial"/>
                <w:b/>
                <w:bCs/>
                <w:sz w:val="22"/>
                <w:szCs w:val="22"/>
              </w:rPr>
            </w:pPr>
            <w:r w:rsidRPr="00D11488">
              <w:rPr>
                <w:rFonts w:ascii="Arial" w:hAnsi="Arial" w:cs="Arial"/>
                <w:b/>
                <w:bCs/>
                <w:sz w:val="22"/>
                <w:szCs w:val="22"/>
              </w:rPr>
              <w:t>2.d.3</w:t>
            </w:r>
          </w:p>
          <w:p w14:paraId="663C0BF0" w14:textId="77777777" w:rsidR="0094136D" w:rsidRPr="00FF44D0" w:rsidRDefault="0094136D" w:rsidP="005A6F56">
            <w:pPr>
              <w:pStyle w:val="ListParagraph"/>
              <w:ind w:hanging="47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2EB1E06D" w14:textId="2730E757" w:rsidR="006C57F3" w:rsidRPr="00FF44D0" w:rsidRDefault="0094136D" w:rsidP="00323C39">
            <w:pPr>
              <w:pStyle w:val="ListParagraph"/>
              <w:numPr>
                <w:ilvl w:val="0"/>
                <w:numId w:val="66"/>
              </w:numPr>
              <w:rPr>
                <w:rFonts w:ascii="Arial" w:hAnsi="Arial" w:cs="Arial"/>
                <w:sz w:val="22"/>
                <w:szCs w:val="22"/>
              </w:rPr>
            </w:pPr>
            <w:r w:rsidRPr="00FF44D0">
              <w:rPr>
                <w:rFonts w:ascii="Arial" w:hAnsi="Arial" w:cs="Arial"/>
                <w:sz w:val="22"/>
                <w:szCs w:val="22"/>
              </w:rPr>
              <w:t>Southwestern structures fee schedules and billing methodology in accordance to all statutory and administrative requirements, while reimbursement is based upon state and federal guidelines, the fee structure and rates will be based upon reasonable cost of operations.</w:t>
            </w:r>
          </w:p>
          <w:p w14:paraId="3BDDC3BE" w14:textId="79983D94" w:rsidR="0094136D" w:rsidRPr="00FF44D0" w:rsidRDefault="00244B0D" w:rsidP="00323C39">
            <w:pPr>
              <w:pStyle w:val="ListParagraph"/>
              <w:numPr>
                <w:ilvl w:val="0"/>
                <w:numId w:val="66"/>
              </w:numPr>
              <w:rPr>
                <w:rFonts w:ascii="Arial" w:hAnsi="Arial" w:cs="Arial"/>
                <w:sz w:val="22"/>
                <w:szCs w:val="22"/>
              </w:rPr>
            </w:pPr>
            <w:hyperlink r:id="rId53" w:history="1">
              <w:r w:rsidR="0094136D" w:rsidRPr="00FF44D0">
                <w:rPr>
                  <w:rStyle w:val="Hyperlink"/>
                  <w:rFonts w:ascii="Arial" w:hAnsi="Arial" w:cs="Arial"/>
                  <w:sz w:val="22"/>
                  <w:szCs w:val="22"/>
                </w:rPr>
                <w:t>Charity Care</w:t>
              </w:r>
            </w:hyperlink>
            <w:r w:rsidR="0094136D" w:rsidRPr="00FF44D0">
              <w:rPr>
                <w:rStyle w:val="Hyperlink"/>
                <w:rFonts w:ascii="Arial" w:hAnsi="Arial" w:cs="Arial"/>
                <w:sz w:val="22"/>
                <w:szCs w:val="22"/>
              </w:rPr>
              <w:t xml:space="preserve"> </w:t>
            </w:r>
            <w:r w:rsidR="0094136D" w:rsidRPr="00FF44D0">
              <w:rPr>
                <w:rStyle w:val="Hyperlink"/>
                <w:rFonts w:ascii="Arial" w:hAnsi="Arial" w:cs="Arial"/>
                <w:color w:val="auto"/>
                <w:sz w:val="22"/>
                <w:szCs w:val="22"/>
                <w:u w:val="none"/>
              </w:rPr>
              <w:t>policy us</w:t>
            </w:r>
            <w:r w:rsidR="006C57F3" w:rsidRPr="00FF44D0">
              <w:rPr>
                <w:rStyle w:val="Hyperlink"/>
                <w:rFonts w:ascii="Arial" w:hAnsi="Arial" w:cs="Arial"/>
                <w:color w:val="auto"/>
                <w:sz w:val="22"/>
                <w:szCs w:val="22"/>
                <w:u w:val="none"/>
              </w:rPr>
              <w:t>es</w:t>
            </w:r>
            <w:r w:rsidR="0094136D" w:rsidRPr="00FF44D0">
              <w:rPr>
                <w:rStyle w:val="Hyperlink"/>
                <w:rFonts w:ascii="Arial" w:hAnsi="Arial" w:cs="Arial"/>
                <w:color w:val="auto"/>
                <w:sz w:val="22"/>
                <w:szCs w:val="22"/>
                <w:u w:val="none"/>
              </w:rPr>
              <w:t xml:space="preserve"> the Federal poverty guidelines to determine eligibility for income-based fee adjustment.</w:t>
            </w:r>
          </w:p>
          <w:p w14:paraId="3027E946" w14:textId="77777777" w:rsidR="0094136D" w:rsidRPr="00D11488" w:rsidRDefault="0094136D" w:rsidP="0094136D">
            <w:pPr>
              <w:pStyle w:val="ListParagraph"/>
              <w:ind w:hanging="740"/>
              <w:rPr>
                <w:rFonts w:ascii="Arial" w:hAnsi="Arial" w:cs="Arial"/>
                <w:b/>
                <w:bCs/>
                <w:sz w:val="22"/>
                <w:szCs w:val="22"/>
              </w:rPr>
            </w:pPr>
            <w:r w:rsidRPr="00D11488">
              <w:rPr>
                <w:rFonts w:ascii="Arial" w:hAnsi="Arial" w:cs="Arial"/>
                <w:b/>
                <w:bCs/>
                <w:sz w:val="22"/>
                <w:szCs w:val="22"/>
              </w:rPr>
              <w:t>2.d.4</w:t>
            </w:r>
          </w:p>
          <w:p w14:paraId="118A46AF" w14:textId="77777777" w:rsidR="00BD2BEA" w:rsidRPr="00FF44D0" w:rsidRDefault="0094136D" w:rsidP="005A6F56">
            <w:pPr>
              <w:ind w:firstLine="25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320DF3E8" w14:textId="3FF72B8F" w:rsidR="00883141" w:rsidRPr="00FF44D0" w:rsidRDefault="00244B0D" w:rsidP="00323C39">
            <w:pPr>
              <w:pStyle w:val="ListParagraph"/>
              <w:numPr>
                <w:ilvl w:val="0"/>
                <w:numId w:val="66"/>
              </w:numPr>
              <w:rPr>
                <w:rFonts w:ascii="Arial" w:hAnsi="Arial" w:cs="Arial"/>
                <w:color w:val="182D4A"/>
                <w:sz w:val="22"/>
                <w:szCs w:val="22"/>
              </w:rPr>
            </w:pPr>
            <w:hyperlink r:id="rId54" w:history="1">
              <w:r w:rsidR="0094136D" w:rsidRPr="00FF44D0">
                <w:rPr>
                  <w:rStyle w:val="Hyperlink"/>
                  <w:rFonts w:ascii="Arial" w:hAnsi="Arial" w:cs="Arial"/>
                  <w:sz w:val="22"/>
                  <w:szCs w:val="22"/>
                </w:rPr>
                <w:t>Charity Care</w:t>
              </w:r>
            </w:hyperlink>
            <w:r w:rsidR="0094136D" w:rsidRPr="00FF44D0">
              <w:rPr>
                <w:rFonts w:ascii="Arial" w:hAnsi="Arial" w:cs="Arial"/>
                <w:sz w:val="22"/>
                <w:szCs w:val="22"/>
              </w:rPr>
              <w:t xml:space="preserve"> policy</w:t>
            </w:r>
            <w:r w:rsidR="00883141" w:rsidRPr="00FF44D0">
              <w:rPr>
                <w:rFonts w:ascii="Arial" w:hAnsi="Arial" w:cs="Arial"/>
                <w:sz w:val="22"/>
                <w:szCs w:val="22"/>
              </w:rPr>
              <w:t xml:space="preserve"> </w:t>
            </w:r>
            <w:r w:rsidR="0094136D" w:rsidRPr="00FF44D0">
              <w:rPr>
                <w:rFonts w:ascii="Arial" w:hAnsi="Arial" w:cs="Arial"/>
                <w:sz w:val="22"/>
                <w:szCs w:val="22"/>
              </w:rPr>
              <w:t>states no clients are turned away due to inability to pay.</w:t>
            </w:r>
            <w:r w:rsidR="00556FBD">
              <w:rPr>
                <w:rFonts w:ascii="Arial" w:hAnsi="Arial" w:cs="Arial"/>
                <w:sz w:val="22"/>
                <w:szCs w:val="22"/>
              </w:rPr>
              <w:t xml:space="preserve"> The Charity care policy and SBH website includes a sliding fee scale based on income and number of dependents.</w:t>
            </w:r>
          </w:p>
          <w:p w14:paraId="6FA10BE3" w14:textId="1A27BB31" w:rsidR="00883141" w:rsidRPr="00FF44D0" w:rsidRDefault="0094136D" w:rsidP="00323C39">
            <w:pPr>
              <w:pStyle w:val="ListParagraph"/>
              <w:numPr>
                <w:ilvl w:val="0"/>
                <w:numId w:val="66"/>
              </w:numPr>
              <w:rPr>
                <w:rFonts w:ascii="Arial" w:hAnsi="Arial" w:cs="Arial"/>
                <w:color w:val="182D4A"/>
                <w:sz w:val="22"/>
                <w:szCs w:val="22"/>
              </w:rPr>
            </w:pPr>
            <w:r w:rsidRPr="00FF44D0">
              <w:rPr>
                <w:rFonts w:ascii="Arial" w:hAnsi="Arial" w:cs="Arial"/>
                <w:sz w:val="22"/>
                <w:szCs w:val="22"/>
              </w:rPr>
              <w:t>P</w:t>
            </w:r>
            <w:r w:rsidRPr="00FF44D0">
              <w:rPr>
                <w:rFonts w:ascii="Arial" w:hAnsi="Arial" w:cs="Arial"/>
                <w:color w:val="182D4A"/>
                <w:sz w:val="22"/>
                <w:szCs w:val="22"/>
              </w:rPr>
              <w:t>atients not otherwise covered may be offered charity care, including sliding fee discounts and fee reductions.  </w:t>
            </w:r>
          </w:p>
          <w:p w14:paraId="062CEA11" w14:textId="2E931080" w:rsidR="0094136D" w:rsidRPr="00FF44D0" w:rsidRDefault="0094136D" w:rsidP="00323C39">
            <w:pPr>
              <w:pStyle w:val="ListParagraph"/>
              <w:numPr>
                <w:ilvl w:val="0"/>
                <w:numId w:val="66"/>
              </w:numPr>
              <w:rPr>
                <w:rFonts w:ascii="Arial" w:hAnsi="Arial" w:cs="Arial"/>
                <w:color w:val="182D4A"/>
                <w:sz w:val="22"/>
                <w:szCs w:val="22"/>
              </w:rPr>
            </w:pPr>
            <w:r w:rsidRPr="00FF44D0">
              <w:rPr>
                <w:rFonts w:ascii="Arial" w:hAnsi="Arial" w:cs="Arial"/>
                <w:color w:val="182D4A"/>
                <w:sz w:val="22"/>
                <w:szCs w:val="22"/>
              </w:rPr>
              <w:t>Administrative staff are required to help clients in applying for immediate Medicaid and and/or refer them to an insurance navigator for further assistance.  </w:t>
            </w:r>
            <w:r w:rsidR="00556FBD">
              <w:rPr>
                <w:rFonts w:ascii="Arial" w:hAnsi="Arial" w:cs="Arial"/>
                <w:color w:val="182D4A"/>
                <w:sz w:val="22"/>
                <w:szCs w:val="22"/>
              </w:rPr>
              <w:t>SBH is able to access Presumptive Eligibility.</w:t>
            </w:r>
          </w:p>
          <w:p w14:paraId="1160A0E7" w14:textId="77777777" w:rsidR="0094136D" w:rsidRPr="00D11488" w:rsidRDefault="0094136D" w:rsidP="0094136D">
            <w:pPr>
              <w:pStyle w:val="ListParagraph"/>
              <w:ind w:hanging="740"/>
              <w:rPr>
                <w:rFonts w:ascii="Arial" w:hAnsi="Arial" w:cs="Arial"/>
                <w:b/>
                <w:bCs/>
                <w:sz w:val="22"/>
                <w:szCs w:val="22"/>
                <w:lang w:val="en-US"/>
              </w:rPr>
            </w:pPr>
            <w:r w:rsidRPr="00D11488">
              <w:rPr>
                <w:rFonts w:ascii="Arial" w:hAnsi="Arial" w:cs="Arial"/>
                <w:b/>
                <w:bCs/>
                <w:sz w:val="22"/>
                <w:szCs w:val="22"/>
              </w:rPr>
              <w:t>2.e.1</w:t>
            </w:r>
          </w:p>
          <w:p w14:paraId="430984F3" w14:textId="77777777" w:rsidR="0094136D" w:rsidRPr="00FF44D0" w:rsidRDefault="0094136D" w:rsidP="005A6F56">
            <w:pPr>
              <w:pStyle w:val="ListParagraph"/>
              <w:ind w:hanging="470"/>
              <w:rPr>
                <w:rFonts w:ascii="Arial" w:hAnsi="Arial" w:cs="Arial"/>
                <w:b/>
                <w:sz w:val="22"/>
                <w:szCs w:val="22"/>
                <w:lang w:val="en-US"/>
              </w:rPr>
            </w:pPr>
            <w:r w:rsidRPr="00FF44D0">
              <w:rPr>
                <w:rFonts w:ascii="Arial" w:hAnsi="Arial" w:cs="Arial"/>
                <w:b/>
                <w:sz w:val="22"/>
                <w:szCs w:val="22"/>
              </w:rPr>
              <w:t xml:space="preserve">If you currently meet the criterion, how are you doing so? </w:t>
            </w:r>
          </w:p>
          <w:p w14:paraId="5F3E3F9C" w14:textId="2C6A176E" w:rsidR="0094136D" w:rsidRPr="00FF44D0" w:rsidRDefault="00244B0D" w:rsidP="00323C39">
            <w:pPr>
              <w:pStyle w:val="ListParagraph"/>
              <w:numPr>
                <w:ilvl w:val="0"/>
                <w:numId w:val="67"/>
              </w:numPr>
              <w:rPr>
                <w:rFonts w:ascii="Arial" w:hAnsi="Arial" w:cs="Arial"/>
                <w:sz w:val="22"/>
                <w:szCs w:val="22"/>
                <w:lang w:val="en-US"/>
              </w:rPr>
            </w:pPr>
            <w:hyperlink r:id="rId55" w:history="1">
              <w:r w:rsidR="0094136D" w:rsidRPr="00FF44D0">
                <w:rPr>
                  <w:rStyle w:val="Hyperlink"/>
                  <w:rFonts w:ascii="Arial" w:hAnsi="Arial" w:cs="Arial"/>
                  <w:sz w:val="22"/>
                  <w:szCs w:val="22"/>
                </w:rPr>
                <w:t>Intake Policies and Procedures</w:t>
              </w:r>
            </w:hyperlink>
            <w:r w:rsidR="0094136D" w:rsidRPr="00FF44D0">
              <w:rPr>
                <w:rFonts w:ascii="Arial" w:hAnsi="Arial" w:cs="Arial"/>
                <w:sz w:val="22"/>
                <w:szCs w:val="22"/>
              </w:rPr>
              <w:t>, section 5.1. requires services to be extended to all individuals independent of housing status</w:t>
            </w:r>
            <w:r w:rsidR="00576FF2">
              <w:rPr>
                <w:rFonts w:ascii="Arial" w:hAnsi="Arial" w:cs="Arial"/>
                <w:sz w:val="22"/>
                <w:szCs w:val="22"/>
              </w:rPr>
              <w:t xml:space="preserve"> </w:t>
            </w:r>
            <w:r w:rsidR="00576FF2" w:rsidRPr="00556FBD">
              <w:rPr>
                <w:rFonts w:ascii="Arial" w:hAnsi="Arial" w:cs="Arial"/>
                <w:sz w:val="22"/>
                <w:szCs w:val="22"/>
              </w:rPr>
              <w:t>or location of residenc</w:t>
            </w:r>
            <w:r w:rsidR="00576FF2" w:rsidRPr="00D11488">
              <w:rPr>
                <w:rFonts w:ascii="Arial" w:hAnsi="Arial" w:cs="Arial"/>
                <w:sz w:val="22"/>
                <w:szCs w:val="22"/>
              </w:rPr>
              <w:t>e</w:t>
            </w:r>
            <w:r w:rsidR="0094136D" w:rsidRPr="00D11488">
              <w:rPr>
                <w:rFonts w:ascii="Arial" w:hAnsi="Arial" w:cs="Arial"/>
                <w:sz w:val="22"/>
                <w:szCs w:val="22"/>
              </w:rPr>
              <w:t>.</w:t>
            </w:r>
          </w:p>
          <w:p w14:paraId="721B1BA3" w14:textId="77777777" w:rsidR="0094136D" w:rsidRPr="00FF44D0" w:rsidRDefault="0094136D" w:rsidP="00323C39">
            <w:pPr>
              <w:pStyle w:val="ListParagraph"/>
              <w:numPr>
                <w:ilvl w:val="0"/>
                <w:numId w:val="67"/>
              </w:numPr>
              <w:rPr>
                <w:rFonts w:ascii="Arial" w:hAnsi="Arial" w:cs="Arial"/>
                <w:sz w:val="22"/>
                <w:szCs w:val="22"/>
                <w:lang w:val="en-US"/>
              </w:rPr>
            </w:pPr>
            <w:r w:rsidRPr="00FF44D0">
              <w:rPr>
                <w:rFonts w:ascii="Arial" w:hAnsi="Arial" w:cs="Arial"/>
                <w:sz w:val="22"/>
                <w:szCs w:val="22"/>
              </w:rPr>
              <w:t>S</w:t>
            </w:r>
            <w:r w:rsidRPr="00FF44D0">
              <w:rPr>
                <w:rFonts w:ascii="Arial" w:hAnsi="Arial" w:cs="Arial"/>
                <w:sz w:val="22"/>
                <w:szCs w:val="22"/>
                <w:lang w:val="en-US"/>
              </w:rPr>
              <w:t>BH provides crisis response, evaluation, and stabilization services regardless of place of residence. </w:t>
            </w:r>
          </w:p>
          <w:p w14:paraId="15001F7F" w14:textId="77777777" w:rsidR="0094136D" w:rsidRPr="00FF44D0" w:rsidRDefault="0094136D" w:rsidP="00323C39">
            <w:pPr>
              <w:pStyle w:val="ListParagraph"/>
              <w:numPr>
                <w:ilvl w:val="0"/>
                <w:numId w:val="67"/>
              </w:numPr>
              <w:rPr>
                <w:rFonts w:ascii="Arial" w:hAnsi="Arial" w:cs="Arial"/>
                <w:sz w:val="22"/>
                <w:szCs w:val="22"/>
                <w:lang w:val="en-US"/>
              </w:rPr>
            </w:pPr>
            <w:r w:rsidRPr="00FF44D0">
              <w:rPr>
                <w:rFonts w:ascii="Arial" w:hAnsi="Arial" w:cs="Arial"/>
                <w:sz w:val="22"/>
                <w:szCs w:val="22"/>
                <w:lang w:val="en-US"/>
              </w:rPr>
              <w:t>SBH does not deny services to anyone based on housing status, state of residence, or permanent address.</w:t>
            </w:r>
          </w:p>
          <w:p w14:paraId="0FD1CFCD" w14:textId="77777777" w:rsidR="0094136D" w:rsidRPr="00FF44D0" w:rsidRDefault="0094136D" w:rsidP="0094136D">
            <w:pPr>
              <w:pStyle w:val="ListParagraph"/>
              <w:ind w:hanging="740"/>
              <w:rPr>
                <w:rFonts w:ascii="Arial" w:hAnsi="Arial" w:cs="Arial"/>
                <w:sz w:val="22"/>
                <w:szCs w:val="22"/>
              </w:rPr>
            </w:pPr>
          </w:p>
          <w:p w14:paraId="0377CF5A" w14:textId="5B7AC484" w:rsidR="0094136D" w:rsidRPr="00D11488" w:rsidRDefault="0094136D" w:rsidP="0094136D">
            <w:pPr>
              <w:pStyle w:val="ListParagraph"/>
              <w:ind w:hanging="740"/>
              <w:rPr>
                <w:rFonts w:ascii="Arial" w:hAnsi="Arial" w:cs="Arial"/>
                <w:b/>
                <w:bCs/>
                <w:sz w:val="22"/>
                <w:szCs w:val="22"/>
              </w:rPr>
            </w:pPr>
            <w:r w:rsidRPr="00D11488">
              <w:rPr>
                <w:rFonts w:ascii="Arial" w:hAnsi="Arial" w:cs="Arial"/>
                <w:b/>
                <w:bCs/>
                <w:sz w:val="22"/>
                <w:szCs w:val="22"/>
              </w:rPr>
              <w:t>2.e.2</w:t>
            </w:r>
          </w:p>
          <w:p w14:paraId="265A595B" w14:textId="4EDD807B" w:rsidR="0094136D" w:rsidRPr="00FF44D0" w:rsidRDefault="0094136D" w:rsidP="005A6F56">
            <w:pPr>
              <w:pStyle w:val="ListParagraph"/>
              <w:ind w:hanging="470"/>
              <w:rPr>
                <w:rFonts w:ascii="Arial" w:hAnsi="Arial" w:cs="Arial"/>
                <w:b/>
                <w:sz w:val="22"/>
                <w:szCs w:val="22"/>
              </w:rPr>
            </w:pPr>
            <w:r w:rsidRPr="00FF44D0">
              <w:rPr>
                <w:rFonts w:ascii="Arial" w:hAnsi="Arial" w:cs="Arial"/>
                <w:b/>
                <w:sz w:val="22"/>
                <w:szCs w:val="22"/>
              </w:rPr>
              <w:t xml:space="preserve">If you currently meet the criterion, how are you doing so? </w:t>
            </w:r>
          </w:p>
          <w:p w14:paraId="3A1A411E" w14:textId="1078754D" w:rsidR="000B0F58" w:rsidRPr="00FF44D0" w:rsidRDefault="005D4A38" w:rsidP="00323C39">
            <w:pPr>
              <w:pStyle w:val="ListParagraph"/>
              <w:numPr>
                <w:ilvl w:val="0"/>
                <w:numId w:val="68"/>
              </w:numPr>
              <w:rPr>
                <w:rFonts w:ascii="Arial" w:hAnsi="Arial" w:cs="Arial"/>
                <w:sz w:val="22"/>
                <w:szCs w:val="22"/>
              </w:rPr>
            </w:pPr>
            <w:r w:rsidRPr="00556FBD">
              <w:rPr>
                <w:rFonts w:ascii="Arial" w:hAnsi="Arial" w:cs="Arial"/>
                <w:sz w:val="22"/>
                <w:szCs w:val="22"/>
              </w:rPr>
              <w:t>The CCBHC</w:t>
            </w:r>
            <w:r w:rsidR="00CA1298">
              <w:rPr>
                <w:rFonts w:ascii="Arial" w:hAnsi="Arial" w:cs="Arial"/>
                <w:sz w:val="22"/>
                <w:szCs w:val="22"/>
              </w:rPr>
              <w:t xml:space="preserve"> crisis team</w:t>
            </w:r>
            <w:r w:rsidR="0094136D">
              <w:rPr>
                <w:rFonts w:ascii="Arial" w:hAnsi="Arial" w:cs="Arial"/>
                <w:sz w:val="22"/>
                <w:szCs w:val="22"/>
              </w:rPr>
              <w:t xml:space="preserve"> </w:t>
            </w:r>
            <w:r w:rsidR="0094136D" w:rsidRPr="00FF44D0">
              <w:rPr>
                <w:rFonts w:ascii="Arial" w:hAnsi="Arial" w:cs="Arial"/>
                <w:sz w:val="22"/>
                <w:szCs w:val="22"/>
              </w:rPr>
              <w:t xml:space="preserve">works extensively with individuals who live outside of our traditional service area; often they are returning home.  </w:t>
            </w:r>
          </w:p>
          <w:p w14:paraId="4ED4ECD1" w14:textId="77777777" w:rsidR="00E4022F" w:rsidRPr="00FF44D0" w:rsidRDefault="000B0F58" w:rsidP="00323C39">
            <w:pPr>
              <w:pStyle w:val="ListParagraph"/>
              <w:numPr>
                <w:ilvl w:val="0"/>
                <w:numId w:val="68"/>
              </w:numPr>
              <w:rPr>
                <w:rFonts w:ascii="Arial" w:hAnsi="Arial" w:cs="Arial"/>
                <w:sz w:val="22"/>
                <w:szCs w:val="22"/>
              </w:rPr>
            </w:pPr>
            <w:r w:rsidRPr="00FF44D0">
              <w:rPr>
                <w:rFonts w:ascii="Arial" w:hAnsi="Arial" w:cs="Arial"/>
                <w:sz w:val="22"/>
                <w:szCs w:val="22"/>
              </w:rPr>
              <w:t>Crisis provides a</w:t>
            </w:r>
            <w:r w:rsidR="0094136D" w:rsidRPr="00FF44D0">
              <w:rPr>
                <w:rFonts w:ascii="Arial" w:hAnsi="Arial" w:cs="Arial"/>
                <w:sz w:val="22"/>
                <w:szCs w:val="22"/>
              </w:rPr>
              <w:t xml:space="preserve">ssistance with arranging contact with family, </w:t>
            </w:r>
            <w:r w:rsidR="00E4022F" w:rsidRPr="00FF44D0">
              <w:rPr>
                <w:rFonts w:ascii="Arial" w:hAnsi="Arial" w:cs="Arial"/>
                <w:sz w:val="22"/>
                <w:szCs w:val="22"/>
              </w:rPr>
              <w:t xml:space="preserve">and </w:t>
            </w:r>
            <w:r w:rsidR="0094136D" w:rsidRPr="00FF44D0">
              <w:rPr>
                <w:rFonts w:ascii="Arial" w:hAnsi="Arial" w:cs="Arial"/>
                <w:sz w:val="22"/>
                <w:szCs w:val="22"/>
              </w:rPr>
              <w:t>service providers</w:t>
            </w:r>
            <w:r w:rsidR="00E4022F" w:rsidRPr="00FF44D0">
              <w:rPr>
                <w:rFonts w:ascii="Arial" w:hAnsi="Arial" w:cs="Arial"/>
                <w:sz w:val="22"/>
                <w:szCs w:val="22"/>
              </w:rPr>
              <w:t>.</w:t>
            </w:r>
            <w:r w:rsidR="0094136D" w:rsidRPr="00FF44D0">
              <w:rPr>
                <w:rFonts w:ascii="Arial" w:hAnsi="Arial" w:cs="Arial"/>
                <w:sz w:val="22"/>
                <w:szCs w:val="22"/>
              </w:rPr>
              <w:t xml:space="preserve"> </w:t>
            </w:r>
          </w:p>
          <w:p w14:paraId="7322D198" w14:textId="35ED2790" w:rsidR="0094136D" w:rsidRPr="00FF44D0" w:rsidRDefault="00E4022F" w:rsidP="00323C39">
            <w:pPr>
              <w:pStyle w:val="ListParagraph"/>
              <w:numPr>
                <w:ilvl w:val="0"/>
                <w:numId w:val="68"/>
              </w:numPr>
              <w:rPr>
                <w:rFonts w:ascii="Arial" w:hAnsi="Arial" w:cs="Arial"/>
                <w:sz w:val="22"/>
                <w:szCs w:val="22"/>
              </w:rPr>
            </w:pPr>
            <w:r w:rsidRPr="00FF44D0">
              <w:rPr>
                <w:rFonts w:ascii="Arial" w:hAnsi="Arial" w:cs="Arial"/>
                <w:sz w:val="22"/>
                <w:szCs w:val="22"/>
              </w:rPr>
              <w:t>I</w:t>
            </w:r>
            <w:r w:rsidR="000E2F14" w:rsidRPr="00FF44D0">
              <w:rPr>
                <w:rFonts w:ascii="Arial" w:hAnsi="Arial" w:cs="Arial"/>
                <w:sz w:val="22"/>
                <w:szCs w:val="22"/>
              </w:rPr>
              <w:t xml:space="preserve">t is standard </w:t>
            </w:r>
            <w:r w:rsidRPr="00FF44D0">
              <w:rPr>
                <w:rFonts w:ascii="Arial" w:hAnsi="Arial" w:cs="Arial"/>
                <w:sz w:val="22"/>
                <w:szCs w:val="22"/>
              </w:rPr>
              <w:t xml:space="preserve">practice to help individuals </w:t>
            </w:r>
            <w:r w:rsidR="0094136D" w:rsidRPr="00FF44D0">
              <w:rPr>
                <w:rFonts w:ascii="Arial" w:hAnsi="Arial" w:cs="Arial"/>
                <w:sz w:val="22"/>
                <w:szCs w:val="22"/>
              </w:rPr>
              <w:t xml:space="preserve">navigating </w:t>
            </w:r>
            <w:r w:rsidRPr="00FF44D0">
              <w:rPr>
                <w:rFonts w:ascii="Arial" w:hAnsi="Arial" w:cs="Arial"/>
                <w:sz w:val="22"/>
                <w:szCs w:val="22"/>
              </w:rPr>
              <w:t xml:space="preserve">the </w:t>
            </w:r>
            <w:r w:rsidR="0094136D" w:rsidRPr="00FF44D0">
              <w:rPr>
                <w:rFonts w:ascii="Arial" w:hAnsi="Arial" w:cs="Arial"/>
                <w:sz w:val="22"/>
                <w:szCs w:val="22"/>
              </w:rPr>
              <w:t>Release of Information authorizations to facilitate transfer of medical records as part of th</w:t>
            </w:r>
            <w:r w:rsidRPr="00FF44D0">
              <w:rPr>
                <w:rFonts w:ascii="Arial" w:hAnsi="Arial" w:cs="Arial"/>
                <w:sz w:val="22"/>
                <w:szCs w:val="22"/>
              </w:rPr>
              <w:t>e</w:t>
            </w:r>
            <w:r w:rsidR="0094136D" w:rsidRPr="00FF44D0">
              <w:rPr>
                <w:rFonts w:ascii="Arial" w:hAnsi="Arial" w:cs="Arial"/>
                <w:sz w:val="22"/>
                <w:szCs w:val="22"/>
              </w:rPr>
              <w:t xml:space="preserve"> triage process, as is assuring an out-of-area treatment and/or follow-up plan is in place, based on individual preferences. </w:t>
            </w:r>
          </w:p>
          <w:p w14:paraId="5B77E20B" w14:textId="7484347D" w:rsidR="00E4022F" w:rsidRPr="00FF44D0" w:rsidRDefault="00244B0D" w:rsidP="00323C39">
            <w:pPr>
              <w:pStyle w:val="ListParagraph"/>
              <w:numPr>
                <w:ilvl w:val="0"/>
                <w:numId w:val="68"/>
              </w:numPr>
              <w:rPr>
                <w:rFonts w:ascii="Arial" w:hAnsi="Arial" w:cs="Arial"/>
                <w:sz w:val="22"/>
                <w:szCs w:val="22"/>
              </w:rPr>
            </w:pPr>
            <w:hyperlink r:id="rId56" w:history="1">
              <w:r w:rsidR="0094136D" w:rsidRPr="00FF44D0">
                <w:rPr>
                  <w:rStyle w:val="Hyperlink"/>
                  <w:rFonts w:ascii="Arial" w:hAnsi="Arial" w:cs="Arial"/>
                  <w:sz w:val="22"/>
                  <w:szCs w:val="22"/>
                </w:rPr>
                <w:t>Intake Policies and Procedures</w:t>
              </w:r>
            </w:hyperlink>
            <w:r w:rsidR="0094136D" w:rsidRPr="00FF44D0">
              <w:rPr>
                <w:rFonts w:ascii="Arial" w:hAnsi="Arial" w:cs="Arial"/>
                <w:sz w:val="22"/>
                <w:szCs w:val="22"/>
              </w:rPr>
              <w:t xml:space="preserve">, state that Southwestern provides crisis response, evaluation, and stabilization services regardless of place of </w:t>
            </w:r>
            <w:r w:rsidR="00556FBD" w:rsidRPr="00FF44D0">
              <w:rPr>
                <w:rFonts w:ascii="Arial" w:hAnsi="Arial" w:cs="Arial"/>
                <w:sz w:val="22"/>
                <w:szCs w:val="22"/>
              </w:rPr>
              <w:t>residence.</w:t>
            </w:r>
          </w:p>
          <w:p w14:paraId="37A4C26D" w14:textId="0B45FC55" w:rsidR="001D3FB4" w:rsidRPr="005A6F56" w:rsidRDefault="00244B0D" w:rsidP="00323C39">
            <w:pPr>
              <w:pStyle w:val="ListParagraph"/>
              <w:numPr>
                <w:ilvl w:val="0"/>
                <w:numId w:val="68"/>
              </w:numPr>
            </w:pPr>
            <w:hyperlink r:id="rId57" w:history="1">
              <w:r w:rsidR="0094136D" w:rsidRPr="00FF44D0">
                <w:rPr>
                  <w:rStyle w:val="Hyperlink"/>
                  <w:rFonts w:ascii="Arial" w:hAnsi="Arial" w:cs="Arial"/>
                  <w:sz w:val="22"/>
                  <w:szCs w:val="22"/>
                </w:rPr>
                <w:t>Telehealth Services</w:t>
              </w:r>
            </w:hyperlink>
            <w:r w:rsidR="0094136D" w:rsidRPr="00FF44D0">
              <w:rPr>
                <w:rFonts w:ascii="Arial" w:hAnsi="Arial" w:cs="Arial"/>
                <w:sz w:val="22"/>
                <w:szCs w:val="22"/>
              </w:rPr>
              <w:t xml:space="preserve"> policy describes appropriate provision of service through remote methods</w:t>
            </w:r>
            <w:r w:rsidR="00E4022F" w:rsidRPr="00FF44D0">
              <w:rPr>
                <w:rFonts w:ascii="Arial" w:hAnsi="Arial" w:cs="Arial"/>
                <w:sz w:val="22"/>
                <w:szCs w:val="22"/>
              </w:rPr>
              <w:t xml:space="preserve"> which can play a role in crisis response</w:t>
            </w:r>
            <w:r w:rsidR="0094136D" w:rsidRPr="00FF44D0">
              <w:rPr>
                <w:rFonts w:ascii="Arial" w:hAnsi="Arial" w:cs="Arial"/>
                <w:sz w:val="22"/>
                <w:szCs w:val="22"/>
              </w:rPr>
              <w:t>.</w:t>
            </w:r>
          </w:p>
        </w:tc>
      </w:tr>
    </w:tbl>
    <w:p w14:paraId="1529D343" w14:textId="77777777" w:rsidR="00077324" w:rsidRPr="00586C9F" w:rsidRDefault="00077324">
      <w:pPr>
        <w:rPr>
          <w:rFonts w:ascii="Times New Roman" w:eastAsia="Times New Roman" w:hAnsi="Times New Roman" w:cs="Times New Roman"/>
          <w:b/>
          <w:sz w:val="24"/>
          <w:szCs w:val="24"/>
        </w:rPr>
      </w:pPr>
    </w:p>
    <w:p w14:paraId="4277A5F6" w14:textId="77777777" w:rsidR="006F7342" w:rsidRPr="00586C9F" w:rsidRDefault="006F7342" w:rsidP="006F7342">
      <w:pPr>
        <w:widowControl w:val="0"/>
        <w:rPr>
          <w:b/>
        </w:rPr>
      </w:pPr>
    </w:p>
    <w:p w14:paraId="5D9E69CE" w14:textId="05B5935A" w:rsidR="54C9192E" w:rsidRDefault="54C9192E">
      <w:r>
        <w:br w:type="page"/>
      </w:r>
    </w:p>
    <w:p w14:paraId="1529D349" w14:textId="4F069BC2" w:rsidR="00077324" w:rsidRPr="00586C9F" w:rsidRDefault="00FB5034">
      <w:pPr>
        <w:pStyle w:val="Heading1"/>
        <w:rPr>
          <w:sz w:val="28"/>
          <w:szCs w:val="28"/>
        </w:rPr>
      </w:pPr>
      <w:bookmarkStart w:id="13" w:name="_heading=h.48u7dufiajd8" w:colFirst="0" w:colLast="0"/>
      <w:bookmarkStart w:id="14" w:name="_heading=h.vtyey7y9kzjv" w:colFirst="0" w:colLast="0"/>
      <w:bookmarkEnd w:id="13"/>
      <w:bookmarkEnd w:id="14"/>
      <w:r w:rsidRPr="00586C9F">
        <w:rPr>
          <w:sz w:val="28"/>
          <w:szCs w:val="28"/>
        </w:rPr>
        <w:t>Program Requirement 3: Care Coordination</w:t>
      </w:r>
    </w:p>
    <w:tbl>
      <w:tblPr>
        <w:tblStyle w:val="10"/>
        <w:tblW w:w="1295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2277"/>
        <w:gridCol w:w="6414"/>
        <w:gridCol w:w="1579"/>
        <w:gridCol w:w="2680"/>
      </w:tblGrid>
      <w:tr w:rsidR="00586C9F" w:rsidRPr="00586C9F" w14:paraId="1529D34E" w14:textId="77777777" w:rsidTr="0004246F">
        <w:tc>
          <w:tcPr>
            <w:tcW w:w="2277" w:type="dxa"/>
            <w:shd w:val="clear" w:color="auto" w:fill="D9D9D9" w:themeFill="background1" w:themeFillShade="D9"/>
            <w:tcMar>
              <w:top w:w="100" w:type="dxa"/>
              <w:left w:w="100" w:type="dxa"/>
              <w:bottom w:w="100" w:type="dxa"/>
              <w:right w:w="100" w:type="dxa"/>
            </w:tcMar>
          </w:tcPr>
          <w:p w14:paraId="1529D34A" w14:textId="77777777" w:rsidR="00077324" w:rsidRPr="00586C9F" w:rsidRDefault="00FB5034">
            <w:pPr>
              <w:widowControl w:val="0"/>
              <w:pBdr>
                <w:top w:val="nil"/>
                <w:left w:val="nil"/>
                <w:bottom w:val="nil"/>
                <w:right w:val="nil"/>
                <w:between w:val="nil"/>
              </w:pBdr>
              <w:rPr>
                <w:b/>
              </w:rPr>
            </w:pPr>
            <w:r w:rsidRPr="00586C9F">
              <w:rPr>
                <w:b/>
              </w:rPr>
              <w:t>Criterion #</w:t>
            </w:r>
          </w:p>
        </w:tc>
        <w:tc>
          <w:tcPr>
            <w:tcW w:w="6414" w:type="dxa"/>
            <w:shd w:val="clear" w:color="auto" w:fill="D9D9D9" w:themeFill="background1" w:themeFillShade="D9"/>
            <w:tcMar>
              <w:top w:w="100" w:type="dxa"/>
              <w:left w:w="100" w:type="dxa"/>
              <w:bottom w:w="100" w:type="dxa"/>
              <w:right w:w="100" w:type="dxa"/>
            </w:tcMar>
          </w:tcPr>
          <w:p w14:paraId="1529D34B" w14:textId="77777777" w:rsidR="00077324" w:rsidRPr="00586C9F" w:rsidRDefault="00FB5034">
            <w:pPr>
              <w:widowControl w:val="0"/>
              <w:pBdr>
                <w:top w:val="nil"/>
                <w:left w:val="nil"/>
                <w:bottom w:val="nil"/>
                <w:right w:val="nil"/>
                <w:between w:val="nil"/>
              </w:pBdr>
              <w:rPr>
                <w:b/>
              </w:rPr>
            </w:pPr>
            <w:r w:rsidRPr="00586C9F">
              <w:rPr>
                <w:b/>
              </w:rPr>
              <w:t>Criterion</w:t>
            </w:r>
          </w:p>
        </w:tc>
        <w:tc>
          <w:tcPr>
            <w:tcW w:w="1579" w:type="dxa"/>
            <w:shd w:val="clear" w:color="auto" w:fill="D9D9D9" w:themeFill="background1" w:themeFillShade="D9"/>
            <w:tcMar>
              <w:top w:w="100" w:type="dxa"/>
              <w:left w:w="100" w:type="dxa"/>
              <w:bottom w:w="100" w:type="dxa"/>
              <w:right w:w="100" w:type="dxa"/>
            </w:tcMar>
          </w:tcPr>
          <w:p w14:paraId="1529D3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2680" w:type="dxa"/>
            <w:shd w:val="clear" w:color="auto" w:fill="D9D9D9" w:themeFill="background1" w:themeFillShade="D9"/>
            <w:tcMar>
              <w:top w:w="100" w:type="dxa"/>
              <w:left w:w="100" w:type="dxa"/>
              <w:bottom w:w="100" w:type="dxa"/>
              <w:right w:w="100" w:type="dxa"/>
            </w:tcMar>
          </w:tcPr>
          <w:p w14:paraId="1529D34D" w14:textId="77777777" w:rsidR="00077324" w:rsidRPr="00586C9F" w:rsidRDefault="00FB5034">
            <w:pPr>
              <w:widowControl w:val="0"/>
              <w:rPr>
                <w:b/>
              </w:rPr>
            </w:pPr>
            <w:r w:rsidRPr="00586C9F">
              <w:rPr>
                <w:b/>
              </w:rPr>
              <w:t>If not, will you be able to meet this criterion by 7/1/24?</w:t>
            </w:r>
          </w:p>
        </w:tc>
      </w:tr>
      <w:tr w:rsidR="00586C9F" w:rsidRPr="00586C9F" w14:paraId="1529D353" w14:textId="77777777" w:rsidTr="0004246F">
        <w:tc>
          <w:tcPr>
            <w:tcW w:w="2277" w:type="dxa"/>
            <w:shd w:val="clear" w:color="auto" w:fill="auto"/>
            <w:tcMar>
              <w:top w:w="100" w:type="dxa"/>
              <w:left w:w="100" w:type="dxa"/>
              <w:bottom w:w="100" w:type="dxa"/>
              <w:right w:w="100" w:type="dxa"/>
            </w:tcMar>
          </w:tcPr>
          <w:p w14:paraId="1529D34F" w14:textId="1636DAAE" w:rsidR="00077324" w:rsidRPr="00586C9F" w:rsidRDefault="006D2C5C" w:rsidP="00437DCC">
            <w:pPr>
              <w:widowControl w:val="0"/>
              <w:pBdr>
                <w:top w:val="nil"/>
                <w:left w:val="nil"/>
                <w:bottom w:val="nil"/>
                <w:right w:val="nil"/>
                <w:between w:val="nil"/>
              </w:pBdr>
            </w:pPr>
            <w:r w:rsidRPr="00EC4A2A">
              <w:t>3.a.1</w:t>
            </w:r>
          </w:p>
        </w:tc>
        <w:tc>
          <w:tcPr>
            <w:tcW w:w="6414" w:type="dxa"/>
            <w:shd w:val="clear" w:color="auto" w:fill="auto"/>
            <w:tcMar>
              <w:top w:w="100" w:type="dxa"/>
              <w:left w:w="100" w:type="dxa"/>
              <w:bottom w:w="100" w:type="dxa"/>
              <w:right w:w="100" w:type="dxa"/>
            </w:tcMar>
          </w:tcPr>
          <w:p w14:paraId="1529D350" w14:textId="77777777" w:rsidR="00077324" w:rsidRPr="00586C9F" w:rsidRDefault="00FB5034">
            <w:r w:rsidRPr="00586C9F">
              <w:t xml:space="preserve">Based on a person-centered and family-centered treatment plan </w:t>
            </w:r>
            <w:r w:rsidRPr="0065231F">
              <w:t>aligned with the requirements of Section 2402(a) of the Affordable Care Act and aligned with state regulations and consistent with best practices,</w:t>
            </w:r>
            <w:r w:rsidRPr="00586C9F">
              <w:t xml:space="preserve"> the CCBHC coordinates care across the spectrum of health services. This includes access to high-quality physical health (both acute and chronic) and behavioral health care, as well as social services, housing, educational systems, and employment opportunities </w:t>
            </w:r>
            <w:r w:rsidRPr="0065231F">
              <w:t>as necessary to facilitate wellness and recovery of the whole person.</w:t>
            </w:r>
            <w:r w:rsidRPr="00586C9F">
              <w:t xml:space="preserve">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veterans. </w:t>
            </w:r>
          </w:p>
        </w:tc>
        <w:tc>
          <w:tcPr>
            <w:tcW w:w="1579" w:type="dxa"/>
            <w:shd w:val="clear" w:color="auto" w:fill="auto"/>
            <w:tcMar>
              <w:top w:w="100" w:type="dxa"/>
              <w:left w:w="100" w:type="dxa"/>
              <w:bottom w:w="100" w:type="dxa"/>
              <w:right w:w="100" w:type="dxa"/>
            </w:tcMar>
          </w:tcPr>
          <w:sdt>
            <w:sdtPr>
              <w:rPr>
                <w:b/>
              </w:rPr>
              <w:id w:val="-75288923"/>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51" w14:textId="474D5BA8" w:rsidR="00077324" w:rsidRPr="00586C9F" w:rsidRDefault="00C56EC2">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52" w14:textId="0C07FF60" w:rsidR="00077324" w:rsidRPr="00586C9F" w:rsidRDefault="00CD59EF">
            <w:pPr>
              <w:widowControl w:val="0"/>
              <w:pBdr>
                <w:top w:val="nil"/>
                <w:left w:val="nil"/>
                <w:bottom w:val="nil"/>
                <w:right w:val="nil"/>
                <w:between w:val="nil"/>
              </w:pBdr>
              <w:rPr>
                <w:b/>
              </w:rPr>
            </w:pPr>
            <w:r w:rsidRPr="00CD59EF">
              <w:rPr>
                <w:b/>
                <w:bCs/>
              </w:rPr>
              <w:t>Yes</w:t>
            </w:r>
          </w:p>
        </w:tc>
      </w:tr>
      <w:tr w:rsidR="00586C9F" w:rsidRPr="00586C9F" w14:paraId="1529D358" w14:textId="77777777" w:rsidTr="0004246F">
        <w:tc>
          <w:tcPr>
            <w:tcW w:w="2277" w:type="dxa"/>
            <w:shd w:val="clear" w:color="auto" w:fill="auto"/>
            <w:tcMar>
              <w:top w:w="100" w:type="dxa"/>
              <w:left w:w="100" w:type="dxa"/>
              <w:bottom w:w="100" w:type="dxa"/>
              <w:right w:w="100" w:type="dxa"/>
            </w:tcMar>
          </w:tcPr>
          <w:p w14:paraId="1529D354" w14:textId="34B9F322" w:rsidR="00077324" w:rsidRPr="00586C9F" w:rsidRDefault="00FB5034">
            <w:pPr>
              <w:widowControl w:val="0"/>
              <w:pBdr>
                <w:top w:val="nil"/>
                <w:left w:val="nil"/>
                <w:bottom w:val="nil"/>
                <w:right w:val="nil"/>
                <w:between w:val="nil"/>
              </w:pBdr>
            </w:pPr>
            <w:r w:rsidRPr="00586C9F">
              <w:t>3.a.2</w:t>
            </w:r>
          </w:p>
        </w:tc>
        <w:tc>
          <w:tcPr>
            <w:tcW w:w="6414" w:type="dxa"/>
            <w:shd w:val="clear" w:color="auto" w:fill="auto"/>
            <w:tcMar>
              <w:top w:w="100" w:type="dxa"/>
              <w:left w:w="100" w:type="dxa"/>
              <w:bottom w:w="100" w:type="dxa"/>
              <w:right w:w="100" w:type="dxa"/>
            </w:tcMar>
          </w:tcPr>
          <w:p w14:paraId="1529D355" w14:textId="11CDAD55" w:rsidR="00077324" w:rsidRPr="00586C9F" w:rsidRDefault="00FB5034">
            <w:r w:rsidRPr="00343C58">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w:t>
            </w:r>
            <w:r w:rsidRPr="00586C9F">
              <w:t xml:space="preserve"> If the CCBHC is unable, after reasonable attempts, to obtain consent for any care coordination activity specified in </w:t>
            </w:r>
            <w:r w:rsidR="00CD59EF" w:rsidRPr="00CD59EF">
              <w:rPr>
                <w:b/>
                <w:bCs/>
              </w:rPr>
              <w:t>Yes</w:t>
            </w:r>
            <w:r w:rsidR="00CD59EF" w:rsidRPr="00586C9F">
              <w:t xml:space="preserve"> </w:t>
            </w:r>
            <w:r w:rsidRPr="00586C9F">
              <w:t xml:space="preserve">program requirement 3, such attempts must be documented and </w:t>
            </w:r>
            <w:r w:rsidRPr="00D351D7">
              <w:t>revisited at time of treatment plan review and/or as needed.</w:t>
            </w:r>
            <w:r w:rsidRPr="00D351D7">
              <w:br/>
            </w:r>
            <w:r w:rsidRPr="00D351D7">
              <w:br/>
            </w:r>
            <w:r w:rsidRPr="00D351D7">
              <w:rPr>
                <w:i/>
              </w:rPr>
              <w:t>Note: CCBHCs are encouraged to explore options for electronic documentation of consent where feasible and responsive to the needs and capabilities of the person receiving services. See standards within the Interoperability Standards Advisory.</w:t>
            </w:r>
          </w:p>
        </w:tc>
        <w:tc>
          <w:tcPr>
            <w:tcW w:w="1579" w:type="dxa"/>
            <w:shd w:val="clear" w:color="auto" w:fill="auto"/>
            <w:tcMar>
              <w:top w:w="100" w:type="dxa"/>
              <w:left w:w="100" w:type="dxa"/>
              <w:bottom w:w="100" w:type="dxa"/>
              <w:right w:w="100" w:type="dxa"/>
            </w:tcMar>
          </w:tcPr>
          <w:sdt>
            <w:sdtPr>
              <w:rPr>
                <w:b/>
              </w:rPr>
              <w:id w:val="1664975500"/>
              <w:lock w:val="sdtLocked"/>
              <w:placeholder>
                <w:docPart w:val="ADBA2224261743CCA62A475D80F5A89C"/>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56" w14:textId="1ED62FD8" w:rsidR="00077324" w:rsidRPr="00586C9F" w:rsidRDefault="006D0AA4">
                <w:pPr>
                  <w:widowControl w:val="0"/>
                  <w:pBdr>
                    <w:top w:val="nil"/>
                    <w:left w:val="nil"/>
                    <w:bottom w:val="nil"/>
                    <w:right w:val="nil"/>
                    <w:between w:val="nil"/>
                  </w:pBdr>
                  <w:rPr>
                    <w:b/>
                  </w:rPr>
                </w:pPr>
                <w:r>
                  <w:rPr>
                    <w:b/>
                  </w:rPr>
                  <w:t>No</w:t>
                </w:r>
              </w:p>
            </w:sdtContent>
          </w:sdt>
        </w:tc>
        <w:tc>
          <w:tcPr>
            <w:tcW w:w="2680" w:type="dxa"/>
            <w:shd w:val="clear" w:color="auto" w:fill="auto"/>
            <w:tcMar>
              <w:top w:w="100" w:type="dxa"/>
              <w:left w:w="100" w:type="dxa"/>
              <w:bottom w:w="100" w:type="dxa"/>
              <w:right w:w="100" w:type="dxa"/>
            </w:tcMar>
          </w:tcPr>
          <w:p w14:paraId="1529D357" w14:textId="41FA3149" w:rsidR="00077324" w:rsidRPr="00171AD6" w:rsidRDefault="00815810" w:rsidP="00C56EC2">
            <w:pPr>
              <w:widowControl w:val="0"/>
              <w:pBdr>
                <w:top w:val="nil"/>
                <w:left w:val="nil"/>
                <w:bottom w:val="nil"/>
                <w:right w:val="nil"/>
                <w:between w:val="nil"/>
              </w:pBdr>
              <w:rPr>
                <w:b/>
                <w:color w:val="FF0000"/>
                <w:sz w:val="28"/>
                <w:szCs w:val="28"/>
              </w:rPr>
            </w:pPr>
            <w:r>
              <w:rPr>
                <w:b/>
                <w:color w:val="FF0000"/>
                <w:sz w:val="28"/>
                <w:szCs w:val="28"/>
              </w:rPr>
              <w:t xml:space="preserve"> </w:t>
            </w:r>
            <w:r w:rsidR="00CD59EF" w:rsidRPr="00CD59EF">
              <w:rPr>
                <w:b/>
                <w:bCs/>
              </w:rPr>
              <w:t>Yes</w:t>
            </w:r>
          </w:p>
        </w:tc>
      </w:tr>
      <w:tr w:rsidR="00586C9F" w:rsidRPr="00586C9F" w14:paraId="1529D35D" w14:textId="77777777" w:rsidTr="0004246F">
        <w:tc>
          <w:tcPr>
            <w:tcW w:w="2277" w:type="dxa"/>
            <w:shd w:val="clear" w:color="auto" w:fill="auto"/>
            <w:tcMar>
              <w:top w:w="100" w:type="dxa"/>
              <w:left w:w="100" w:type="dxa"/>
              <w:bottom w:w="100" w:type="dxa"/>
              <w:right w:w="100" w:type="dxa"/>
            </w:tcMar>
          </w:tcPr>
          <w:p w14:paraId="1529D359" w14:textId="11BBAEB7" w:rsidR="00077324" w:rsidRPr="00586C9F" w:rsidRDefault="00FB5034" w:rsidP="00437DCC">
            <w:pPr>
              <w:widowControl w:val="0"/>
              <w:pBdr>
                <w:top w:val="nil"/>
                <w:left w:val="nil"/>
                <w:bottom w:val="nil"/>
                <w:right w:val="nil"/>
                <w:between w:val="nil"/>
              </w:pBdr>
            </w:pPr>
            <w:r w:rsidRPr="00586C9F">
              <w:t>3.a.3</w:t>
            </w:r>
          </w:p>
        </w:tc>
        <w:tc>
          <w:tcPr>
            <w:tcW w:w="6414" w:type="dxa"/>
            <w:shd w:val="clear" w:color="auto" w:fill="auto"/>
            <w:tcMar>
              <w:top w:w="100" w:type="dxa"/>
              <w:left w:w="100" w:type="dxa"/>
              <w:bottom w:w="100" w:type="dxa"/>
              <w:right w:w="100" w:type="dxa"/>
            </w:tcMar>
          </w:tcPr>
          <w:p w14:paraId="1529D35A" w14:textId="0C9F8C3D" w:rsidR="00077324" w:rsidRPr="00586C9F" w:rsidRDefault="00FB5034">
            <w:r w:rsidRPr="00DA3A8D">
              <w:t>Consistent with requirements of privacy, confidentiality, and the preferences and needs of people receiving services,</w:t>
            </w:r>
            <w:r w:rsidRPr="00586C9F">
              <w:t xml:space="preserve"> the CCBHC assists people receiving services </w:t>
            </w:r>
            <w:r w:rsidRPr="00DA3A8D">
              <w:t>and the families of children and youth referred to external providers or resource</w:t>
            </w:r>
            <w:r w:rsidRPr="00586C9F">
              <w:t xml:space="preserve">s in obtaining an appointment and tracking participation in services to ensure coordination and receipt of supports. The </w:t>
            </w:r>
            <w:r w:rsidRPr="00D351D7">
              <w:t>CCBHC must follow up with the person receiving services or their parent/guardian to ensure they were able to access services they were referred to, including external referral sources. The CCBHC must document follow-up services in the patient's record.</w:t>
            </w:r>
          </w:p>
        </w:tc>
        <w:tc>
          <w:tcPr>
            <w:tcW w:w="1579" w:type="dxa"/>
            <w:shd w:val="clear" w:color="auto" w:fill="auto"/>
            <w:tcMar>
              <w:top w:w="100" w:type="dxa"/>
              <w:left w:w="100" w:type="dxa"/>
              <w:bottom w:w="100" w:type="dxa"/>
              <w:right w:w="100" w:type="dxa"/>
            </w:tcMar>
          </w:tcPr>
          <w:sdt>
            <w:sdtPr>
              <w:rPr>
                <w:b/>
              </w:rPr>
              <w:id w:val="1497843039"/>
              <w:lock w:val="sdtLocked"/>
              <w:placeholder>
                <w:docPart w:val="83746048FF2445A485938EB9D1A5C8B5"/>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5B" w14:textId="1B215948" w:rsidR="00077324" w:rsidRPr="00586C9F" w:rsidRDefault="008D5DF6">
                <w:pPr>
                  <w:widowControl w:val="0"/>
                  <w:pBdr>
                    <w:top w:val="nil"/>
                    <w:left w:val="nil"/>
                    <w:bottom w:val="nil"/>
                    <w:right w:val="nil"/>
                    <w:between w:val="nil"/>
                  </w:pBdr>
                  <w:rPr>
                    <w:b/>
                  </w:rPr>
                </w:pPr>
                <w:r>
                  <w:rPr>
                    <w:b/>
                  </w:rPr>
                  <w:t>No</w:t>
                </w:r>
              </w:p>
            </w:sdtContent>
          </w:sdt>
        </w:tc>
        <w:tc>
          <w:tcPr>
            <w:tcW w:w="2680" w:type="dxa"/>
            <w:shd w:val="clear" w:color="auto" w:fill="auto"/>
            <w:tcMar>
              <w:top w:w="100" w:type="dxa"/>
              <w:left w:w="100" w:type="dxa"/>
              <w:bottom w:w="100" w:type="dxa"/>
              <w:right w:w="100" w:type="dxa"/>
            </w:tcMar>
          </w:tcPr>
          <w:p w14:paraId="1529D35C" w14:textId="33BDB2DA" w:rsidR="00077324" w:rsidRPr="00910294" w:rsidRDefault="00CD59EF">
            <w:pPr>
              <w:widowControl w:val="0"/>
              <w:pBdr>
                <w:top w:val="nil"/>
                <w:left w:val="nil"/>
                <w:bottom w:val="nil"/>
                <w:right w:val="nil"/>
                <w:between w:val="nil"/>
              </w:pBdr>
              <w:rPr>
                <w:rFonts w:ascii="Times New Roman" w:hAnsi="Times New Roman" w:cs="Times New Roman"/>
                <w:bCs/>
              </w:rPr>
            </w:pPr>
            <w:r w:rsidRPr="00CD59EF">
              <w:rPr>
                <w:b/>
                <w:bCs/>
              </w:rPr>
              <w:t>Yes</w:t>
            </w:r>
          </w:p>
        </w:tc>
      </w:tr>
      <w:tr w:rsidR="00586C9F" w:rsidRPr="00586C9F" w14:paraId="1529D362" w14:textId="77777777" w:rsidTr="0004246F">
        <w:tc>
          <w:tcPr>
            <w:tcW w:w="2277" w:type="dxa"/>
            <w:shd w:val="clear" w:color="auto" w:fill="auto"/>
            <w:tcMar>
              <w:top w:w="100" w:type="dxa"/>
              <w:left w:w="100" w:type="dxa"/>
              <w:bottom w:w="100" w:type="dxa"/>
              <w:right w:w="100" w:type="dxa"/>
            </w:tcMar>
          </w:tcPr>
          <w:p w14:paraId="1529D35E" w14:textId="66B4B441" w:rsidR="00077324" w:rsidRPr="00586C9F" w:rsidRDefault="007C12F9" w:rsidP="005E6439">
            <w:pPr>
              <w:widowControl w:val="0"/>
              <w:pBdr>
                <w:top w:val="nil"/>
                <w:left w:val="nil"/>
                <w:bottom w:val="nil"/>
                <w:right w:val="nil"/>
                <w:between w:val="nil"/>
              </w:pBdr>
            </w:pPr>
            <w:r w:rsidRPr="00D351D7">
              <w:t>3.a.4</w:t>
            </w:r>
          </w:p>
        </w:tc>
        <w:tc>
          <w:tcPr>
            <w:tcW w:w="6414" w:type="dxa"/>
            <w:shd w:val="clear" w:color="auto" w:fill="auto"/>
            <w:tcMar>
              <w:top w:w="100" w:type="dxa"/>
              <w:left w:w="100" w:type="dxa"/>
              <w:bottom w:w="100" w:type="dxa"/>
              <w:right w:w="100" w:type="dxa"/>
            </w:tcMar>
          </w:tcPr>
          <w:p w14:paraId="1529D35F" w14:textId="77777777" w:rsidR="00077324" w:rsidRPr="00586C9F" w:rsidRDefault="00FB5034">
            <w:r w:rsidRPr="00586C9F">
              <w:t>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crisis</w:t>
            </w:r>
            <w:r w:rsidRPr="0008493E">
              <w:t>,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 (211) should a crisis arise when providers are not in their office.</w:t>
            </w:r>
            <w:r w:rsidRPr="00586C9F">
              <w:t xml:space="preserve"> Crisis prevention plan specifics are detailed in Criteria 2.c.6.</w:t>
            </w:r>
          </w:p>
        </w:tc>
        <w:tc>
          <w:tcPr>
            <w:tcW w:w="1579" w:type="dxa"/>
            <w:shd w:val="clear" w:color="auto" w:fill="auto"/>
            <w:tcMar>
              <w:top w:w="100" w:type="dxa"/>
              <w:left w:w="100" w:type="dxa"/>
              <w:bottom w:w="100" w:type="dxa"/>
              <w:right w:w="100" w:type="dxa"/>
            </w:tcMar>
          </w:tcPr>
          <w:sdt>
            <w:sdtPr>
              <w:rPr>
                <w:b/>
              </w:rPr>
              <w:id w:val="-1181659253"/>
              <w:lock w:val="sdtLocked"/>
              <w:placeholder>
                <w:docPart w:val="E0A4C964F6AA45158B0624904422A724"/>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60" w14:textId="2B20DA57" w:rsidR="00077324" w:rsidRPr="00586C9F" w:rsidRDefault="00600186">
                <w:pPr>
                  <w:widowControl w:val="0"/>
                  <w:pBdr>
                    <w:top w:val="nil"/>
                    <w:left w:val="nil"/>
                    <w:bottom w:val="nil"/>
                    <w:right w:val="nil"/>
                    <w:between w:val="nil"/>
                  </w:pBdr>
                  <w:rPr>
                    <w:b/>
                  </w:rPr>
                </w:pPr>
                <w:r>
                  <w:rPr>
                    <w:b/>
                  </w:rPr>
                  <w:t>No</w:t>
                </w:r>
              </w:p>
            </w:sdtContent>
          </w:sdt>
        </w:tc>
        <w:tc>
          <w:tcPr>
            <w:tcW w:w="2680" w:type="dxa"/>
            <w:shd w:val="clear" w:color="auto" w:fill="auto"/>
            <w:tcMar>
              <w:top w:w="100" w:type="dxa"/>
              <w:left w:w="100" w:type="dxa"/>
              <w:bottom w:w="100" w:type="dxa"/>
              <w:right w:w="100" w:type="dxa"/>
            </w:tcMar>
          </w:tcPr>
          <w:p w14:paraId="1529D361" w14:textId="028A7696" w:rsidR="00077324" w:rsidRPr="000F02DC" w:rsidRDefault="00CD59EF" w:rsidP="07654A39">
            <w:pPr>
              <w:widowControl w:val="0"/>
              <w:pBdr>
                <w:top w:val="nil"/>
                <w:left w:val="nil"/>
                <w:bottom w:val="nil"/>
                <w:right w:val="nil"/>
                <w:between w:val="nil"/>
              </w:pBdr>
              <w:rPr>
                <w:rFonts w:ascii="Times New Roman" w:hAnsi="Times New Roman" w:cs="Times New Roman"/>
              </w:rPr>
            </w:pPr>
            <w:r w:rsidRPr="00CD59EF">
              <w:rPr>
                <w:b/>
                <w:bCs/>
              </w:rPr>
              <w:t>Yes</w:t>
            </w:r>
          </w:p>
        </w:tc>
      </w:tr>
      <w:tr w:rsidR="00586C9F" w:rsidRPr="00586C9F" w14:paraId="1529D367" w14:textId="77777777" w:rsidTr="0004246F">
        <w:tc>
          <w:tcPr>
            <w:tcW w:w="2277" w:type="dxa"/>
            <w:shd w:val="clear" w:color="auto" w:fill="auto"/>
            <w:tcMar>
              <w:top w:w="100" w:type="dxa"/>
              <w:left w:w="100" w:type="dxa"/>
              <w:bottom w:w="100" w:type="dxa"/>
              <w:right w:w="100" w:type="dxa"/>
            </w:tcMar>
          </w:tcPr>
          <w:p w14:paraId="1529D363" w14:textId="7B129913" w:rsidR="00077324" w:rsidRPr="00586C9F" w:rsidRDefault="00FB5034" w:rsidP="00437DCC">
            <w:pPr>
              <w:widowControl w:val="0"/>
              <w:pBdr>
                <w:top w:val="nil"/>
                <w:left w:val="nil"/>
                <w:bottom w:val="nil"/>
                <w:right w:val="nil"/>
                <w:between w:val="nil"/>
              </w:pBdr>
            </w:pPr>
            <w:r w:rsidRPr="00437DCC">
              <w:t>3.a.5</w:t>
            </w:r>
          </w:p>
        </w:tc>
        <w:tc>
          <w:tcPr>
            <w:tcW w:w="6414" w:type="dxa"/>
            <w:shd w:val="clear" w:color="auto" w:fill="auto"/>
            <w:tcMar>
              <w:top w:w="100" w:type="dxa"/>
              <w:left w:w="100" w:type="dxa"/>
              <w:bottom w:w="100" w:type="dxa"/>
              <w:right w:w="100" w:type="dxa"/>
            </w:tcMar>
          </w:tcPr>
          <w:p w14:paraId="1529D364" w14:textId="02ED32F5" w:rsidR="00077324" w:rsidRPr="00586C9F" w:rsidRDefault="00FB5034">
            <w:r w:rsidRPr="00586C9F">
              <w:t xml:space="preserve">Appropriate care coordination requires the CCBHC to make and document reasonable attempts to determine any medications prescribed by other providers. To the extent that state laws allow, the state Prescription Drug Monitoring Program (PDMP) must be consulted before prescribing medications. The PDMP should also be consulted during the comprehensive evaluation. Upon appropriate consent to release of information, the CCBHC is also required to provide such information to other providers not affiliated with the CCBHC to the extent necessary for safe and quality care. </w:t>
            </w:r>
            <w:r w:rsidRPr="007B681A">
              <w:t>If the person receiving services is on methadone treatment, the CCBHC must connect with the Opioid Treatment Program (OTP) to adequately provide services.</w:t>
            </w:r>
          </w:p>
        </w:tc>
        <w:tc>
          <w:tcPr>
            <w:tcW w:w="1579" w:type="dxa"/>
            <w:shd w:val="clear" w:color="auto" w:fill="auto"/>
            <w:tcMar>
              <w:top w:w="100" w:type="dxa"/>
              <w:left w:w="100" w:type="dxa"/>
              <w:bottom w:w="100" w:type="dxa"/>
              <w:right w:w="100" w:type="dxa"/>
            </w:tcMar>
          </w:tcPr>
          <w:sdt>
            <w:sdtPr>
              <w:rPr>
                <w:b/>
              </w:rPr>
              <w:id w:val="942109430"/>
              <w:lock w:val="sdtLocked"/>
              <w:placeholder>
                <w:docPart w:val="5D07D9F899C44F5CA44F5A67DD8EF83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65" w14:textId="6122656C" w:rsidR="00077324" w:rsidRPr="00586C9F" w:rsidRDefault="00862D86">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66" w14:textId="21AB4F05" w:rsidR="00077324" w:rsidRPr="00630E92" w:rsidRDefault="00CD59EF">
            <w:pPr>
              <w:widowControl w:val="0"/>
              <w:pBdr>
                <w:top w:val="nil"/>
                <w:left w:val="nil"/>
                <w:bottom w:val="nil"/>
                <w:right w:val="nil"/>
                <w:between w:val="nil"/>
              </w:pBdr>
              <w:rPr>
                <w:rFonts w:ascii="Times New Roman" w:hAnsi="Times New Roman" w:cs="Times New Roman"/>
                <w:bCs/>
              </w:rPr>
            </w:pPr>
            <w:r w:rsidRPr="00CD59EF">
              <w:rPr>
                <w:b/>
                <w:bCs/>
              </w:rPr>
              <w:t>Yes</w:t>
            </w:r>
          </w:p>
        </w:tc>
      </w:tr>
      <w:tr w:rsidR="00586C9F" w:rsidRPr="00586C9F" w14:paraId="1529D36C" w14:textId="77777777" w:rsidTr="0004246F">
        <w:tc>
          <w:tcPr>
            <w:tcW w:w="2277" w:type="dxa"/>
            <w:shd w:val="clear" w:color="auto" w:fill="auto"/>
            <w:tcMar>
              <w:top w:w="100" w:type="dxa"/>
              <w:left w:w="100" w:type="dxa"/>
              <w:bottom w:w="100" w:type="dxa"/>
              <w:right w:w="100" w:type="dxa"/>
            </w:tcMar>
          </w:tcPr>
          <w:p w14:paraId="1529D368" w14:textId="22A2B5FD" w:rsidR="00077324" w:rsidRPr="00586C9F" w:rsidRDefault="00FB5034" w:rsidP="00AA2A10">
            <w:pPr>
              <w:widowControl w:val="0"/>
              <w:pBdr>
                <w:top w:val="nil"/>
                <w:left w:val="nil"/>
                <w:bottom w:val="nil"/>
                <w:right w:val="nil"/>
                <w:between w:val="nil"/>
              </w:pBdr>
            </w:pPr>
            <w:r w:rsidRPr="00586C9F">
              <w:t>3.a.6</w:t>
            </w:r>
          </w:p>
        </w:tc>
        <w:tc>
          <w:tcPr>
            <w:tcW w:w="6414" w:type="dxa"/>
            <w:shd w:val="clear" w:color="auto" w:fill="auto"/>
            <w:tcMar>
              <w:top w:w="100" w:type="dxa"/>
              <w:left w:w="100" w:type="dxa"/>
              <w:bottom w:w="100" w:type="dxa"/>
              <w:right w:w="100" w:type="dxa"/>
            </w:tcMar>
          </w:tcPr>
          <w:p w14:paraId="1529D369" w14:textId="572C6248" w:rsidR="00077324" w:rsidRPr="00586C9F" w:rsidRDefault="00FB5034">
            <w:r w:rsidRPr="00586C9F">
              <w:t>Nothing about a CCBHC’s agreements for care coordination should limit the freedom of a person receiving services and/or their parent/guardian to choose their provider within the CCBHC, with its DCOs, or with any other provider.  The CCBHC must include language around freedom of choice, as part of the patient's rights documents. This language shall include that a person receiving services has the freedom to choose their provider and to change their provider, without having to specify a reason.</w:t>
            </w:r>
          </w:p>
        </w:tc>
        <w:tc>
          <w:tcPr>
            <w:tcW w:w="1579" w:type="dxa"/>
            <w:shd w:val="clear" w:color="auto" w:fill="auto"/>
            <w:tcMar>
              <w:top w:w="100" w:type="dxa"/>
              <w:left w:w="100" w:type="dxa"/>
              <w:bottom w:w="100" w:type="dxa"/>
              <w:right w:w="100" w:type="dxa"/>
            </w:tcMar>
          </w:tcPr>
          <w:sdt>
            <w:sdtPr>
              <w:rPr>
                <w:b/>
              </w:rPr>
              <w:id w:val="-638347339"/>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6A" w14:textId="34CE64B3" w:rsidR="00077324" w:rsidRPr="00586C9F" w:rsidRDefault="005052E1">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68A86896" w14:textId="7C8DA33D" w:rsidR="00077324" w:rsidRDefault="00CD59EF">
            <w:pPr>
              <w:widowControl w:val="0"/>
              <w:pBdr>
                <w:top w:val="nil"/>
                <w:left w:val="nil"/>
                <w:bottom w:val="nil"/>
                <w:right w:val="nil"/>
                <w:between w:val="nil"/>
              </w:pBdr>
              <w:rPr>
                <w:b/>
              </w:rPr>
            </w:pPr>
            <w:r w:rsidRPr="00CD59EF">
              <w:rPr>
                <w:b/>
                <w:bCs/>
              </w:rPr>
              <w:t>Yes</w:t>
            </w:r>
          </w:p>
          <w:p w14:paraId="53034587" w14:textId="77777777" w:rsidR="005052E1" w:rsidRPr="005052E1" w:rsidRDefault="005052E1" w:rsidP="005052E1"/>
          <w:p w14:paraId="1529D36B" w14:textId="77777777" w:rsidR="005052E1" w:rsidRPr="005052E1" w:rsidRDefault="005052E1" w:rsidP="005052E1"/>
        </w:tc>
      </w:tr>
      <w:tr w:rsidR="00586C9F" w:rsidRPr="00586C9F" w14:paraId="1529D371" w14:textId="77777777" w:rsidTr="0004246F">
        <w:tc>
          <w:tcPr>
            <w:tcW w:w="2277" w:type="dxa"/>
            <w:shd w:val="clear" w:color="auto" w:fill="auto"/>
            <w:tcMar>
              <w:top w:w="100" w:type="dxa"/>
              <w:left w:w="100" w:type="dxa"/>
              <w:bottom w:w="100" w:type="dxa"/>
              <w:right w:w="100" w:type="dxa"/>
            </w:tcMar>
          </w:tcPr>
          <w:p w14:paraId="1529D36D" w14:textId="5CC346E9" w:rsidR="00077324" w:rsidRPr="00586C9F" w:rsidRDefault="00FB5034">
            <w:pPr>
              <w:widowControl w:val="0"/>
              <w:pBdr>
                <w:top w:val="nil"/>
                <w:left w:val="nil"/>
                <w:bottom w:val="nil"/>
                <w:right w:val="nil"/>
                <w:between w:val="nil"/>
              </w:pBdr>
            </w:pPr>
            <w:r w:rsidRPr="00586C9F">
              <w:t>3.a.7</w:t>
            </w:r>
          </w:p>
        </w:tc>
        <w:tc>
          <w:tcPr>
            <w:tcW w:w="6414" w:type="dxa"/>
            <w:shd w:val="clear" w:color="auto" w:fill="auto"/>
            <w:tcMar>
              <w:top w:w="100" w:type="dxa"/>
              <w:left w:w="100" w:type="dxa"/>
              <w:bottom w:w="100" w:type="dxa"/>
              <w:right w:w="100" w:type="dxa"/>
            </w:tcMar>
          </w:tcPr>
          <w:p w14:paraId="1529D36E" w14:textId="60C8A08B" w:rsidR="00077324" w:rsidRPr="00586C9F" w:rsidRDefault="00FB5034">
            <w:r w:rsidRPr="00D351D7">
              <w:t>The CCBHC assists people receiving services and families to access benefits, including Medicaid, and enroll in programs or supports that may benefit them.</w:t>
            </w:r>
            <w:r w:rsidRPr="00586C9F">
              <w:t xml:space="preserve"> </w:t>
            </w:r>
          </w:p>
        </w:tc>
        <w:tc>
          <w:tcPr>
            <w:tcW w:w="1579" w:type="dxa"/>
            <w:shd w:val="clear" w:color="auto" w:fill="auto"/>
            <w:tcMar>
              <w:top w:w="100" w:type="dxa"/>
              <w:left w:w="100" w:type="dxa"/>
              <w:bottom w:w="100" w:type="dxa"/>
              <w:right w:w="100" w:type="dxa"/>
            </w:tcMar>
          </w:tcPr>
          <w:sdt>
            <w:sdtPr>
              <w:rPr>
                <w:b/>
              </w:rPr>
              <w:id w:val="194812587"/>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6F" w14:textId="70C9B913" w:rsidR="00077324" w:rsidRPr="00586C9F" w:rsidRDefault="003B1022">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70" w14:textId="52848BF0" w:rsidR="00077324" w:rsidRPr="00586C9F" w:rsidRDefault="00CD59EF" w:rsidP="00CD59EF">
            <w:pPr>
              <w:widowControl w:val="0"/>
              <w:pBdr>
                <w:top w:val="nil"/>
                <w:left w:val="nil"/>
                <w:bottom w:val="nil"/>
                <w:right w:val="nil"/>
                <w:between w:val="nil"/>
              </w:pBdr>
              <w:rPr>
                <w:b/>
              </w:rPr>
            </w:pPr>
            <w:r w:rsidRPr="00CD59EF">
              <w:rPr>
                <w:b/>
                <w:bCs/>
              </w:rPr>
              <w:t>Yes</w:t>
            </w:r>
          </w:p>
        </w:tc>
      </w:tr>
      <w:tr w:rsidR="00586C9F" w:rsidRPr="00586C9F" w14:paraId="1529D376" w14:textId="77777777" w:rsidTr="0004246F">
        <w:tc>
          <w:tcPr>
            <w:tcW w:w="2277" w:type="dxa"/>
            <w:shd w:val="clear" w:color="auto" w:fill="auto"/>
            <w:tcMar>
              <w:top w:w="100" w:type="dxa"/>
              <w:left w:w="100" w:type="dxa"/>
              <w:bottom w:w="100" w:type="dxa"/>
              <w:right w:w="100" w:type="dxa"/>
            </w:tcMar>
          </w:tcPr>
          <w:p w14:paraId="1529D372" w14:textId="77DD59C9" w:rsidR="00077324" w:rsidRPr="00C04FCB" w:rsidRDefault="00FB5034">
            <w:pPr>
              <w:widowControl w:val="0"/>
              <w:pBdr>
                <w:top w:val="nil"/>
                <w:left w:val="nil"/>
                <w:bottom w:val="nil"/>
                <w:right w:val="nil"/>
                <w:between w:val="nil"/>
              </w:pBdr>
              <w:rPr>
                <w:highlight w:val="cyan"/>
              </w:rPr>
            </w:pPr>
            <w:r w:rsidRPr="00AA2A10">
              <w:t>3.b.1</w:t>
            </w:r>
          </w:p>
        </w:tc>
        <w:tc>
          <w:tcPr>
            <w:tcW w:w="6414" w:type="dxa"/>
            <w:shd w:val="clear" w:color="auto" w:fill="auto"/>
            <w:tcMar>
              <w:top w:w="100" w:type="dxa"/>
              <w:left w:w="100" w:type="dxa"/>
              <w:bottom w:w="100" w:type="dxa"/>
              <w:right w:w="100" w:type="dxa"/>
            </w:tcMar>
          </w:tcPr>
          <w:p w14:paraId="1529D373" w14:textId="77777777" w:rsidR="00077324" w:rsidRPr="00C04FCB" w:rsidRDefault="00FB5034">
            <w:pPr>
              <w:rPr>
                <w:highlight w:val="cyan"/>
              </w:rPr>
            </w:pPr>
            <w:r w:rsidRPr="00E114F2">
              <w:t>The CCBHC establishes or maintains a health information technology (IT) system that includes, but is not limited to, electronic health records. The CCBHC must agree to interact with</w:t>
            </w:r>
            <w:r w:rsidRPr="00E114F2">
              <w:rPr>
                <w:b/>
              </w:rPr>
              <w:t xml:space="preserve"> </w:t>
            </w:r>
            <w:r w:rsidRPr="00E114F2">
              <w:t>988 state-owned software for mobile crisis dispatch and Crisis Receiving and Stabilization Services providers and outpatient follow-up referral.</w:t>
            </w:r>
          </w:p>
        </w:tc>
        <w:tc>
          <w:tcPr>
            <w:tcW w:w="1579" w:type="dxa"/>
            <w:shd w:val="clear" w:color="auto" w:fill="auto"/>
            <w:tcMar>
              <w:top w:w="100" w:type="dxa"/>
              <w:left w:w="100" w:type="dxa"/>
              <w:bottom w:w="100" w:type="dxa"/>
              <w:right w:w="100" w:type="dxa"/>
            </w:tcMar>
          </w:tcPr>
          <w:sdt>
            <w:sdtPr>
              <w:rPr>
                <w:b/>
              </w:rPr>
              <w:id w:val="-1198236205"/>
              <w:placeholder>
                <w:docPart w:val="31D318A6D4EC40E89F1EA7F46E17AC0C"/>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56DA1729" w14:textId="77777777" w:rsidR="00166A33" w:rsidRDefault="00166A33" w:rsidP="00166A33">
                <w:pPr>
                  <w:widowControl w:val="0"/>
                  <w:pBdr>
                    <w:top w:val="nil"/>
                    <w:left w:val="nil"/>
                    <w:bottom w:val="nil"/>
                    <w:right w:val="nil"/>
                    <w:between w:val="nil"/>
                  </w:pBdr>
                  <w:rPr>
                    <w:b/>
                  </w:rPr>
                </w:pPr>
                <w:r>
                  <w:rPr>
                    <w:b/>
                  </w:rPr>
                  <w:t>Yes</w:t>
                </w:r>
              </w:p>
            </w:sdtContent>
          </w:sdt>
          <w:p w14:paraId="1529D374" w14:textId="7F62A22E" w:rsidR="00077324" w:rsidRPr="00225384" w:rsidRDefault="00077324">
            <w:pPr>
              <w:widowControl w:val="0"/>
              <w:pBdr>
                <w:top w:val="nil"/>
                <w:left w:val="nil"/>
                <w:bottom w:val="nil"/>
                <w:right w:val="nil"/>
                <w:between w:val="nil"/>
              </w:pBdr>
              <w:rPr>
                <w:b/>
              </w:rPr>
            </w:pPr>
          </w:p>
        </w:tc>
        <w:tc>
          <w:tcPr>
            <w:tcW w:w="2680" w:type="dxa"/>
            <w:shd w:val="clear" w:color="auto" w:fill="auto"/>
            <w:tcMar>
              <w:top w:w="100" w:type="dxa"/>
              <w:left w:w="100" w:type="dxa"/>
              <w:bottom w:w="100" w:type="dxa"/>
              <w:right w:w="100" w:type="dxa"/>
            </w:tcMar>
          </w:tcPr>
          <w:p w14:paraId="1529D375" w14:textId="55F97DA4" w:rsidR="00077324" w:rsidRPr="00225384" w:rsidRDefault="00556FBD">
            <w:pPr>
              <w:widowControl w:val="0"/>
              <w:pBdr>
                <w:top w:val="nil"/>
                <w:left w:val="nil"/>
                <w:bottom w:val="nil"/>
                <w:right w:val="nil"/>
                <w:between w:val="nil"/>
              </w:pBdr>
              <w:rPr>
                <w:b/>
              </w:rPr>
            </w:pPr>
            <w:r>
              <w:rPr>
                <w:b/>
              </w:rPr>
              <w:t>Yes</w:t>
            </w:r>
          </w:p>
        </w:tc>
      </w:tr>
      <w:tr w:rsidR="00586C9F" w:rsidRPr="00586C9F" w14:paraId="1529D37B" w14:textId="77777777" w:rsidTr="0004246F">
        <w:tc>
          <w:tcPr>
            <w:tcW w:w="2277" w:type="dxa"/>
            <w:shd w:val="clear" w:color="auto" w:fill="auto"/>
            <w:tcMar>
              <w:top w:w="100" w:type="dxa"/>
              <w:left w:w="100" w:type="dxa"/>
              <w:bottom w:w="100" w:type="dxa"/>
              <w:right w:w="100" w:type="dxa"/>
            </w:tcMar>
          </w:tcPr>
          <w:p w14:paraId="1529D377" w14:textId="5E045C0F" w:rsidR="00077324" w:rsidRPr="00586C9F" w:rsidRDefault="00FB5034" w:rsidP="00CD59EF">
            <w:pPr>
              <w:widowControl w:val="0"/>
              <w:pBdr>
                <w:top w:val="nil"/>
                <w:left w:val="nil"/>
                <w:bottom w:val="nil"/>
                <w:right w:val="nil"/>
                <w:between w:val="nil"/>
              </w:pBdr>
            </w:pPr>
            <w:r w:rsidRPr="00586C9F">
              <w:t>3.b.2</w:t>
            </w:r>
          </w:p>
        </w:tc>
        <w:tc>
          <w:tcPr>
            <w:tcW w:w="6414" w:type="dxa"/>
            <w:shd w:val="clear" w:color="auto" w:fill="auto"/>
            <w:tcMar>
              <w:top w:w="100" w:type="dxa"/>
              <w:left w:w="100" w:type="dxa"/>
              <w:bottom w:w="100" w:type="dxa"/>
              <w:right w:w="100" w:type="dxa"/>
            </w:tcMar>
          </w:tcPr>
          <w:p w14:paraId="1529D378" w14:textId="0BC3CF8A" w:rsidR="00077324" w:rsidRPr="00586C9F" w:rsidRDefault="00FB5034">
            <w:r w:rsidRPr="00586C9F">
              <w:t>The CCBHC uses its secure health IT system</w:t>
            </w:r>
            <w:r w:rsidRPr="00E13A3E">
              <w:t xml:space="preserve">(s) and related </w:t>
            </w:r>
            <w:r w:rsidRPr="00586C9F">
              <w:t xml:space="preserve">technology tools, </w:t>
            </w:r>
            <w:r w:rsidRPr="00D351D7">
              <w:t>ensuring appropriate protections are in place,</w:t>
            </w:r>
            <w:r w:rsidRPr="00586C9F">
              <w:t xml:space="preserve"> to conduct activities such as population health management, quality improvement, quality measurement and reporting, reducing disparities, outreach, and for research</w:t>
            </w:r>
            <w:r w:rsidRPr="00E13A3E">
              <w:t>. When CCBHCs use federal funding to acquire, upgrade, or implement</w:t>
            </w:r>
            <w:r w:rsidRPr="00586C9F">
              <w:t xml:space="preserve"> technology to support these activities, </w:t>
            </w:r>
            <w:r w:rsidRPr="00D351D7">
              <w:t>systems should utilize nationally recognized, HHS-adopted standards, where available, to enable health information exchange.</w:t>
            </w:r>
            <w:r w:rsidRPr="00586C9F">
              <w:t xml:space="preserve"> </w:t>
            </w:r>
            <w:r w:rsidRPr="00E13A3E">
              <w:t>For example, this ma</w:t>
            </w:r>
            <w:r w:rsidRPr="00586C9F">
              <w:t xml:space="preserve">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activities. </w:t>
            </w:r>
            <w:r w:rsidRPr="00586C9F">
              <w:br/>
            </w:r>
            <w:r w:rsidRPr="00586C9F">
              <w:br/>
            </w:r>
            <w:r w:rsidRPr="00E13A3E">
              <w:t xml:space="preserve">The CCBHC is expected to </w:t>
            </w:r>
            <w:r w:rsidRPr="006C1E26">
              <w:t xml:space="preserve">share data with the State in accordance with the requirements set forth in its contractual agreement </w:t>
            </w:r>
            <w:r w:rsidRPr="00E13A3E">
              <w:t>to provide CCBHC services.</w:t>
            </w:r>
            <w:r w:rsidRPr="00586C9F">
              <w:t xml:space="preserve"> </w:t>
            </w:r>
          </w:p>
        </w:tc>
        <w:tc>
          <w:tcPr>
            <w:tcW w:w="1579" w:type="dxa"/>
            <w:shd w:val="clear" w:color="auto" w:fill="auto"/>
            <w:tcMar>
              <w:top w:w="100" w:type="dxa"/>
              <w:left w:w="100" w:type="dxa"/>
              <w:bottom w:w="100" w:type="dxa"/>
              <w:right w:w="100" w:type="dxa"/>
            </w:tcMar>
          </w:tcPr>
          <w:sdt>
            <w:sdtPr>
              <w:rPr>
                <w:b/>
              </w:rPr>
              <w:id w:val="-1828895214"/>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79" w14:textId="14E8FEAD" w:rsidR="00077324" w:rsidRPr="00586C9F" w:rsidRDefault="00330F77">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7A" w14:textId="42FC1B6B" w:rsidR="00077324" w:rsidRPr="00586C9F" w:rsidRDefault="00CD59EF">
            <w:pPr>
              <w:widowControl w:val="0"/>
              <w:pBdr>
                <w:top w:val="nil"/>
                <w:left w:val="nil"/>
                <w:bottom w:val="nil"/>
                <w:right w:val="nil"/>
                <w:between w:val="nil"/>
              </w:pBdr>
              <w:rPr>
                <w:b/>
              </w:rPr>
            </w:pPr>
            <w:r w:rsidRPr="00CD59EF">
              <w:rPr>
                <w:b/>
                <w:bCs/>
              </w:rPr>
              <w:t>Yes</w:t>
            </w:r>
          </w:p>
        </w:tc>
      </w:tr>
      <w:tr w:rsidR="00586C9F" w:rsidRPr="00586C9F" w14:paraId="1529D380" w14:textId="77777777" w:rsidTr="0004246F">
        <w:tc>
          <w:tcPr>
            <w:tcW w:w="2277" w:type="dxa"/>
            <w:shd w:val="clear" w:color="auto" w:fill="auto"/>
            <w:tcMar>
              <w:top w:w="100" w:type="dxa"/>
              <w:left w:w="100" w:type="dxa"/>
              <w:bottom w:w="100" w:type="dxa"/>
              <w:right w:w="100" w:type="dxa"/>
            </w:tcMar>
          </w:tcPr>
          <w:p w14:paraId="1529D37C" w14:textId="77777777" w:rsidR="00077324" w:rsidRPr="00586C9F" w:rsidRDefault="00FB5034" w:rsidP="004B4A7E">
            <w:pPr>
              <w:pBdr>
                <w:top w:val="nil"/>
                <w:left w:val="nil"/>
                <w:bottom w:val="nil"/>
                <w:right w:val="nil"/>
                <w:between w:val="nil"/>
              </w:pBdr>
            </w:pPr>
            <w:r w:rsidRPr="00586C9F">
              <w:t>3.b.3</w:t>
            </w:r>
          </w:p>
        </w:tc>
        <w:tc>
          <w:tcPr>
            <w:tcW w:w="6414" w:type="dxa"/>
            <w:shd w:val="clear" w:color="auto" w:fill="auto"/>
            <w:tcMar>
              <w:top w:w="100" w:type="dxa"/>
              <w:left w:w="100" w:type="dxa"/>
              <w:bottom w:w="100" w:type="dxa"/>
              <w:right w:w="100" w:type="dxa"/>
            </w:tcMar>
          </w:tcPr>
          <w:p w14:paraId="77F3D447" w14:textId="03F08E92" w:rsidR="00AC28E4" w:rsidRDefault="00FB5034">
            <w:r w:rsidRPr="00586C9F">
              <w:t>The CCBHC uses technology that has been certified to current criteria13 under the ONC Health IT Certification Program for the following required core set of certified health IT capabilities (see footnotes for citations to the required health IT certification criteria and standards) that align with key clinical practice and care delivery requirements for CCBHCs:</w:t>
            </w:r>
            <w:r w:rsidR="004D0F28">
              <w:t xml:space="preserve"> </w:t>
            </w:r>
            <w:r w:rsidRPr="00586C9F">
              <w:br/>
            </w:r>
            <w:r w:rsidRPr="00586C9F">
              <w:br/>
              <w:t>-Capture health information, including demographic information such as race, ethnicity, preferred language, sexual and gender identity, and disability status (as feasible).</w:t>
            </w:r>
            <w:r w:rsidR="004D0F28">
              <w:t xml:space="preserve"> </w:t>
            </w:r>
          </w:p>
          <w:p w14:paraId="1529D37D" w14:textId="6B547E0E" w:rsidR="00077324" w:rsidRPr="00586C9F" w:rsidRDefault="00FB5034">
            <w:r w:rsidRPr="00586C9F">
              <w:t>-At a minimum, support care coordination by sending and receiving summary of care records.</w:t>
            </w:r>
            <w:r w:rsidR="004D0F28">
              <w:t xml:space="preserve"> = yes</w:t>
            </w:r>
            <w:r w:rsidRPr="00586C9F">
              <w:br/>
              <w:t>-Provide people receiving services with timely electronic access to view, download, or transmit their health information or to access their health information via an API using a personal health app of their choice.</w:t>
            </w:r>
            <w:r w:rsidR="004D0F28">
              <w:t xml:space="preserve"> = yes</w:t>
            </w:r>
            <w:r w:rsidRPr="00586C9F">
              <w:br/>
              <w:t>-Provide evidence-based clinical decision support.</w:t>
            </w:r>
            <w:r w:rsidR="00561B00">
              <w:t xml:space="preserve"> = yes</w:t>
            </w:r>
            <w:r w:rsidRPr="00586C9F">
              <w:br/>
              <w:t>-Conduct electronic prescribing.</w:t>
            </w:r>
            <w:r w:rsidR="00561B00">
              <w:t xml:space="preserve"> = yes</w:t>
            </w:r>
            <w:r w:rsidRPr="00586C9F">
              <w:br/>
            </w:r>
            <w:r w:rsidRPr="00586C9F">
              <w:br/>
            </w:r>
            <w:r w:rsidRPr="00586C9F">
              <w:rPr>
                <w:i/>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579" w:type="dxa"/>
            <w:shd w:val="clear" w:color="auto" w:fill="auto"/>
            <w:tcMar>
              <w:top w:w="100" w:type="dxa"/>
              <w:left w:w="100" w:type="dxa"/>
              <w:bottom w:w="100" w:type="dxa"/>
              <w:right w:w="100" w:type="dxa"/>
            </w:tcMar>
          </w:tcPr>
          <w:p w14:paraId="6395A76F" w14:textId="623EBC7B" w:rsidR="00077324" w:rsidRDefault="00244B0D">
            <w:pPr>
              <w:widowControl w:val="0"/>
              <w:pBdr>
                <w:top w:val="nil"/>
                <w:left w:val="nil"/>
                <w:bottom w:val="nil"/>
                <w:right w:val="nil"/>
                <w:between w:val="nil"/>
              </w:pBdr>
              <w:rPr>
                <w:b/>
              </w:rPr>
            </w:pPr>
            <w:sdt>
              <w:sdtPr>
                <w:rPr>
                  <w:b/>
                  <w:bCs/>
                </w:rPr>
                <w:id w:val="-718285794"/>
                <w:lock w:val="sdtLocked"/>
                <w:placeholder>
                  <w:docPart w:val="D105934BCC79421FA10D956CEEF2E906"/>
                </w:placeholder>
              </w:sdtPr>
              <w:sdtEndPr/>
              <w:sdtContent>
                <w:r w:rsidR="00C17855">
                  <w:rPr>
                    <w:b/>
                  </w:rPr>
                  <w:t>Yes</w:t>
                </w:r>
              </w:sdtContent>
            </w:sdt>
          </w:p>
          <w:p w14:paraId="1BA8C02C" w14:textId="77777777" w:rsidR="00330F77" w:rsidRDefault="00330F77" w:rsidP="00330F77">
            <w:pPr>
              <w:rPr>
                <w:b/>
              </w:rPr>
            </w:pPr>
          </w:p>
          <w:p w14:paraId="1529D37E" w14:textId="33E12071" w:rsidR="00330F77" w:rsidRPr="00330F77" w:rsidRDefault="00330F77" w:rsidP="00330F77">
            <w:pPr>
              <w:tabs>
                <w:tab w:val="left" w:pos="795"/>
              </w:tabs>
            </w:pPr>
            <w:r>
              <w:tab/>
            </w:r>
          </w:p>
        </w:tc>
        <w:tc>
          <w:tcPr>
            <w:tcW w:w="2680" w:type="dxa"/>
            <w:shd w:val="clear" w:color="auto" w:fill="auto"/>
            <w:tcMar>
              <w:top w:w="100" w:type="dxa"/>
              <w:left w:w="100" w:type="dxa"/>
              <w:bottom w:w="100" w:type="dxa"/>
              <w:right w:w="100" w:type="dxa"/>
            </w:tcMar>
          </w:tcPr>
          <w:p w14:paraId="1529D37F" w14:textId="23FF746F" w:rsidR="00077324" w:rsidRPr="00586C9F" w:rsidRDefault="00CD59EF">
            <w:pPr>
              <w:widowControl w:val="0"/>
              <w:pBdr>
                <w:top w:val="nil"/>
                <w:left w:val="nil"/>
                <w:bottom w:val="nil"/>
                <w:right w:val="nil"/>
                <w:between w:val="nil"/>
              </w:pBdr>
              <w:rPr>
                <w:b/>
              </w:rPr>
            </w:pPr>
            <w:r w:rsidRPr="00CD59EF">
              <w:rPr>
                <w:b/>
                <w:bCs/>
              </w:rPr>
              <w:t>Yes</w:t>
            </w:r>
          </w:p>
        </w:tc>
      </w:tr>
      <w:tr w:rsidR="00586C9F" w:rsidRPr="00586C9F" w14:paraId="1529D385" w14:textId="77777777" w:rsidTr="0004246F">
        <w:tc>
          <w:tcPr>
            <w:tcW w:w="2277" w:type="dxa"/>
            <w:shd w:val="clear" w:color="auto" w:fill="auto"/>
            <w:tcMar>
              <w:top w:w="100" w:type="dxa"/>
              <w:left w:w="100" w:type="dxa"/>
              <w:bottom w:w="100" w:type="dxa"/>
              <w:right w:w="100" w:type="dxa"/>
            </w:tcMar>
          </w:tcPr>
          <w:p w14:paraId="1529D381" w14:textId="43236857" w:rsidR="00077324" w:rsidRPr="00586C9F" w:rsidRDefault="00FB5034" w:rsidP="0074154C">
            <w:pPr>
              <w:widowControl w:val="0"/>
              <w:pBdr>
                <w:top w:val="nil"/>
                <w:left w:val="nil"/>
                <w:bottom w:val="nil"/>
                <w:right w:val="nil"/>
                <w:between w:val="nil"/>
              </w:pBdr>
            </w:pPr>
            <w:r w:rsidRPr="00586C9F">
              <w:t>3.b.4</w:t>
            </w:r>
          </w:p>
        </w:tc>
        <w:tc>
          <w:tcPr>
            <w:tcW w:w="6414" w:type="dxa"/>
            <w:shd w:val="clear" w:color="auto" w:fill="auto"/>
            <w:tcMar>
              <w:top w:w="100" w:type="dxa"/>
              <w:left w:w="100" w:type="dxa"/>
              <w:bottom w:w="100" w:type="dxa"/>
              <w:right w:w="100" w:type="dxa"/>
            </w:tcMar>
          </w:tcPr>
          <w:p w14:paraId="1529D382" w14:textId="77777777" w:rsidR="00077324" w:rsidRPr="00586C9F" w:rsidRDefault="00FB5034">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579" w:type="dxa"/>
            <w:shd w:val="clear" w:color="auto" w:fill="auto"/>
            <w:tcMar>
              <w:top w:w="100" w:type="dxa"/>
              <w:left w:w="100" w:type="dxa"/>
              <w:bottom w:w="100" w:type="dxa"/>
              <w:right w:w="100" w:type="dxa"/>
            </w:tcMar>
          </w:tcPr>
          <w:sdt>
            <w:sdtPr>
              <w:rPr>
                <w:b/>
              </w:rPr>
              <w:id w:val="-725986322"/>
              <w:lock w:val="sdtLocked"/>
              <w:placeholder>
                <w:docPart w:val="F094B5E01DA1450EA5F35826C53239E1"/>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83" w14:textId="1477D4AB" w:rsidR="00077324" w:rsidRPr="00586C9F" w:rsidRDefault="00926B41">
                <w:pPr>
                  <w:widowControl w:val="0"/>
                  <w:pBdr>
                    <w:top w:val="nil"/>
                    <w:left w:val="nil"/>
                    <w:bottom w:val="nil"/>
                    <w:right w:val="nil"/>
                    <w:between w:val="nil"/>
                  </w:pBdr>
                  <w:rPr>
                    <w:b/>
                  </w:rPr>
                </w:pPr>
                <w:r>
                  <w:rPr>
                    <w:b/>
                  </w:rPr>
                  <w:t>No</w:t>
                </w:r>
              </w:p>
            </w:sdtContent>
          </w:sdt>
        </w:tc>
        <w:tc>
          <w:tcPr>
            <w:tcW w:w="2680" w:type="dxa"/>
            <w:shd w:val="clear" w:color="auto" w:fill="auto"/>
            <w:tcMar>
              <w:top w:w="100" w:type="dxa"/>
              <w:left w:w="100" w:type="dxa"/>
              <w:bottom w:w="100" w:type="dxa"/>
              <w:right w:w="100" w:type="dxa"/>
            </w:tcMar>
          </w:tcPr>
          <w:p w14:paraId="1529D384" w14:textId="4D3E5A12" w:rsidR="00077324" w:rsidRPr="00CD59EF" w:rsidRDefault="0008493E">
            <w:pPr>
              <w:widowControl w:val="0"/>
              <w:pBdr>
                <w:top w:val="nil"/>
                <w:left w:val="nil"/>
                <w:bottom w:val="nil"/>
                <w:right w:val="nil"/>
                <w:between w:val="nil"/>
              </w:pBdr>
              <w:rPr>
                <w:b/>
              </w:rPr>
            </w:pPr>
            <w:r w:rsidRPr="00CD59EF">
              <w:rPr>
                <w:b/>
              </w:rPr>
              <w:t>Y</w:t>
            </w:r>
            <w:r w:rsidR="365E5B73" w:rsidRPr="00CD59EF">
              <w:rPr>
                <w:b/>
              </w:rPr>
              <w:t>es</w:t>
            </w:r>
          </w:p>
        </w:tc>
      </w:tr>
      <w:tr w:rsidR="00586C9F" w:rsidRPr="00586C9F" w14:paraId="1529D38A" w14:textId="77777777" w:rsidTr="0004246F">
        <w:tc>
          <w:tcPr>
            <w:tcW w:w="2277" w:type="dxa"/>
            <w:shd w:val="clear" w:color="auto" w:fill="auto"/>
            <w:tcMar>
              <w:top w:w="100" w:type="dxa"/>
              <w:left w:w="100" w:type="dxa"/>
              <w:bottom w:w="100" w:type="dxa"/>
              <w:right w:w="100" w:type="dxa"/>
            </w:tcMar>
          </w:tcPr>
          <w:p w14:paraId="1529D386" w14:textId="3EA39C63" w:rsidR="00077324" w:rsidRPr="00586C9F" w:rsidRDefault="00FB5034">
            <w:pPr>
              <w:widowControl w:val="0"/>
              <w:pBdr>
                <w:top w:val="nil"/>
                <w:left w:val="nil"/>
                <w:bottom w:val="nil"/>
                <w:right w:val="nil"/>
                <w:between w:val="nil"/>
              </w:pBdr>
            </w:pPr>
            <w:r w:rsidRPr="00586C9F">
              <w:t>3.b.5</w:t>
            </w:r>
          </w:p>
        </w:tc>
        <w:tc>
          <w:tcPr>
            <w:tcW w:w="6414" w:type="dxa"/>
            <w:shd w:val="clear" w:color="auto" w:fill="auto"/>
            <w:tcMar>
              <w:top w:w="100" w:type="dxa"/>
              <w:left w:w="100" w:type="dxa"/>
              <w:bottom w:w="100" w:type="dxa"/>
              <w:right w:w="100" w:type="dxa"/>
            </w:tcMar>
          </w:tcPr>
          <w:p w14:paraId="1529D387" w14:textId="77777777" w:rsidR="00077324" w:rsidRPr="00586C9F" w:rsidRDefault="00FB5034">
            <w:r w:rsidRPr="00586C9F">
              <w:t xml:space="preserve">The CCBHC develops and </w:t>
            </w:r>
            <w:r w:rsidRPr="00D11488">
              <w:t>implements a plan within two-years from CCBHC certification or submission of attestation to focus on ways to improve care coordination between the CCBHC and all DCOs using a health IT system.</w:t>
            </w:r>
            <w:r w:rsidRPr="00586C9F">
              <w:t xml:space="preserve"> This plan includes information on how the CCBHC can support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579" w:type="dxa"/>
            <w:shd w:val="clear" w:color="auto" w:fill="auto"/>
            <w:tcMar>
              <w:top w:w="100" w:type="dxa"/>
              <w:left w:w="100" w:type="dxa"/>
              <w:bottom w:w="100" w:type="dxa"/>
              <w:right w:w="100" w:type="dxa"/>
            </w:tcMar>
          </w:tcPr>
          <w:sdt>
            <w:sdtPr>
              <w:rPr>
                <w:b/>
              </w:rPr>
              <w:id w:val="-829440629"/>
              <w:lock w:val="sdtLocked"/>
              <w:placeholder>
                <w:docPart w:val="01535621F30F4121800F651D2B7BC879"/>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88" w14:textId="19B6049B" w:rsidR="00077324" w:rsidRPr="00586C9F" w:rsidRDefault="008135E2">
                <w:pPr>
                  <w:widowControl w:val="0"/>
                  <w:pBdr>
                    <w:top w:val="nil"/>
                    <w:left w:val="nil"/>
                    <w:bottom w:val="nil"/>
                    <w:right w:val="nil"/>
                    <w:between w:val="nil"/>
                  </w:pBdr>
                </w:pPr>
                <w:r>
                  <w:rPr>
                    <w:b/>
                  </w:rPr>
                  <w:t>Yes</w:t>
                </w:r>
              </w:p>
            </w:sdtContent>
          </w:sdt>
        </w:tc>
        <w:tc>
          <w:tcPr>
            <w:tcW w:w="2680" w:type="dxa"/>
            <w:shd w:val="clear" w:color="auto" w:fill="auto"/>
            <w:tcMar>
              <w:top w:w="100" w:type="dxa"/>
              <w:left w:w="100" w:type="dxa"/>
              <w:bottom w:w="100" w:type="dxa"/>
              <w:right w:w="100" w:type="dxa"/>
            </w:tcMar>
          </w:tcPr>
          <w:p w14:paraId="1529D389" w14:textId="32BA6CC1" w:rsidR="00077324" w:rsidRPr="007123EF" w:rsidRDefault="00CD59EF">
            <w:pPr>
              <w:widowControl w:val="0"/>
              <w:pBdr>
                <w:top w:val="nil"/>
                <w:left w:val="nil"/>
                <w:bottom w:val="nil"/>
                <w:right w:val="nil"/>
                <w:between w:val="nil"/>
              </w:pBdr>
              <w:rPr>
                <w:rFonts w:ascii="Times New Roman" w:hAnsi="Times New Roman" w:cs="Times New Roman"/>
                <w:bCs/>
              </w:rPr>
            </w:pPr>
            <w:r w:rsidRPr="00CD59EF">
              <w:rPr>
                <w:b/>
                <w:bCs/>
              </w:rPr>
              <w:t>Yes</w:t>
            </w:r>
          </w:p>
        </w:tc>
      </w:tr>
      <w:tr w:rsidR="00586C9F" w:rsidRPr="00586C9F" w14:paraId="1529D38F" w14:textId="77777777" w:rsidTr="0004246F">
        <w:tc>
          <w:tcPr>
            <w:tcW w:w="2277" w:type="dxa"/>
            <w:shd w:val="clear" w:color="auto" w:fill="auto"/>
            <w:tcMar>
              <w:top w:w="100" w:type="dxa"/>
              <w:left w:w="100" w:type="dxa"/>
              <w:bottom w:w="100" w:type="dxa"/>
              <w:right w:w="100" w:type="dxa"/>
            </w:tcMar>
          </w:tcPr>
          <w:p w14:paraId="1529D38B" w14:textId="6C712408" w:rsidR="00077324" w:rsidRPr="00586C9F" w:rsidRDefault="00FB5034">
            <w:pPr>
              <w:widowControl w:val="0"/>
              <w:pBdr>
                <w:top w:val="nil"/>
                <w:left w:val="nil"/>
                <w:bottom w:val="nil"/>
                <w:right w:val="nil"/>
                <w:between w:val="nil"/>
              </w:pBdr>
            </w:pPr>
            <w:r w:rsidRPr="00586C9F">
              <w:t>3.c.1</w:t>
            </w:r>
          </w:p>
        </w:tc>
        <w:tc>
          <w:tcPr>
            <w:tcW w:w="6414" w:type="dxa"/>
            <w:shd w:val="clear" w:color="auto" w:fill="auto"/>
            <w:tcMar>
              <w:top w:w="100" w:type="dxa"/>
              <w:left w:w="100" w:type="dxa"/>
              <w:bottom w:w="100" w:type="dxa"/>
              <w:right w:w="100" w:type="dxa"/>
            </w:tcMar>
          </w:tcPr>
          <w:p w14:paraId="1529D38C" w14:textId="77777777" w:rsidR="00077324" w:rsidRPr="00586C9F" w:rsidRDefault="00FB5034">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579" w:type="dxa"/>
            <w:shd w:val="clear" w:color="auto" w:fill="auto"/>
            <w:tcMar>
              <w:top w:w="100" w:type="dxa"/>
              <w:left w:w="100" w:type="dxa"/>
              <w:bottom w:w="100" w:type="dxa"/>
              <w:right w:w="100" w:type="dxa"/>
            </w:tcMar>
          </w:tcPr>
          <w:sdt>
            <w:sdtPr>
              <w:rPr>
                <w:b/>
              </w:rPr>
              <w:id w:val="-393284123"/>
              <w:lock w:val="sdtLocked"/>
              <w:placeholder>
                <w:docPart w:val="8035CE68CF4846988028E9CB268F2D6E"/>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8D" w14:textId="2167A6DF" w:rsidR="00077324" w:rsidRPr="00586C9F" w:rsidRDefault="00DE36F2">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8E" w14:textId="0A3E8027" w:rsidR="00077324" w:rsidRPr="00257FEF" w:rsidRDefault="00CD59EF">
            <w:pPr>
              <w:widowControl w:val="0"/>
              <w:pBdr>
                <w:top w:val="nil"/>
                <w:left w:val="nil"/>
                <w:bottom w:val="nil"/>
                <w:right w:val="nil"/>
                <w:between w:val="nil"/>
              </w:pBdr>
              <w:rPr>
                <w:rFonts w:ascii="Times New Roman" w:hAnsi="Times New Roman" w:cs="Times New Roman"/>
                <w:bCs/>
              </w:rPr>
            </w:pPr>
            <w:r w:rsidRPr="00CD59EF">
              <w:rPr>
                <w:b/>
                <w:bCs/>
              </w:rPr>
              <w:t>Yes</w:t>
            </w:r>
          </w:p>
        </w:tc>
      </w:tr>
      <w:tr w:rsidR="00586C9F" w:rsidRPr="00586C9F" w14:paraId="1529D394" w14:textId="77777777" w:rsidTr="0004246F">
        <w:tc>
          <w:tcPr>
            <w:tcW w:w="2277" w:type="dxa"/>
            <w:shd w:val="clear" w:color="auto" w:fill="auto"/>
            <w:tcMar>
              <w:top w:w="100" w:type="dxa"/>
              <w:left w:w="100" w:type="dxa"/>
              <w:bottom w:w="100" w:type="dxa"/>
              <w:right w:w="100" w:type="dxa"/>
            </w:tcMar>
          </w:tcPr>
          <w:p w14:paraId="1529D390" w14:textId="5A7A71B4" w:rsidR="00077324" w:rsidRPr="00586C9F" w:rsidRDefault="00FB5034">
            <w:pPr>
              <w:widowControl w:val="0"/>
              <w:pBdr>
                <w:top w:val="nil"/>
                <w:left w:val="nil"/>
                <w:bottom w:val="nil"/>
                <w:right w:val="nil"/>
                <w:between w:val="nil"/>
              </w:pBdr>
            </w:pPr>
            <w:r w:rsidRPr="00586C9F">
              <w:t>3.c.2</w:t>
            </w:r>
          </w:p>
        </w:tc>
        <w:tc>
          <w:tcPr>
            <w:tcW w:w="6414" w:type="dxa"/>
            <w:shd w:val="clear" w:color="auto" w:fill="auto"/>
            <w:tcMar>
              <w:top w:w="100" w:type="dxa"/>
              <w:left w:w="100" w:type="dxa"/>
              <w:bottom w:w="100" w:type="dxa"/>
              <w:right w:w="100" w:type="dxa"/>
            </w:tcMar>
          </w:tcPr>
          <w:p w14:paraId="7BC54046" w14:textId="71FD9FD8" w:rsidR="00A00015" w:rsidRDefault="00FB5034">
            <w:r w:rsidRPr="00586C9F">
              <w:t xml:space="preserve">The CCBHC has partnerships that establish care coordination expectations with programs that utilize evidence-based practices to provide inpatient psychiatric treatment, OTP services, medical withdrawal management facilities and </w:t>
            </w:r>
            <w:r w:rsidRPr="00304632">
              <w:t>ambulatory medical withdrawal management providers for substance use disorders</w:t>
            </w:r>
            <w:r w:rsidRPr="00586C9F">
              <w:t xml:space="preserve">, residential substance use disorder treatment programs, school-based mental and behavioral health services, and/or social work services </w:t>
            </w:r>
            <w:r w:rsidRPr="00304632">
              <w:t>(if any exist within the CCBHC service area).</w:t>
            </w:r>
            <w:r w:rsidRPr="00586C9F">
              <w:t xml:space="preserve"> </w:t>
            </w:r>
            <w:r w:rsidRPr="00304632">
              <w:t>These include tribally operated mental health and substance use services including crisis services that are in the service area.</w:t>
            </w:r>
            <w:r w:rsidRPr="00586C9F">
              <w:t xml:space="preserve"> </w:t>
            </w:r>
          </w:p>
          <w:p w14:paraId="7B721795" w14:textId="77777777" w:rsidR="00A00015" w:rsidRDefault="00A00015"/>
          <w:p w14:paraId="66CFA952" w14:textId="77777777" w:rsidR="00FF4809" w:rsidRDefault="00FB5034">
            <w:r w:rsidRPr="00586C9F">
              <w:t xml:space="preserve">The clinic tracks when people receiving CCBHC services are admitted to facilities providing the services listed above, as well as when they are discharged, unless there is a formal transfer of care to a non-CCBHC entity. </w:t>
            </w:r>
          </w:p>
          <w:p w14:paraId="530F0332" w14:textId="77777777" w:rsidR="00FF4809" w:rsidRDefault="00FF4809"/>
          <w:p w14:paraId="508A8F48" w14:textId="479FA879" w:rsidR="00A00015" w:rsidRDefault="00FB5034">
            <w:r w:rsidRPr="00586C9F">
              <w:t xml:space="preserve">The CCBHC has established protocols and procedures for transitioning </w:t>
            </w:r>
            <w:r w:rsidRPr="00F37F7D">
              <w:t xml:space="preserve">individuals from EDs, inpatient psychiatric programs, medically monitored withdrawal management services, and residential or inpatient facilities that serve children and youth such as Psychiatric Residential Treatment Facilities </w:t>
            </w:r>
            <w:r w:rsidRPr="00586C9F">
              <w:t xml:space="preserve">and other residential treatment facilities, to a safe community setting. </w:t>
            </w:r>
          </w:p>
          <w:p w14:paraId="2FC875C2" w14:textId="77777777" w:rsidR="00A00015" w:rsidRDefault="00A00015"/>
          <w:p w14:paraId="1529D391" w14:textId="6EA7A095" w:rsidR="00077324" w:rsidRPr="00586C9F" w:rsidRDefault="00FB5034">
            <w:r w:rsidRPr="00586C9F">
              <w:t xml:space="preserve">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rsidRPr="00586C9F">
              <w:br/>
            </w:r>
            <w:r w:rsidRPr="00586C9F">
              <w:br/>
            </w:r>
            <w:r w:rsidRPr="00586C9F">
              <w:rPr>
                <w:i/>
              </w:rPr>
              <w:t xml:space="preserve">Note: These partnerships should be supported by a formal, signed agreement detailing the roles of each party; </w:t>
            </w:r>
            <w:r w:rsidRPr="005B7F41">
              <w:rPr>
                <w:i/>
              </w:rPr>
              <w:t xml:space="preserve">the CCBHC </w:t>
            </w:r>
            <w:r w:rsidRPr="005B7F41">
              <w:rPr>
                <w:b/>
                <w:bCs/>
                <w:i/>
              </w:rPr>
              <w:t>may utilize guidance documents from the State for such partnerships if they exist.</w:t>
            </w:r>
            <w:r w:rsidRPr="00586C9F">
              <w:rPr>
                <w:i/>
              </w:rPr>
              <w:t xml:space="preserve">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579" w:type="dxa"/>
            <w:shd w:val="clear" w:color="auto" w:fill="auto"/>
            <w:tcMar>
              <w:top w:w="100" w:type="dxa"/>
              <w:left w:w="100" w:type="dxa"/>
              <w:bottom w:w="100" w:type="dxa"/>
              <w:right w:w="100" w:type="dxa"/>
            </w:tcMar>
          </w:tcPr>
          <w:sdt>
            <w:sdtPr>
              <w:rPr>
                <w:b/>
              </w:rPr>
              <w:id w:val="-1500035849"/>
              <w:lock w:val="sdtLocked"/>
              <w:placeholder>
                <w:docPart w:val="B41EB31B31034F14A4C3C1567DA1EAC6"/>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92" w14:textId="62F71736" w:rsidR="00077324" w:rsidRPr="00586C9F" w:rsidRDefault="00212886">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93" w14:textId="04391A32" w:rsidR="001C418D" w:rsidRPr="008F1BE0" w:rsidRDefault="00CD59EF" w:rsidP="008F1BE0">
            <w:pPr>
              <w:widowControl w:val="0"/>
              <w:pBdr>
                <w:top w:val="nil"/>
                <w:left w:val="nil"/>
                <w:bottom w:val="nil"/>
                <w:right w:val="nil"/>
                <w:between w:val="nil"/>
              </w:pBdr>
              <w:rPr>
                <w:bCs/>
              </w:rPr>
            </w:pPr>
            <w:r w:rsidRPr="00CD59EF">
              <w:rPr>
                <w:b/>
                <w:bCs/>
              </w:rPr>
              <w:t>Yes</w:t>
            </w:r>
          </w:p>
        </w:tc>
      </w:tr>
      <w:tr w:rsidR="00586C9F" w:rsidRPr="00586C9F" w14:paraId="1529D3B6" w14:textId="77777777" w:rsidTr="0004246F">
        <w:tc>
          <w:tcPr>
            <w:tcW w:w="2277" w:type="dxa"/>
            <w:shd w:val="clear" w:color="auto" w:fill="auto"/>
            <w:tcMar>
              <w:top w:w="100" w:type="dxa"/>
              <w:left w:w="100" w:type="dxa"/>
              <w:bottom w:w="100" w:type="dxa"/>
              <w:right w:w="100" w:type="dxa"/>
            </w:tcMar>
          </w:tcPr>
          <w:p w14:paraId="1529D395" w14:textId="698BE1AC" w:rsidR="00077324" w:rsidRPr="00586C9F" w:rsidRDefault="00FB5034">
            <w:pPr>
              <w:widowControl w:val="0"/>
              <w:pBdr>
                <w:top w:val="nil"/>
                <w:left w:val="nil"/>
                <w:bottom w:val="nil"/>
                <w:right w:val="nil"/>
                <w:between w:val="nil"/>
              </w:pBdr>
            </w:pPr>
            <w:r w:rsidRPr="00586C9F">
              <w:t>3.c.3</w:t>
            </w:r>
          </w:p>
        </w:tc>
        <w:tc>
          <w:tcPr>
            <w:tcW w:w="6414" w:type="dxa"/>
            <w:shd w:val="clear" w:color="auto" w:fill="auto"/>
            <w:tcMar>
              <w:top w:w="100" w:type="dxa"/>
              <w:left w:w="100" w:type="dxa"/>
              <w:bottom w:w="100" w:type="dxa"/>
              <w:right w:w="100" w:type="dxa"/>
            </w:tcMar>
          </w:tcPr>
          <w:p w14:paraId="1529D396" w14:textId="77777777" w:rsidR="00077324" w:rsidRPr="00586C9F" w:rsidRDefault="00FB5034">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14:paraId="1529D397" w14:textId="77777777" w:rsidR="00077324" w:rsidRPr="00586C9F" w:rsidRDefault="00077324"/>
          <w:p w14:paraId="1529D398" w14:textId="0E62E8D3" w:rsidR="00077324" w:rsidRPr="00586C9F" w:rsidRDefault="00FB5034">
            <w:pPr>
              <w:numPr>
                <w:ilvl w:val="0"/>
                <w:numId w:val="13"/>
              </w:numPr>
              <w:pBdr>
                <w:top w:val="nil"/>
                <w:left w:val="nil"/>
                <w:bottom w:val="nil"/>
                <w:right w:val="nil"/>
                <w:between w:val="nil"/>
              </w:pBdr>
            </w:pPr>
            <w:r w:rsidRPr="00586C9F">
              <w:t>Schools and Local Education Agencies (LEAs)</w:t>
            </w:r>
          </w:p>
          <w:p w14:paraId="1529D399" w14:textId="1631C673" w:rsidR="00077324" w:rsidRPr="00586C9F" w:rsidRDefault="00FB5034">
            <w:pPr>
              <w:numPr>
                <w:ilvl w:val="0"/>
                <w:numId w:val="13"/>
              </w:numPr>
              <w:pBdr>
                <w:top w:val="nil"/>
                <w:left w:val="nil"/>
                <w:bottom w:val="nil"/>
                <w:right w:val="nil"/>
                <w:between w:val="nil"/>
              </w:pBdr>
            </w:pPr>
            <w:r w:rsidRPr="00586C9F">
              <w:t xml:space="preserve">Child welfare agencies </w:t>
            </w:r>
          </w:p>
          <w:p w14:paraId="1529D39A" w14:textId="77777777" w:rsidR="00077324" w:rsidRPr="00586C9F" w:rsidRDefault="00FB5034">
            <w:pPr>
              <w:numPr>
                <w:ilvl w:val="0"/>
                <w:numId w:val="13"/>
              </w:numPr>
              <w:pBdr>
                <w:top w:val="nil"/>
                <w:left w:val="nil"/>
                <w:bottom w:val="nil"/>
                <w:right w:val="nil"/>
                <w:between w:val="nil"/>
              </w:pBdr>
            </w:pPr>
            <w:r w:rsidRPr="00586C9F">
              <w:t xml:space="preserve">Juvenile and criminal justice agencies and facilities (including drug, mental health, veterans, and other specialty courts) </w:t>
            </w:r>
          </w:p>
          <w:p w14:paraId="1529D39B" w14:textId="6F6CBACD" w:rsidR="00077324" w:rsidRPr="00586C9F" w:rsidRDefault="00FB5034">
            <w:pPr>
              <w:numPr>
                <w:ilvl w:val="0"/>
                <w:numId w:val="13"/>
              </w:numPr>
              <w:pBdr>
                <w:top w:val="nil"/>
                <w:left w:val="nil"/>
                <w:bottom w:val="nil"/>
                <w:right w:val="nil"/>
                <w:between w:val="nil"/>
              </w:pBdr>
            </w:pPr>
            <w:r w:rsidRPr="00586C9F">
              <w:t>Indian Health Service youth regional treatment c</w:t>
            </w:r>
            <w:r w:rsidRPr="00D351D7">
              <w:t>enters</w:t>
            </w:r>
            <w:r w:rsidR="002D4F09" w:rsidRPr="00D351D7">
              <w:t>, where applicable</w:t>
            </w:r>
          </w:p>
          <w:p w14:paraId="1529D39C" w14:textId="213A6035" w:rsidR="00077324" w:rsidRPr="00586C9F" w:rsidRDefault="00FB5034">
            <w:pPr>
              <w:numPr>
                <w:ilvl w:val="0"/>
                <w:numId w:val="13"/>
              </w:numPr>
              <w:pBdr>
                <w:top w:val="nil"/>
                <w:left w:val="nil"/>
                <w:bottom w:val="nil"/>
                <w:right w:val="nil"/>
                <w:between w:val="nil"/>
              </w:pBdr>
            </w:pPr>
            <w:r w:rsidRPr="00586C9F">
              <w:t xml:space="preserve">State licensed and nationally accredited child placing agencies for therapeutic foster care service </w:t>
            </w:r>
          </w:p>
          <w:p w14:paraId="1529D39D" w14:textId="77777777" w:rsidR="00077324" w:rsidRPr="00586C9F" w:rsidRDefault="00FB5034">
            <w:pPr>
              <w:numPr>
                <w:ilvl w:val="0"/>
                <w:numId w:val="13"/>
              </w:numPr>
              <w:pBdr>
                <w:top w:val="nil"/>
                <w:left w:val="nil"/>
                <w:bottom w:val="nil"/>
                <w:right w:val="nil"/>
                <w:between w:val="nil"/>
              </w:pBdr>
            </w:pPr>
            <w:r w:rsidRPr="00586C9F">
              <w:t xml:space="preserve">Other social and human services </w:t>
            </w:r>
          </w:p>
          <w:p w14:paraId="1529D39E" w14:textId="77777777" w:rsidR="00077324" w:rsidRPr="00586C9F" w:rsidRDefault="00FB5034">
            <w:pPr>
              <w:numPr>
                <w:ilvl w:val="0"/>
                <w:numId w:val="13"/>
              </w:numPr>
              <w:pBdr>
                <w:top w:val="nil"/>
                <w:left w:val="nil"/>
                <w:bottom w:val="nil"/>
                <w:right w:val="nil"/>
                <w:between w:val="nil"/>
              </w:pBdr>
            </w:pPr>
            <w:r w:rsidRPr="00586C9F">
              <w:t>Local Outreach to Suicide Survivors Teams (LOSS)</w:t>
            </w:r>
          </w:p>
          <w:p w14:paraId="1529D39F" w14:textId="77777777" w:rsidR="00077324" w:rsidRPr="00586C9F" w:rsidRDefault="00077324"/>
          <w:p w14:paraId="1529D3A0" w14:textId="53C77244" w:rsidR="00077324" w:rsidRPr="00586C9F" w:rsidRDefault="00FB503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14:paraId="1529D3A1" w14:textId="77777777" w:rsidR="00077324" w:rsidRPr="00586C9F" w:rsidRDefault="00FB5034">
            <w:pPr>
              <w:numPr>
                <w:ilvl w:val="0"/>
                <w:numId w:val="1"/>
              </w:numPr>
              <w:pBdr>
                <w:top w:val="nil"/>
                <w:left w:val="nil"/>
                <w:bottom w:val="nil"/>
                <w:right w:val="nil"/>
                <w:between w:val="nil"/>
              </w:pBdr>
            </w:pPr>
            <w:r w:rsidRPr="00586C9F">
              <w:t xml:space="preserve">Specialty providers including those who prescribe medications for the treatment of opioid and alcohol use disorders </w:t>
            </w:r>
          </w:p>
          <w:p w14:paraId="1529D3A2" w14:textId="77777777" w:rsidR="00077324" w:rsidRPr="00586C9F" w:rsidRDefault="00FB5034">
            <w:pPr>
              <w:numPr>
                <w:ilvl w:val="0"/>
                <w:numId w:val="1"/>
              </w:numPr>
              <w:pBdr>
                <w:top w:val="nil"/>
                <w:left w:val="nil"/>
                <w:bottom w:val="nil"/>
                <w:right w:val="nil"/>
                <w:between w:val="nil"/>
              </w:pBdr>
            </w:pPr>
            <w:r w:rsidRPr="00586C9F">
              <w:t xml:space="preserve">Suicide and crisis hotlines and warmlines </w:t>
            </w:r>
          </w:p>
          <w:p w14:paraId="1529D3A3" w14:textId="63B57999" w:rsidR="00077324" w:rsidRPr="00586C9F" w:rsidRDefault="00FB5034">
            <w:pPr>
              <w:numPr>
                <w:ilvl w:val="0"/>
                <w:numId w:val="1"/>
              </w:numPr>
              <w:pBdr>
                <w:top w:val="nil"/>
                <w:left w:val="nil"/>
                <w:bottom w:val="nil"/>
                <w:right w:val="nil"/>
                <w:between w:val="nil"/>
              </w:pBdr>
            </w:pPr>
            <w:r w:rsidRPr="00586C9F">
              <w:t>Indian Health Service or other tribal programs</w:t>
            </w:r>
          </w:p>
          <w:p w14:paraId="1529D3A4" w14:textId="77777777" w:rsidR="00077324" w:rsidRPr="00586C9F" w:rsidRDefault="00FB5034">
            <w:pPr>
              <w:numPr>
                <w:ilvl w:val="0"/>
                <w:numId w:val="1"/>
              </w:numPr>
              <w:pBdr>
                <w:top w:val="nil"/>
                <w:left w:val="nil"/>
                <w:bottom w:val="nil"/>
                <w:right w:val="nil"/>
                <w:between w:val="nil"/>
              </w:pBdr>
            </w:pPr>
            <w:r w:rsidRPr="00586C9F">
              <w:t>Homeless shelters or other housing supports</w:t>
            </w:r>
          </w:p>
          <w:p w14:paraId="1529D3A5" w14:textId="77777777" w:rsidR="00077324" w:rsidRPr="00586C9F" w:rsidRDefault="00FB5034">
            <w:pPr>
              <w:numPr>
                <w:ilvl w:val="0"/>
                <w:numId w:val="1"/>
              </w:numPr>
              <w:pBdr>
                <w:top w:val="nil"/>
                <w:left w:val="nil"/>
                <w:bottom w:val="nil"/>
                <w:right w:val="nil"/>
                <w:between w:val="nil"/>
              </w:pBdr>
            </w:pPr>
            <w:r w:rsidRPr="00586C9F">
              <w:t xml:space="preserve">Housing agencies </w:t>
            </w:r>
          </w:p>
          <w:p w14:paraId="1529D3A6" w14:textId="77777777" w:rsidR="00077324" w:rsidRPr="00586C9F" w:rsidRDefault="00FB5034">
            <w:pPr>
              <w:numPr>
                <w:ilvl w:val="0"/>
                <w:numId w:val="1"/>
              </w:numPr>
              <w:pBdr>
                <w:top w:val="nil"/>
                <w:left w:val="nil"/>
                <w:bottom w:val="nil"/>
                <w:right w:val="nil"/>
                <w:between w:val="nil"/>
              </w:pBdr>
            </w:pPr>
            <w:r w:rsidRPr="00586C9F">
              <w:t xml:space="preserve">Employment services systems </w:t>
            </w:r>
          </w:p>
          <w:p w14:paraId="1529D3A7" w14:textId="77777777" w:rsidR="00077324" w:rsidRPr="00586C9F" w:rsidRDefault="00FB5034">
            <w:pPr>
              <w:numPr>
                <w:ilvl w:val="0"/>
                <w:numId w:val="1"/>
              </w:numPr>
              <w:pBdr>
                <w:top w:val="nil"/>
                <w:left w:val="nil"/>
                <w:bottom w:val="nil"/>
                <w:right w:val="nil"/>
                <w:between w:val="nil"/>
              </w:pBdr>
            </w:pPr>
            <w:r w:rsidRPr="00586C9F">
              <w:t xml:space="preserve">Peer-operated programs </w:t>
            </w:r>
          </w:p>
          <w:p w14:paraId="1529D3A8" w14:textId="4406CBDB" w:rsidR="00077324" w:rsidRPr="00586C9F" w:rsidRDefault="00FB5034">
            <w:pPr>
              <w:numPr>
                <w:ilvl w:val="0"/>
                <w:numId w:val="1"/>
              </w:numPr>
              <w:pBdr>
                <w:top w:val="nil"/>
                <w:left w:val="nil"/>
                <w:bottom w:val="nil"/>
                <w:right w:val="nil"/>
                <w:between w:val="nil"/>
              </w:pBdr>
            </w:pPr>
            <w:r w:rsidRPr="00586C9F">
              <w:t>Services for older adults, such as Area Agencies on Aging</w:t>
            </w:r>
          </w:p>
          <w:p w14:paraId="1529D3A9" w14:textId="77777777" w:rsidR="00077324" w:rsidRPr="00586C9F" w:rsidRDefault="00FB5034">
            <w:pPr>
              <w:numPr>
                <w:ilvl w:val="0"/>
                <w:numId w:val="1"/>
              </w:numPr>
              <w:pBdr>
                <w:top w:val="nil"/>
                <w:left w:val="nil"/>
                <w:bottom w:val="nil"/>
                <w:right w:val="nil"/>
                <w:between w:val="nil"/>
              </w:pBdr>
            </w:pPr>
            <w:r w:rsidRPr="00586C9F">
              <w:t>Aging and Disability Resource Centers</w:t>
            </w:r>
          </w:p>
          <w:p w14:paraId="1529D3AA" w14:textId="77777777" w:rsidR="00077324" w:rsidRPr="00586C9F" w:rsidRDefault="00FB5034">
            <w:pPr>
              <w:numPr>
                <w:ilvl w:val="0"/>
                <w:numId w:val="1"/>
              </w:numPr>
              <w:pBdr>
                <w:top w:val="nil"/>
                <w:left w:val="nil"/>
                <w:bottom w:val="nil"/>
                <w:right w:val="nil"/>
                <w:between w:val="nil"/>
              </w:pBdr>
            </w:pPr>
            <w:r w:rsidRPr="00586C9F">
              <w:t>State and local health departments and behavioral health and developmental disabilities agencies</w:t>
            </w:r>
          </w:p>
          <w:p w14:paraId="1529D3AB" w14:textId="77777777" w:rsidR="00077324" w:rsidRPr="00586C9F" w:rsidRDefault="00FB5034">
            <w:pPr>
              <w:numPr>
                <w:ilvl w:val="0"/>
                <w:numId w:val="1"/>
              </w:numPr>
              <w:pBdr>
                <w:top w:val="nil"/>
                <w:left w:val="nil"/>
                <w:bottom w:val="nil"/>
                <w:right w:val="nil"/>
                <w:between w:val="nil"/>
              </w:pBdr>
            </w:pPr>
            <w:r w:rsidRPr="00586C9F">
              <w:t xml:space="preserve">Substance use prevention and harm reduction programs </w:t>
            </w:r>
          </w:p>
          <w:p w14:paraId="1529D3AC" w14:textId="77777777" w:rsidR="00077324" w:rsidRPr="00586C9F" w:rsidRDefault="00FB5034">
            <w:pPr>
              <w:numPr>
                <w:ilvl w:val="0"/>
                <w:numId w:val="1"/>
              </w:numPr>
              <w:pBdr>
                <w:top w:val="nil"/>
                <w:left w:val="nil"/>
                <w:bottom w:val="nil"/>
                <w:right w:val="nil"/>
                <w:between w:val="nil"/>
              </w:pBdr>
            </w:pPr>
            <w:r w:rsidRPr="00586C9F">
              <w:t xml:space="preserve">Criminal and juvenile justice, including law enforcement, courts, jails, prisons, and detention centers </w:t>
            </w:r>
          </w:p>
          <w:p w14:paraId="1529D3AD" w14:textId="656CB2F0" w:rsidR="00077324" w:rsidRPr="00586C9F" w:rsidRDefault="00FB5034">
            <w:pPr>
              <w:numPr>
                <w:ilvl w:val="0"/>
                <w:numId w:val="1"/>
              </w:numPr>
              <w:pBdr>
                <w:top w:val="nil"/>
                <w:left w:val="nil"/>
                <w:bottom w:val="nil"/>
                <w:right w:val="nil"/>
                <w:between w:val="nil"/>
              </w:pBdr>
            </w:pPr>
            <w:r w:rsidRPr="00586C9F">
              <w:t xml:space="preserve">Legal aid </w:t>
            </w:r>
          </w:p>
          <w:p w14:paraId="1529D3AE" w14:textId="77777777" w:rsidR="00077324" w:rsidRPr="00586C9F" w:rsidRDefault="00FB5034">
            <w:pPr>
              <w:numPr>
                <w:ilvl w:val="0"/>
                <w:numId w:val="1"/>
              </w:numPr>
              <w:pBdr>
                <w:top w:val="nil"/>
                <w:left w:val="nil"/>
                <w:bottom w:val="nil"/>
                <w:right w:val="nil"/>
                <w:between w:val="nil"/>
              </w:pBdr>
            </w:pPr>
            <w:r w:rsidRPr="00586C9F">
              <w:t xml:space="preserve">Immigrant and refugee services </w:t>
            </w:r>
          </w:p>
          <w:p w14:paraId="1529D3AF" w14:textId="77777777" w:rsidR="00077324" w:rsidRPr="00586C9F" w:rsidRDefault="00FB5034">
            <w:pPr>
              <w:numPr>
                <w:ilvl w:val="0"/>
                <w:numId w:val="1"/>
              </w:numPr>
              <w:pBdr>
                <w:top w:val="nil"/>
                <w:left w:val="nil"/>
                <w:bottom w:val="nil"/>
                <w:right w:val="nil"/>
                <w:between w:val="nil"/>
              </w:pBdr>
            </w:pPr>
            <w:r w:rsidRPr="00586C9F">
              <w:t>SUD Recovery/Transitional housing</w:t>
            </w:r>
          </w:p>
          <w:p w14:paraId="1529D3B0" w14:textId="77777777" w:rsidR="00077324" w:rsidRPr="00832254" w:rsidRDefault="00FB5034">
            <w:pPr>
              <w:numPr>
                <w:ilvl w:val="0"/>
                <w:numId w:val="1"/>
              </w:numPr>
              <w:pBdr>
                <w:top w:val="nil"/>
                <w:left w:val="nil"/>
                <w:bottom w:val="nil"/>
                <w:right w:val="nil"/>
                <w:between w:val="nil"/>
              </w:pBdr>
            </w:pPr>
            <w:r w:rsidRPr="00832254">
              <w:t xml:space="preserve">Programs and services for families with young children, including Infants &amp; Toddlers, WIC, Home Visiting Programs, Early Head Start/Head Start, and Infant and Early Childhood Mental Health Consultation programs </w:t>
            </w:r>
          </w:p>
          <w:p w14:paraId="1529D3B1" w14:textId="77777777" w:rsidR="00077324" w:rsidRPr="00832254" w:rsidRDefault="00FB5034">
            <w:pPr>
              <w:numPr>
                <w:ilvl w:val="0"/>
                <w:numId w:val="1"/>
              </w:numPr>
              <w:pBdr>
                <w:top w:val="nil"/>
                <w:left w:val="nil"/>
                <w:bottom w:val="nil"/>
                <w:right w:val="nil"/>
                <w:between w:val="nil"/>
              </w:pBdr>
            </w:pPr>
            <w:r w:rsidRPr="00832254">
              <w:t xml:space="preserve">Coordinated Specialty Care programs for first episode psychosis </w:t>
            </w:r>
          </w:p>
          <w:p w14:paraId="1529D3B2" w14:textId="77777777" w:rsidR="00077324" w:rsidRPr="00832254" w:rsidRDefault="00FB5034">
            <w:pPr>
              <w:numPr>
                <w:ilvl w:val="0"/>
                <w:numId w:val="1"/>
              </w:numPr>
              <w:pBdr>
                <w:top w:val="nil"/>
                <w:left w:val="nil"/>
                <w:bottom w:val="nil"/>
                <w:right w:val="nil"/>
                <w:between w:val="nil"/>
              </w:pBdr>
            </w:pPr>
            <w:r w:rsidRPr="00832254">
              <w:t xml:space="preserve">Other social and human services (e.g., intimate partner violence centers, religious services and supports, grief counseling, Affordable Care Act Navigators, food and transportation programs, LGBTQ+ centers or organizations) </w:t>
            </w:r>
          </w:p>
          <w:p w14:paraId="22DF29E7" w14:textId="77777777" w:rsidR="001B776F" w:rsidRPr="00586C9F" w:rsidRDefault="00FB5034">
            <w:r w:rsidRPr="00586C9F">
              <w:br/>
              <w:t xml:space="preserve">In addition, the CCBHC has a care coordination partnership with the 988 Suicide &amp; Crisis Lifeline call center serving the area in which the CCBHC is located. </w:t>
            </w:r>
          </w:p>
          <w:p w14:paraId="1529D3B3" w14:textId="7C13E904" w:rsidR="00077324" w:rsidRPr="00586C9F" w:rsidRDefault="00FB5034">
            <w:r w:rsidRPr="00586C9F">
              <w:br/>
              <w:t>The State may require CCBHCs to establish additional partnerships</w:t>
            </w:r>
            <w:r w:rsidR="001B776F" w:rsidRPr="00586C9F">
              <w:t xml:space="preserve"> based on the Community Needs Assessment.</w:t>
            </w:r>
          </w:p>
        </w:tc>
        <w:tc>
          <w:tcPr>
            <w:tcW w:w="1579" w:type="dxa"/>
            <w:shd w:val="clear" w:color="auto" w:fill="auto"/>
            <w:tcMar>
              <w:top w:w="100" w:type="dxa"/>
              <w:left w:w="100" w:type="dxa"/>
              <w:bottom w:w="100" w:type="dxa"/>
              <w:right w:w="100" w:type="dxa"/>
            </w:tcMar>
          </w:tcPr>
          <w:sdt>
            <w:sdtPr>
              <w:rPr>
                <w:b/>
              </w:rPr>
              <w:id w:val="33007101"/>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B4" w14:textId="2E76071D" w:rsidR="00077324" w:rsidRPr="00586C9F" w:rsidRDefault="002E7A49">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B5" w14:textId="5B8C93E6" w:rsidR="00077324" w:rsidRPr="00586C9F" w:rsidRDefault="00CD59EF">
            <w:pPr>
              <w:widowControl w:val="0"/>
              <w:pBdr>
                <w:top w:val="nil"/>
                <w:left w:val="nil"/>
                <w:bottom w:val="nil"/>
                <w:right w:val="nil"/>
                <w:between w:val="nil"/>
              </w:pBdr>
              <w:rPr>
                <w:b/>
              </w:rPr>
            </w:pPr>
            <w:r w:rsidRPr="00CD59EF">
              <w:rPr>
                <w:b/>
                <w:bCs/>
              </w:rPr>
              <w:t>Yes</w:t>
            </w:r>
          </w:p>
        </w:tc>
      </w:tr>
      <w:tr w:rsidR="00586C9F" w:rsidRPr="00586C9F" w14:paraId="1529D3BB" w14:textId="77777777" w:rsidTr="0004246F">
        <w:tc>
          <w:tcPr>
            <w:tcW w:w="2277" w:type="dxa"/>
            <w:shd w:val="clear" w:color="auto" w:fill="auto"/>
            <w:tcMar>
              <w:top w:w="100" w:type="dxa"/>
              <w:left w:w="100" w:type="dxa"/>
              <w:bottom w:w="100" w:type="dxa"/>
              <w:right w:w="100" w:type="dxa"/>
            </w:tcMar>
          </w:tcPr>
          <w:p w14:paraId="1529D3B7" w14:textId="1263653E" w:rsidR="00077324" w:rsidRPr="00586C9F" w:rsidRDefault="00FB5034">
            <w:pPr>
              <w:widowControl w:val="0"/>
              <w:pBdr>
                <w:top w:val="nil"/>
                <w:left w:val="nil"/>
                <w:bottom w:val="nil"/>
                <w:right w:val="nil"/>
                <w:between w:val="nil"/>
              </w:pBdr>
            </w:pPr>
            <w:r w:rsidRPr="00586C9F">
              <w:t>3.c.4</w:t>
            </w:r>
          </w:p>
        </w:tc>
        <w:tc>
          <w:tcPr>
            <w:tcW w:w="6414" w:type="dxa"/>
            <w:shd w:val="clear" w:color="auto" w:fill="auto"/>
            <w:tcMar>
              <w:top w:w="100" w:type="dxa"/>
              <w:left w:w="100" w:type="dxa"/>
              <w:bottom w:w="100" w:type="dxa"/>
              <w:right w:w="100" w:type="dxa"/>
            </w:tcMar>
          </w:tcPr>
          <w:p w14:paraId="1529D3B8" w14:textId="77777777" w:rsidR="00077324" w:rsidRPr="00586C9F" w:rsidRDefault="00FB5034">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w:t>
            </w:r>
            <w:r w:rsidRPr="00DB067A">
              <w:t>.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579" w:type="dxa"/>
            <w:shd w:val="clear" w:color="auto" w:fill="auto"/>
            <w:tcMar>
              <w:top w:w="100" w:type="dxa"/>
              <w:left w:w="100" w:type="dxa"/>
              <w:bottom w:w="100" w:type="dxa"/>
              <w:right w:w="100" w:type="dxa"/>
            </w:tcMar>
          </w:tcPr>
          <w:sdt>
            <w:sdtPr>
              <w:rPr>
                <w:b/>
              </w:rPr>
              <w:id w:val="-1265379688"/>
              <w:lock w:val="sdtLocked"/>
              <w:placeholder>
                <w:docPart w:val="D6580E4310904D29ABF56CA6B88BDD2B"/>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B9" w14:textId="0C3C856F" w:rsidR="00077324" w:rsidRPr="00586C9F" w:rsidRDefault="00BE6D01">
                <w:pPr>
                  <w:widowControl w:val="0"/>
                  <w:pBdr>
                    <w:top w:val="nil"/>
                    <w:left w:val="nil"/>
                    <w:bottom w:val="nil"/>
                    <w:right w:val="nil"/>
                    <w:between w:val="nil"/>
                  </w:pBdr>
                  <w:rPr>
                    <w:b/>
                  </w:rPr>
                </w:pPr>
                <w:r>
                  <w:rPr>
                    <w:b/>
                  </w:rPr>
                  <w:t>No</w:t>
                </w:r>
              </w:p>
            </w:sdtContent>
          </w:sdt>
        </w:tc>
        <w:tc>
          <w:tcPr>
            <w:tcW w:w="2680" w:type="dxa"/>
            <w:shd w:val="clear" w:color="auto" w:fill="auto"/>
            <w:tcMar>
              <w:top w:w="100" w:type="dxa"/>
              <w:left w:w="100" w:type="dxa"/>
              <w:bottom w:w="100" w:type="dxa"/>
              <w:right w:w="100" w:type="dxa"/>
            </w:tcMar>
          </w:tcPr>
          <w:p w14:paraId="1529D3BA" w14:textId="3053F53A" w:rsidR="00077324" w:rsidRPr="00586C9F" w:rsidRDefault="00CD59EF">
            <w:pPr>
              <w:widowControl w:val="0"/>
              <w:pBdr>
                <w:top w:val="nil"/>
                <w:left w:val="nil"/>
                <w:bottom w:val="nil"/>
                <w:right w:val="nil"/>
                <w:between w:val="nil"/>
              </w:pBdr>
              <w:rPr>
                <w:b/>
              </w:rPr>
            </w:pPr>
            <w:r w:rsidRPr="00CD59EF">
              <w:rPr>
                <w:b/>
                <w:bCs/>
              </w:rPr>
              <w:t>Yes</w:t>
            </w:r>
          </w:p>
        </w:tc>
      </w:tr>
      <w:tr w:rsidR="00586C9F" w:rsidRPr="00586C9F" w14:paraId="1529D3C0" w14:textId="77777777" w:rsidTr="0004246F">
        <w:tc>
          <w:tcPr>
            <w:tcW w:w="2277" w:type="dxa"/>
            <w:shd w:val="clear" w:color="auto" w:fill="auto"/>
            <w:tcMar>
              <w:top w:w="100" w:type="dxa"/>
              <w:left w:w="100" w:type="dxa"/>
              <w:bottom w:w="100" w:type="dxa"/>
              <w:right w:w="100" w:type="dxa"/>
            </w:tcMar>
          </w:tcPr>
          <w:p w14:paraId="1529D3BC" w14:textId="08F6A05F" w:rsidR="00077324" w:rsidRPr="00586C9F" w:rsidRDefault="00FB5034">
            <w:pPr>
              <w:widowControl w:val="0"/>
              <w:pBdr>
                <w:top w:val="nil"/>
                <w:left w:val="nil"/>
                <w:bottom w:val="nil"/>
                <w:right w:val="nil"/>
                <w:between w:val="nil"/>
              </w:pBdr>
            </w:pPr>
            <w:r w:rsidRPr="00586C9F">
              <w:t>3.c.5</w:t>
            </w:r>
          </w:p>
        </w:tc>
        <w:tc>
          <w:tcPr>
            <w:tcW w:w="6414" w:type="dxa"/>
            <w:shd w:val="clear" w:color="auto" w:fill="auto"/>
            <w:tcMar>
              <w:top w:w="100" w:type="dxa"/>
              <w:left w:w="100" w:type="dxa"/>
              <w:bottom w:w="100" w:type="dxa"/>
              <w:right w:w="100" w:type="dxa"/>
            </w:tcMar>
          </w:tcPr>
          <w:p w14:paraId="1529D3BD" w14:textId="32425D50" w:rsidR="00077324" w:rsidRPr="00586C9F" w:rsidRDefault="00FB5034">
            <w:r w:rsidRPr="00586C9F">
              <w:t xml:space="preserve">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and follow up. 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 The partnerships shall also support the transfer of health records of services received (e.g., prescriptions) and active follow-up after discharge. CCBHCs should </w:t>
            </w:r>
            <w:r w:rsidR="00EE79E9" w:rsidRPr="00586C9F">
              <w:t>request</w:t>
            </w:r>
            <w:r w:rsidRPr="00586C9F">
              <w:t xml:space="preserve"> relevant inpatient and outpatient facilities, for people receiving CCBHC services, that notification be provided through the </w:t>
            </w:r>
            <w:r w:rsidR="00064BC1" w:rsidRPr="00586C9F">
              <w:t>admission</w:t>
            </w:r>
            <w:r w:rsidRPr="00586C9F">
              <w:t xml:space="preserve">-Discharge- Transfer (ADT) system. </w:t>
            </w:r>
            <w:r w:rsidRPr="00586C9F">
              <w:br/>
            </w:r>
            <w:r w:rsidRPr="00586C9F">
              <w:br/>
              <w:t xml:space="preserve">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discharge and continues until the individual is linked to services or assessed to be no longer at risk.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579" w:type="dxa"/>
            <w:shd w:val="clear" w:color="auto" w:fill="auto"/>
            <w:tcMar>
              <w:top w:w="100" w:type="dxa"/>
              <w:left w:w="100" w:type="dxa"/>
              <w:bottom w:w="100" w:type="dxa"/>
              <w:right w:w="100" w:type="dxa"/>
            </w:tcMar>
          </w:tcPr>
          <w:p w14:paraId="1529D3BE" w14:textId="6B56C8F5" w:rsidR="00077324" w:rsidRPr="00586C9F" w:rsidRDefault="00244B0D">
            <w:pPr>
              <w:widowControl w:val="0"/>
              <w:pBdr>
                <w:top w:val="nil"/>
                <w:left w:val="nil"/>
                <w:bottom w:val="nil"/>
                <w:right w:val="nil"/>
                <w:between w:val="nil"/>
              </w:pBdr>
              <w:rPr>
                <w:b/>
              </w:rPr>
            </w:pPr>
            <w:sdt>
              <w:sdtPr>
                <w:rPr>
                  <w:b/>
                </w:rPr>
                <w:id w:val="-154150437"/>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r w:rsidR="003C55DA">
                  <w:rPr>
                    <w:b/>
                  </w:rPr>
                  <w:t>Yes</w:t>
                </w:r>
              </w:sdtContent>
            </w:sdt>
            <w:r w:rsidR="003C55DA">
              <w:rPr>
                <w:b/>
              </w:rPr>
              <w:t xml:space="preserve"> </w:t>
            </w:r>
          </w:p>
        </w:tc>
        <w:tc>
          <w:tcPr>
            <w:tcW w:w="2680" w:type="dxa"/>
            <w:shd w:val="clear" w:color="auto" w:fill="auto"/>
            <w:tcMar>
              <w:top w:w="100" w:type="dxa"/>
              <w:left w:w="100" w:type="dxa"/>
              <w:bottom w:w="100" w:type="dxa"/>
              <w:right w:w="100" w:type="dxa"/>
            </w:tcMar>
          </w:tcPr>
          <w:p w14:paraId="1529D3BF" w14:textId="3ACCBDD4" w:rsidR="00077324" w:rsidRPr="00586C9F" w:rsidRDefault="00CD59EF">
            <w:pPr>
              <w:widowControl w:val="0"/>
              <w:pBdr>
                <w:top w:val="nil"/>
                <w:left w:val="nil"/>
                <w:bottom w:val="nil"/>
                <w:right w:val="nil"/>
                <w:between w:val="nil"/>
              </w:pBdr>
              <w:rPr>
                <w:b/>
              </w:rPr>
            </w:pPr>
            <w:r w:rsidRPr="00CD59EF">
              <w:rPr>
                <w:b/>
                <w:bCs/>
              </w:rPr>
              <w:t>Yes</w:t>
            </w:r>
          </w:p>
        </w:tc>
      </w:tr>
      <w:tr w:rsidR="00586C9F" w:rsidRPr="00586C9F" w14:paraId="1529D3C5" w14:textId="77777777" w:rsidTr="0004246F">
        <w:trPr>
          <w:trHeight w:val="2775"/>
        </w:trPr>
        <w:tc>
          <w:tcPr>
            <w:tcW w:w="2277" w:type="dxa"/>
            <w:shd w:val="clear" w:color="auto" w:fill="auto"/>
            <w:tcMar>
              <w:top w:w="100" w:type="dxa"/>
              <w:left w:w="100" w:type="dxa"/>
              <w:bottom w:w="100" w:type="dxa"/>
              <w:right w:w="100" w:type="dxa"/>
            </w:tcMar>
          </w:tcPr>
          <w:p w14:paraId="1529D3C1" w14:textId="3A934E63" w:rsidR="00077324" w:rsidRPr="00586C9F" w:rsidRDefault="00FB5034">
            <w:pPr>
              <w:widowControl w:val="0"/>
              <w:pBdr>
                <w:top w:val="nil"/>
                <w:left w:val="nil"/>
                <w:bottom w:val="nil"/>
                <w:right w:val="nil"/>
                <w:between w:val="nil"/>
              </w:pBdr>
            </w:pPr>
            <w:r w:rsidRPr="00586C9F">
              <w:t>3.d.1</w:t>
            </w:r>
          </w:p>
        </w:tc>
        <w:tc>
          <w:tcPr>
            <w:tcW w:w="6414" w:type="dxa"/>
            <w:shd w:val="clear" w:color="auto" w:fill="auto"/>
            <w:tcMar>
              <w:top w:w="100" w:type="dxa"/>
              <w:left w:w="100" w:type="dxa"/>
              <w:bottom w:w="100" w:type="dxa"/>
              <w:right w:w="100" w:type="dxa"/>
            </w:tcMar>
          </w:tcPr>
          <w:p w14:paraId="1529D3C2" w14:textId="77777777" w:rsidR="00077324" w:rsidRPr="00586C9F" w:rsidRDefault="00FB5034">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579" w:type="dxa"/>
            <w:shd w:val="clear" w:color="auto" w:fill="auto"/>
            <w:tcMar>
              <w:top w:w="100" w:type="dxa"/>
              <w:left w:w="100" w:type="dxa"/>
              <w:bottom w:w="100" w:type="dxa"/>
              <w:right w:w="100" w:type="dxa"/>
            </w:tcMar>
          </w:tcPr>
          <w:sdt>
            <w:sdtPr>
              <w:rPr>
                <w:b/>
              </w:rPr>
              <w:id w:val="812448041"/>
              <w:lock w:val="sdtLocked"/>
              <w:placeholder>
                <w:docPart w:val="E6B72238D320418FA35A69EC69C5EE3C"/>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C3" w14:textId="7B223547" w:rsidR="00077324" w:rsidRPr="00586C9F" w:rsidRDefault="005E502E">
                <w:pPr>
                  <w:widowControl w:val="0"/>
                  <w:pBdr>
                    <w:top w:val="nil"/>
                    <w:left w:val="nil"/>
                    <w:bottom w:val="nil"/>
                    <w:right w:val="nil"/>
                    <w:between w:val="nil"/>
                  </w:pBdr>
                  <w:rPr>
                    <w:b/>
                  </w:rPr>
                </w:pPr>
                <w:r>
                  <w:rPr>
                    <w:b/>
                  </w:rPr>
                  <w:t>Yes</w:t>
                </w:r>
              </w:p>
            </w:sdtContent>
          </w:sdt>
        </w:tc>
        <w:tc>
          <w:tcPr>
            <w:tcW w:w="2680" w:type="dxa"/>
            <w:shd w:val="clear" w:color="auto" w:fill="auto"/>
            <w:tcMar>
              <w:top w:w="100" w:type="dxa"/>
              <w:left w:w="100" w:type="dxa"/>
              <w:bottom w:w="100" w:type="dxa"/>
              <w:right w:w="100" w:type="dxa"/>
            </w:tcMar>
          </w:tcPr>
          <w:p w14:paraId="1529D3C4" w14:textId="265F442E" w:rsidR="00077324" w:rsidRPr="006C03F4" w:rsidRDefault="00CD59EF">
            <w:pPr>
              <w:widowControl w:val="0"/>
              <w:pBdr>
                <w:top w:val="nil"/>
                <w:left w:val="nil"/>
                <w:bottom w:val="nil"/>
                <w:right w:val="nil"/>
                <w:between w:val="nil"/>
              </w:pBdr>
              <w:rPr>
                <w:bCs/>
              </w:rPr>
            </w:pPr>
            <w:r w:rsidRPr="00CD59EF">
              <w:rPr>
                <w:b/>
                <w:bCs/>
              </w:rPr>
              <w:t>Yes</w:t>
            </w:r>
          </w:p>
        </w:tc>
      </w:tr>
      <w:tr w:rsidR="00586C9F" w:rsidRPr="00586C9F" w14:paraId="1529D3CA" w14:textId="77777777" w:rsidTr="0004246F">
        <w:tc>
          <w:tcPr>
            <w:tcW w:w="2277" w:type="dxa"/>
            <w:shd w:val="clear" w:color="auto" w:fill="auto"/>
            <w:tcMar>
              <w:top w:w="100" w:type="dxa"/>
              <w:left w:w="100" w:type="dxa"/>
              <w:bottom w:w="100" w:type="dxa"/>
              <w:right w:w="100" w:type="dxa"/>
            </w:tcMar>
          </w:tcPr>
          <w:p w14:paraId="1529D3C6" w14:textId="3866560C" w:rsidR="00077324" w:rsidRPr="00586C9F" w:rsidRDefault="00FB5034">
            <w:pPr>
              <w:widowControl w:val="0"/>
              <w:pBdr>
                <w:top w:val="nil"/>
                <w:left w:val="nil"/>
                <w:bottom w:val="nil"/>
                <w:right w:val="nil"/>
                <w:between w:val="nil"/>
              </w:pBdr>
            </w:pPr>
            <w:r w:rsidRPr="00586C9F">
              <w:t>3.d.2</w:t>
            </w:r>
          </w:p>
        </w:tc>
        <w:tc>
          <w:tcPr>
            <w:tcW w:w="6414" w:type="dxa"/>
            <w:shd w:val="clear" w:color="auto" w:fill="auto"/>
            <w:tcMar>
              <w:top w:w="100" w:type="dxa"/>
              <w:left w:w="100" w:type="dxa"/>
              <w:bottom w:w="100" w:type="dxa"/>
              <w:right w:w="100" w:type="dxa"/>
            </w:tcMar>
          </w:tcPr>
          <w:p w14:paraId="1529D3C7" w14:textId="77777777" w:rsidR="00077324" w:rsidRPr="00586C9F" w:rsidRDefault="00FB5034">
            <w:r w:rsidRPr="009D1505">
              <w:t>The CCBHC designates</w:t>
            </w:r>
            <w:r w:rsidRPr="00586C9F">
              <w:t xml:space="preserve"> an interdisciplinary treatment team t</w:t>
            </w:r>
            <w:r w:rsidRPr="009D1505">
              <w:t>hat</w:t>
            </w:r>
            <w:r w:rsidRPr="00586C9F">
              <w:t xml:space="preserve"> is responsible, with the person receiving services and their family/caregivers, </w:t>
            </w:r>
            <w:r w:rsidRPr="009D1505">
              <w:t>to the extent the person receiving services desires their involvement or when they are legal guardians, for directing, coordinating, and managing care and services.</w:t>
            </w:r>
            <w:r w:rsidRPr="00586C9F">
              <w:t xml:space="preserve"> The interdisciplinary team is composed of individuals who work together to coordinate the medical, psychiatric, psychosocial, emotional, therapeutic, and recovery support needs of the people receiving services, including, as appropriate and desired by the person receiving services</w:t>
            </w:r>
            <w:r w:rsidRPr="009D1505">
              <w:t>, traditional approaches to care for people receiving services who are American Indian or Alaska Native or from other cultural and ethnic groups</w:t>
            </w:r>
            <w:r w:rsidRPr="00586C9F">
              <w:t>. The interdisciplinary team should meet at a cadence that aligns with the person receiving service's treatment planning updates</w:t>
            </w:r>
            <w:r w:rsidRPr="009D1505">
              <w:t>, in accordance with the treatment plan cadence</w:t>
            </w:r>
            <w:r w:rsidRPr="00586C9F">
              <w:t>, or at the request of the person receiving services. It is expected that care provided is person-centered, strengths based, wellness focused, and trauma-informed.</w:t>
            </w:r>
            <w:r w:rsidRPr="00586C9F">
              <w:br/>
            </w:r>
            <w:r w:rsidRPr="00586C9F">
              <w:br/>
            </w:r>
            <w:r w:rsidRPr="00DB067A">
              <w:t>The CCBHC may determine how to best staff their interdisciplinary team and which functions staff carry out. The interdisciplinary team must include staff that address short-term and long-term support/care coordination, medication management, medical needs, access to peer services, and/or coordination with other services and supports.</w:t>
            </w:r>
          </w:p>
        </w:tc>
        <w:tc>
          <w:tcPr>
            <w:tcW w:w="1579" w:type="dxa"/>
            <w:shd w:val="clear" w:color="auto" w:fill="auto"/>
            <w:tcMar>
              <w:top w:w="100" w:type="dxa"/>
              <w:left w:w="100" w:type="dxa"/>
              <w:bottom w:w="100" w:type="dxa"/>
              <w:right w:w="100" w:type="dxa"/>
            </w:tcMar>
          </w:tcPr>
          <w:sdt>
            <w:sdtPr>
              <w:rPr>
                <w:b/>
              </w:rPr>
              <w:id w:val="-1871051853"/>
              <w:lock w:val="sdtLocked"/>
              <w:placeholder>
                <w:docPart w:val="ACFA123FC8A24DCBB50347714AEC75F2"/>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57D9D7A9" w14:textId="69AC09FE" w:rsidR="00077324" w:rsidRDefault="00FD1664">
                <w:pPr>
                  <w:widowControl w:val="0"/>
                  <w:pBdr>
                    <w:top w:val="nil"/>
                    <w:left w:val="nil"/>
                    <w:bottom w:val="nil"/>
                    <w:right w:val="nil"/>
                    <w:between w:val="nil"/>
                  </w:pBdr>
                  <w:rPr>
                    <w:b/>
                  </w:rPr>
                </w:pPr>
                <w:r>
                  <w:rPr>
                    <w:b/>
                  </w:rPr>
                  <w:t>Yes</w:t>
                </w:r>
              </w:p>
            </w:sdtContent>
          </w:sdt>
          <w:p w14:paraId="1529D3C8" w14:textId="77777777" w:rsidR="002A6759" w:rsidRPr="002A6759" w:rsidRDefault="002A6759" w:rsidP="002A6759"/>
        </w:tc>
        <w:tc>
          <w:tcPr>
            <w:tcW w:w="2680" w:type="dxa"/>
            <w:shd w:val="clear" w:color="auto" w:fill="auto"/>
            <w:tcMar>
              <w:top w:w="100" w:type="dxa"/>
              <w:left w:w="100" w:type="dxa"/>
              <w:bottom w:w="100" w:type="dxa"/>
              <w:right w:w="100" w:type="dxa"/>
            </w:tcMar>
          </w:tcPr>
          <w:p w14:paraId="1529D3C9" w14:textId="04DCA995" w:rsidR="00077324" w:rsidRPr="00586C9F" w:rsidRDefault="00077324">
            <w:pPr>
              <w:widowControl w:val="0"/>
              <w:pBdr>
                <w:top w:val="nil"/>
                <w:left w:val="nil"/>
                <w:bottom w:val="nil"/>
                <w:right w:val="nil"/>
                <w:between w:val="nil"/>
              </w:pBdr>
              <w:rPr>
                <w:b/>
              </w:rPr>
            </w:pPr>
          </w:p>
        </w:tc>
      </w:tr>
      <w:tr w:rsidR="00311D43" w14:paraId="49B930BF" w14:textId="77777777" w:rsidTr="0004246F">
        <w:trPr>
          <w:trHeight w:val="300"/>
        </w:trPr>
        <w:tc>
          <w:tcPr>
            <w:tcW w:w="2277" w:type="dxa"/>
            <w:shd w:val="clear" w:color="auto" w:fill="auto"/>
            <w:tcMar>
              <w:top w:w="100" w:type="dxa"/>
              <w:left w:w="100" w:type="dxa"/>
              <w:bottom w:w="100" w:type="dxa"/>
              <w:right w:w="100" w:type="dxa"/>
            </w:tcMar>
          </w:tcPr>
          <w:p w14:paraId="4DAE57AC" w14:textId="769B62D3" w:rsidR="00311D43" w:rsidRDefault="00311D43">
            <w:r w:rsidRPr="00586C9F">
              <w:t>3.d.3</w:t>
            </w:r>
          </w:p>
        </w:tc>
        <w:tc>
          <w:tcPr>
            <w:tcW w:w="6414" w:type="dxa"/>
            <w:shd w:val="clear" w:color="auto" w:fill="auto"/>
          </w:tcPr>
          <w:p w14:paraId="3466309C" w14:textId="03B2DD36" w:rsidR="00311D43" w:rsidRDefault="00311D43">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p>
        </w:tc>
        <w:tc>
          <w:tcPr>
            <w:tcW w:w="1579" w:type="dxa"/>
            <w:shd w:val="clear" w:color="auto" w:fill="auto"/>
          </w:tcPr>
          <w:sdt>
            <w:sdtPr>
              <w:rPr>
                <w:b/>
              </w:rPr>
              <w:id w:val="-1173639745"/>
              <w:placeholder>
                <w:docPart w:val="054613CA366640C5BF2B3EBA99F495B6"/>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6C9E77A7" w14:textId="3B5CC456" w:rsidR="00311D43" w:rsidRDefault="00143A5E" w:rsidP="00311D43">
                <w:pPr>
                  <w:widowControl w:val="0"/>
                  <w:pBdr>
                    <w:top w:val="nil"/>
                    <w:left w:val="nil"/>
                    <w:bottom w:val="nil"/>
                    <w:right w:val="nil"/>
                    <w:between w:val="nil"/>
                  </w:pBdr>
                  <w:rPr>
                    <w:b/>
                  </w:rPr>
                </w:pPr>
                <w:r>
                  <w:rPr>
                    <w:b/>
                  </w:rPr>
                  <w:t>Yes</w:t>
                </w:r>
              </w:p>
            </w:sdtContent>
          </w:sdt>
          <w:p w14:paraId="4F63A351" w14:textId="77777777" w:rsidR="00311D43" w:rsidRDefault="00311D43"/>
        </w:tc>
        <w:tc>
          <w:tcPr>
            <w:tcW w:w="2680" w:type="dxa"/>
            <w:shd w:val="clear" w:color="auto" w:fill="auto"/>
          </w:tcPr>
          <w:p w14:paraId="0786640E" w14:textId="5FDADF94" w:rsidR="00311D43" w:rsidRDefault="00CD59EF">
            <w:r w:rsidRPr="00CD59EF">
              <w:rPr>
                <w:b/>
                <w:bCs/>
              </w:rPr>
              <w:t>Yes</w:t>
            </w:r>
          </w:p>
        </w:tc>
      </w:tr>
    </w:tbl>
    <w:p w14:paraId="1529D3D0" w14:textId="77777777" w:rsidR="00077324" w:rsidRPr="00586C9F" w:rsidRDefault="00077324">
      <w:pPr>
        <w:rPr>
          <w:b/>
        </w:rPr>
      </w:pPr>
    </w:p>
    <w:p w14:paraId="1529D3D1" w14:textId="77777777" w:rsidR="00077324" w:rsidRPr="00556FBD" w:rsidRDefault="00FB5034">
      <w:pPr>
        <w:rPr>
          <w:b/>
        </w:rPr>
      </w:pPr>
      <w:r w:rsidRPr="00556FBD">
        <w:rPr>
          <w:b/>
        </w:rPr>
        <w:t>Program Requirement 3: Care Coordination Narrative</w:t>
      </w:r>
    </w:p>
    <w:p w14:paraId="1529D3D2" w14:textId="77777777" w:rsidR="00077324" w:rsidRPr="00556FBD" w:rsidRDefault="00077324">
      <w:pPr>
        <w:rPr>
          <w:b/>
        </w:rPr>
      </w:pPr>
    </w:p>
    <w:p w14:paraId="1529D3D3" w14:textId="77777777" w:rsidR="00077324" w:rsidRPr="00556FBD" w:rsidRDefault="00FB5034">
      <w:r w:rsidRPr="00556FBD">
        <w:t>Please provide a narrative explaining your current ability to meet the Certification Criteria in Program Requirement 3. For each criterion, please address:</w:t>
      </w:r>
    </w:p>
    <w:p w14:paraId="1529D3D4" w14:textId="77777777" w:rsidR="00077324" w:rsidRPr="00556FBD" w:rsidRDefault="00FB5034">
      <w:pPr>
        <w:numPr>
          <w:ilvl w:val="0"/>
          <w:numId w:val="24"/>
        </w:numPr>
      </w:pPr>
      <w:r w:rsidRPr="00556FBD">
        <w:t xml:space="preserve">If you currently meet the criterion, how are you doing so? </w:t>
      </w:r>
    </w:p>
    <w:p w14:paraId="1529D3D5" w14:textId="77777777" w:rsidR="00077324" w:rsidRPr="00556FBD" w:rsidRDefault="00FB5034">
      <w:pPr>
        <w:numPr>
          <w:ilvl w:val="0"/>
          <w:numId w:val="24"/>
        </w:numPr>
      </w:pPr>
      <w:r w:rsidRPr="00556FBD">
        <w:t>If you are not currently able to meet the criterion, what would you need to do to meet the criterion by the anticipated Demonstration Program start date (7/1/24)? What type of support would you need?</w:t>
      </w:r>
    </w:p>
    <w:p w14:paraId="1529D3D6" w14:textId="77777777" w:rsidR="00077324" w:rsidRPr="00556FBD" w:rsidRDefault="00FB5034">
      <w:pPr>
        <w:numPr>
          <w:ilvl w:val="0"/>
          <w:numId w:val="24"/>
        </w:numPr>
      </w:pPr>
      <w:r w:rsidRPr="00556FBD">
        <w:t>If you are exceeding the criterion requirements, what are you doing?</w:t>
      </w:r>
    </w:p>
    <w:p w14:paraId="1529D3D7" w14:textId="77777777" w:rsidR="00077324" w:rsidRPr="00586C9F" w:rsidRDefault="00077324">
      <w:pPr>
        <w:rPr>
          <w:rFonts w:ascii="Times New Roman" w:eastAsia="Times New Roman" w:hAnsi="Times New Roman" w:cs="Times New Roman"/>
          <w:b/>
          <w:sz w:val="24"/>
          <w:szCs w:val="24"/>
        </w:rPr>
      </w:pPr>
    </w:p>
    <w:tbl>
      <w:tblPr>
        <w:tblStyle w:val="9"/>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D9" w14:textId="77777777" w:rsidTr="006F7342">
        <w:trPr>
          <w:trHeight w:val="5129"/>
        </w:trPr>
        <w:tc>
          <w:tcPr>
            <w:tcW w:w="12990" w:type="dxa"/>
            <w:shd w:val="clear" w:color="auto" w:fill="FFFF99"/>
          </w:tcPr>
          <w:p w14:paraId="5178C5F3" w14:textId="77777777" w:rsidR="00AA2A10" w:rsidRPr="00D11488" w:rsidRDefault="00AA2A10" w:rsidP="00AA2A10">
            <w:pPr>
              <w:rPr>
                <w:rFonts w:ascii="Arial" w:hAnsi="Arial" w:cs="Arial"/>
                <w:b/>
                <w:bCs/>
                <w:sz w:val="22"/>
                <w:szCs w:val="22"/>
              </w:rPr>
            </w:pPr>
            <w:bookmarkStart w:id="15" w:name="_Hlk148443136"/>
            <w:r w:rsidRPr="00D11488">
              <w:rPr>
                <w:rFonts w:ascii="Arial" w:hAnsi="Arial" w:cs="Arial"/>
                <w:b/>
                <w:bCs/>
                <w:sz w:val="22"/>
                <w:szCs w:val="22"/>
              </w:rPr>
              <w:t>3.a.1</w:t>
            </w:r>
          </w:p>
          <w:p w14:paraId="214EE348" w14:textId="77777777" w:rsidR="00AA2A10" w:rsidRPr="00E93D38" w:rsidRDefault="00AA2A10" w:rsidP="00AA2A10">
            <w:pPr>
              <w:ind w:left="160"/>
              <w:rPr>
                <w:rFonts w:ascii="Arial" w:hAnsi="Arial" w:cs="Arial"/>
                <w:b/>
                <w:sz w:val="22"/>
                <w:szCs w:val="22"/>
              </w:rPr>
            </w:pPr>
            <w:r w:rsidRPr="00E93D38">
              <w:rPr>
                <w:rFonts w:ascii="Arial" w:hAnsi="Arial" w:cs="Arial"/>
                <w:b/>
                <w:sz w:val="22"/>
                <w:szCs w:val="22"/>
              </w:rPr>
              <w:t xml:space="preserve">If you currently meet the criterion, how are you doing so? </w:t>
            </w:r>
          </w:p>
          <w:p w14:paraId="6A71F920" w14:textId="506A984B" w:rsidR="00AA2A10" w:rsidRPr="00E93D38" w:rsidRDefault="00AA2A10" w:rsidP="00323C39">
            <w:pPr>
              <w:pStyle w:val="ListParagraph"/>
              <w:numPr>
                <w:ilvl w:val="0"/>
                <w:numId w:val="71"/>
              </w:numPr>
              <w:ind w:left="720"/>
              <w:rPr>
                <w:rFonts w:ascii="Arial" w:hAnsi="Arial" w:cs="Arial"/>
                <w:sz w:val="22"/>
                <w:szCs w:val="22"/>
              </w:rPr>
            </w:pPr>
            <w:r w:rsidRPr="00E93D38">
              <w:rPr>
                <w:rFonts w:ascii="Arial" w:hAnsi="Arial" w:cs="Arial"/>
                <w:sz w:val="22"/>
                <w:szCs w:val="22"/>
              </w:rPr>
              <w:t>SBH adher</w:t>
            </w:r>
            <w:r w:rsidR="5706556E" w:rsidRPr="00E93D38">
              <w:rPr>
                <w:rFonts w:ascii="Arial" w:hAnsi="Arial" w:cs="Arial"/>
                <w:sz w:val="22"/>
                <w:szCs w:val="22"/>
              </w:rPr>
              <w:t>es</w:t>
            </w:r>
            <w:r w:rsidRPr="00E93D38">
              <w:rPr>
                <w:rFonts w:ascii="Arial" w:hAnsi="Arial" w:cs="Arial"/>
                <w:sz w:val="22"/>
                <w:szCs w:val="22"/>
              </w:rPr>
              <w:t xml:space="preserve"> to Section 2402(a) of the Affordable Care Act. Offering person centered community-based services and supports to maximize independence and self-direction and to be responsive to the needs and care decisions of older adults and people with disabilities.</w:t>
            </w:r>
          </w:p>
          <w:p w14:paraId="316F34C4" w14:textId="77777777" w:rsidR="00AA2A10" w:rsidRPr="00556FBD" w:rsidRDefault="00AA2A10" w:rsidP="00323C39">
            <w:pPr>
              <w:pStyle w:val="ListParagraph"/>
              <w:numPr>
                <w:ilvl w:val="0"/>
                <w:numId w:val="71"/>
              </w:numPr>
              <w:ind w:left="720"/>
              <w:rPr>
                <w:rFonts w:ascii="Arial" w:hAnsi="Arial" w:cs="Arial"/>
                <w:sz w:val="22"/>
                <w:szCs w:val="22"/>
              </w:rPr>
            </w:pPr>
            <w:r w:rsidRPr="00E93D38">
              <w:rPr>
                <w:rFonts w:ascii="Arial" w:hAnsi="Arial" w:cs="Arial"/>
                <w:sz w:val="22"/>
                <w:szCs w:val="22"/>
              </w:rPr>
              <w:t xml:space="preserve">Care coordination is provided to assist clients in accessing primary care, behavioral healthcare, housing, vocational </w:t>
            </w:r>
            <w:r w:rsidRPr="00556FBD">
              <w:rPr>
                <w:rFonts w:ascii="Arial" w:hAnsi="Arial" w:cs="Arial"/>
                <w:sz w:val="22"/>
                <w:szCs w:val="22"/>
              </w:rPr>
              <w:t>rehabilitation services, and other needs such as domestic violence services or shelter.</w:t>
            </w:r>
          </w:p>
          <w:p w14:paraId="24CAB1A3" w14:textId="3C1B9A06" w:rsidR="00A70BA3" w:rsidRPr="00556FBD" w:rsidRDefault="00A70BA3" w:rsidP="00323C39">
            <w:pPr>
              <w:pStyle w:val="ListParagraph"/>
              <w:numPr>
                <w:ilvl w:val="0"/>
                <w:numId w:val="71"/>
              </w:numPr>
              <w:ind w:left="720"/>
              <w:rPr>
                <w:rFonts w:ascii="Arial" w:hAnsi="Arial" w:cs="Arial"/>
                <w:sz w:val="22"/>
                <w:szCs w:val="22"/>
              </w:rPr>
            </w:pPr>
            <w:r w:rsidRPr="00556FBD">
              <w:rPr>
                <w:rFonts w:ascii="Arial" w:hAnsi="Arial" w:cs="Arial"/>
                <w:sz w:val="22"/>
                <w:szCs w:val="22"/>
              </w:rPr>
              <w:t>For clients involved in the child welfare and criminal</w:t>
            </w:r>
            <w:r w:rsidR="007E6333" w:rsidRPr="00556FBD">
              <w:rPr>
                <w:rFonts w:ascii="Arial" w:hAnsi="Arial" w:cs="Arial"/>
                <w:sz w:val="22"/>
                <w:szCs w:val="22"/>
              </w:rPr>
              <w:t>/juvenile</w:t>
            </w:r>
            <w:r w:rsidRPr="00556FBD">
              <w:rPr>
                <w:rFonts w:ascii="Arial" w:hAnsi="Arial" w:cs="Arial"/>
                <w:sz w:val="22"/>
                <w:szCs w:val="22"/>
              </w:rPr>
              <w:t xml:space="preserve"> justice systems we coordinat</w:t>
            </w:r>
            <w:r w:rsidR="00827F27" w:rsidRPr="00556FBD">
              <w:rPr>
                <w:rFonts w:ascii="Arial" w:hAnsi="Arial" w:cs="Arial"/>
                <w:sz w:val="22"/>
                <w:szCs w:val="22"/>
              </w:rPr>
              <w:t>e with their assigned worker to ensure al</w:t>
            </w:r>
            <w:r w:rsidR="00BC7037" w:rsidRPr="00556FBD">
              <w:rPr>
                <w:rFonts w:ascii="Arial" w:hAnsi="Arial" w:cs="Arial"/>
                <w:sz w:val="22"/>
                <w:szCs w:val="22"/>
              </w:rPr>
              <w:t xml:space="preserve">ignment of services. </w:t>
            </w:r>
          </w:p>
          <w:p w14:paraId="12480B83" w14:textId="77777777" w:rsidR="00AA2A10" w:rsidRPr="00E93D38" w:rsidRDefault="00AA2A10" w:rsidP="00323C39">
            <w:pPr>
              <w:pStyle w:val="ListParagraph"/>
              <w:numPr>
                <w:ilvl w:val="0"/>
                <w:numId w:val="71"/>
              </w:numPr>
              <w:ind w:left="720"/>
              <w:rPr>
                <w:rFonts w:ascii="Arial" w:hAnsi="Arial" w:cs="Arial"/>
                <w:sz w:val="22"/>
                <w:szCs w:val="22"/>
              </w:rPr>
            </w:pPr>
            <w:r w:rsidRPr="00E93D38">
              <w:rPr>
                <w:rFonts w:ascii="Arial" w:hAnsi="Arial" w:cs="Arial"/>
                <w:sz w:val="22"/>
                <w:szCs w:val="22"/>
              </w:rPr>
              <w:t>SBH coordinates with the court and jail system to provide forensic diversion and restoration services, via SBH employees embedded into these programs.</w:t>
            </w:r>
          </w:p>
          <w:p w14:paraId="08BA2E20" w14:textId="77777777" w:rsidR="00AA2A10" w:rsidRPr="00D11488" w:rsidRDefault="00AA2A10" w:rsidP="00AA2A10">
            <w:pPr>
              <w:rPr>
                <w:rFonts w:ascii="Arial" w:eastAsia="Arial" w:hAnsi="Arial" w:cs="Arial"/>
                <w:b/>
                <w:bCs/>
                <w:sz w:val="22"/>
                <w:szCs w:val="22"/>
              </w:rPr>
            </w:pPr>
            <w:r w:rsidRPr="00D11488">
              <w:rPr>
                <w:rFonts w:ascii="Arial" w:hAnsi="Arial" w:cs="Arial"/>
                <w:b/>
                <w:bCs/>
                <w:sz w:val="22"/>
                <w:szCs w:val="22"/>
              </w:rPr>
              <w:t>3.a.2</w:t>
            </w:r>
          </w:p>
          <w:p w14:paraId="69883A1E" w14:textId="77777777" w:rsidR="00AA2A10" w:rsidRPr="00BC2411" w:rsidRDefault="00AA2A10" w:rsidP="00AA2A10">
            <w:pPr>
              <w:ind w:left="160"/>
              <w:rPr>
                <w:rFonts w:ascii="Arial" w:hAnsi="Arial" w:cs="Arial"/>
                <w:b/>
                <w:bCs/>
                <w:sz w:val="22"/>
                <w:szCs w:val="22"/>
              </w:rPr>
            </w:pPr>
            <w:r w:rsidRPr="00BC2411">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p>
          <w:p w14:paraId="2A2A8F74" w14:textId="77777777" w:rsidR="00AA2A10" w:rsidRPr="00E93D38" w:rsidRDefault="00AA2A10" w:rsidP="00323C39">
            <w:pPr>
              <w:pStyle w:val="ListParagraph"/>
              <w:numPr>
                <w:ilvl w:val="0"/>
                <w:numId w:val="73"/>
              </w:numPr>
              <w:ind w:left="790" w:hanging="450"/>
              <w:rPr>
                <w:rFonts w:ascii="Arial" w:hAnsi="Arial" w:cs="Arial"/>
                <w:sz w:val="22"/>
                <w:szCs w:val="22"/>
              </w:rPr>
            </w:pPr>
            <w:r w:rsidRPr="00E93D38">
              <w:rPr>
                <w:rFonts w:ascii="Arial" w:hAnsi="Arial" w:cs="Arial"/>
                <w:sz w:val="22"/>
                <w:szCs w:val="22"/>
              </w:rPr>
              <w:t xml:space="preserve">To meet the requirements policy, procedure, workflow, and EHR standard will be changed to align the Patient Centered Treatment Plan note, specifically documenting, and tracking of our three attempts to obtain necessary consents we will also operationalize obtaining consent at the 90-day PCTP updates. </w:t>
            </w:r>
          </w:p>
          <w:p w14:paraId="3DCE26F6" w14:textId="77777777" w:rsidR="00AA2A10" w:rsidRDefault="00AA2A10" w:rsidP="00323C39">
            <w:pPr>
              <w:pStyle w:val="ListParagraph"/>
              <w:numPr>
                <w:ilvl w:val="0"/>
                <w:numId w:val="73"/>
              </w:numPr>
              <w:ind w:left="790" w:hanging="450"/>
              <w:rPr>
                <w:rFonts w:ascii="Arial" w:hAnsi="Arial" w:cs="Arial"/>
                <w:sz w:val="22"/>
                <w:szCs w:val="22"/>
              </w:rPr>
            </w:pPr>
            <w:r w:rsidRPr="00E93D38">
              <w:rPr>
                <w:rFonts w:ascii="Arial" w:hAnsi="Arial" w:cs="Arial"/>
                <w:sz w:val="22"/>
                <w:szCs w:val="22"/>
              </w:rPr>
              <w:t xml:space="preserve">Criterion is otherwise operationalized and active. Staff always get ROIs signed prior to sharing information unless it is emergent and allowable under HIPAA.  </w:t>
            </w:r>
          </w:p>
          <w:p w14:paraId="29168F9B" w14:textId="77777777" w:rsidR="0087083D" w:rsidRDefault="0087083D" w:rsidP="0087083D"/>
          <w:p w14:paraId="555E822F" w14:textId="2766490C" w:rsidR="0087083D" w:rsidRDefault="0087083D" w:rsidP="0087083D">
            <w:pPr>
              <w:rPr>
                <w:rFonts w:ascii="Arial" w:hAnsi="Arial" w:cs="Arial"/>
                <w:sz w:val="22"/>
                <w:szCs w:val="22"/>
              </w:rPr>
            </w:pPr>
            <w:r w:rsidRPr="000F1B90">
              <w:rPr>
                <w:rFonts w:ascii="Arial" w:hAnsi="Arial" w:cs="Arial"/>
                <w:sz w:val="22"/>
                <w:szCs w:val="22"/>
              </w:rPr>
              <w:t>No support is needed to implement this criterion.</w:t>
            </w:r>
            <w:r>
              <w:rPr>
                <w:rFonts w:ascii="Arial" w:hAnsi="Arial" w:cs="Arial"/>
                <w:sz w:val="22"/>
                <w:szCs w:val="22"/>
              </w:rPr>
              <w:t xml:space="preserve">  </w:t>
            </w:r>
          </w:p>
          <w:p w14:paraId="019ECA7C" w14:textId="77777777" w:rsidR="0087083D" w:rsidRPr="0087083D" w:rsidRDefault="0087083D" w:rsidP="0087083D">
            <w:pPr>
              <w:rPr>
                <w:rFonts w:ascii="Arial" w:hAnsi="Arial" w:cs="Arial"/>
                <w:sz w:val="22"/>
                <w:szCs w:val="22"/>
              </w:rPr>
            </w:pPr>
          </w:p>
          <w:p w14:paraId="28B992B2" w14:textId="77777777" w:rsidR="00AA2A10" w:rsidRPr="00D11488" w:rsidRDefault="00AA2A10" w:rsidP="00AA2A10">
            <w:pPr>
              <w:rPr>
                <w:rFonts w:ascii="Arial" w:eastAsia="Arial" w:hAnsi="Arial" w:cs="Arial"/>
                <w:b/>
                <w:bCs/>
                <w:sz w:val="22"/>
                <w:szCs w:val="22"/>
              </w:rPr>
            </w:pPr>
            <w:r w:rsidRPr="00D11488">
              <w:rPr>
                <w:rFonts w:ascii="Arial" w:hAnsi="Arial" w:cs="Arial"/>
                <w:b/>
                <w:bCs/>
                <w:sz w:val="22"/>
                <w:szCs w:val="22"/>
              </w:rPr>
              <w:t>3.a.3</w:t>
            </w:r>
          </w:p>
          <w:p w14:paraId="723D7CA5" w14:textId="77777777" w:rsidR="00AA2A10" w:rsidRPr="006A14D3" w:rsidRDefault="00AA2A10" w:rsidP="00AA2A10">
            <w:pPr>
              <w:ind w:left="160"/>
              <w:rPr>
                <w:rFonts w:ascii="Arial" w:hAnsi="Arial" w:cs="Arial"/>
                <w:b/>
                <w:bCs/>
                <w:sz w:val="22"/>
                <w:szCs w:val="22"/>
              </w:rPr>
            </w:pPr>
            <w:r w:rsidRPr="006A14D3">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p>
          <w:p w14:paraId="3BE3B8CF" w14:textId="77777777" w:rsidR="00AA2A10" w:rsidRPr="006A14D3" w:rsidRDefault="00AA2A10" w:rsidP="00323C39">
            <w:pPr>
              <w:pStyle w:val="ListParagraph"/>
              <w:numPr>
                <w:ilvl w:val="0"/>
                <w:numId w:val="74"/>
              </w:numPr>
              <w:rPr>
                <w:rFonts w:ascii="Arial" w:hAnsi="Arial" w:cs="Arial"/>
                <w:sz w:val="22"/>
                <w:szCs w:val="22"/>
              </w:rPr>
            </w:pPr>
            <w:r w:rsidRPr="006A14D3">
              <w:rPr>
                <w:rFonts w:ascii="Arial" w:hAnsi="Arial" w:cs="Arial"/>
                <w:sz w:val="22"/>
                <w:szCs w:val="22"/>
              </w:rPr>
              <w:t>An electronic (EHR) solution for documentation of follow-up or referral completion, a Release of Information (ROI) has been signed, and associated medical or other records are received. This project is currently in development with our EHR team.</w:t>
            </w:r>
          </w:p>
          <w:p w14:paraId="2A35A236" w14:textId="77777777" w:rsidR="00AA2A10" w:rsidRPr="006A14D3" w:rsidRDefault="00AA2A10" w:rsidP="00323C39">
            <w:pPr>
              <w:pStyle w:val="ListParagraph"/>
              <w:numPr>
                <w:ilvl w:val="0"/>
                <w:numId w:val="74"/>
              </w:numPr>
              <w:rPr>
                <w:rFonts w:ascii="Arial" w:hAnsi="Arial" w:cs="Arial"/>
                <w:sz w:val="22"/>
                <w:szCs w:val="22"/>
              </w:rPr>
            </w:pPr>
            <w:r w:rsidRPr="006A14D3">
              <w:rPr>
                <w:rFonts w:ascii="Arial" w:hAnsi="Arial" w:cs="Arial"/>
                <w:sz w:val="22"/>
                <w:szCs w:val="22"/>
              </w:rPr>
              <w:t xml:space="preserve">Internal transfer documentation and processes are being refined and implemented via an Ad Hoc CQI workgroup. Our current state is outlined in the </w:t>
            </w:r>
            <w:hyperlink r:id="rId58" w:history="1">
              <w:r w:rsidRPr="006A14D3">
                <w:rPr>
                  <w:rStyle w:val="Hyperlink"/>
                  <w:rFonts w:ascii="Arial" w:hAnsi="Arial" w:cs="Arial"/>
                  <w:sz w:val="22"/>
                  <w:szCs w:val="22"/>
                </w:rPr>
                <w:t>Transfer Referral Process</w:t>
              </w:r>
            </w:hyperlink>
            <w:r w:rsidRPr="006A14D3">
              <w:rPr>
                <w:rFonts w:ascii="Arial" w:hAnsi="Arial" w:cs="Arial"/>
                <w:sz w:val="22"/>
                <w:szCs w:val="22"/>
              </w:rPr>
              <w:t>, and will be revised to meet standardized SBH processes.</w:t>
            </w:r>
          </w:p>
          <w:p w14:paraId="669CB041" w14:textId="77777777" w:rsidR="00AA2A10" w:rsidRDefault="00AA2A10" w:rsidP="00323C39">
            <w:pPr>
              <w:pStyle w:val="ListParagraph"/>
              <w:numPr>
                <w:ilvl w:val="0"/>
                <w:numId w:val="74"/>
              </w:numPr>
              <w:rPr>
                <w:rFonts w:ascii="Arial" w:hAnsi="Arial" w:cs="Arial"/>
                <w:sz w:val="22"/>
                <w:szCs w:val="22"/>
              </w:rPr>
            </w:pPr>
            <w:r w:rsidRPr="006A14D3">
              <w:rPr>
                <w:rFonts w:ascii="Arial" w:hAnsi="Arial" w:cs="Arial"/>
                <w:sz w:val="22"/>
                <w:szCs w:val="22"/>
              </w:rPr>
              <w:t>While the care coordinator role is reimagined from current SBH staffing models (case manager, skills coach, crisis responder, peer support specialists) technical assistance on best practices is requested from the State.</w:t>
            </w:r>
          </w:p>
          <w:p w14:paraId="5BB310EA" w14:textId="77777777" w:rsidR="006A14D3" w:rsidRDefault="006A14D3" w:rsidP="00AA2A10"/>
          <w:p w14:paraId="57629A23" w14:textId="68D5A315" w:rsidR="006A14D3" w:rsidRDefault="006A14D3" w:rsidP="006A14D3">
            <w:pPr>
              <w:rPr>
                <w:rFonts w:ascii="Arial" w:hAnsi="Arial" w:cs="Arial"/>
                <w:sz w:val="22"/>
                <w:szCs w:val="22"/>
              </w:rPr>
            </w:pPr>
            <w:r w:rsidRPr="000F1B90">
              <w:rPr>
                <w:rFonts w:ascii="Arial" w:hAnsi="Arial" w:cs="Arial"/>
                <w:sz w:val="22"/>
                <w:szCs w:val="22"/>
              </w:rPr>
              <w:t>No support is needed to implement this criterion.</w:t>
            </w:r>
          </w:p>
          <w:p w14:paraId="0DAE61E8" w14:textId="77777777" w:rsidR="000F1B90" w:rsidRDefault="000F1B90" w:rsidP="00AA2A10">
            <w:pPr>
              <w:rPr>
                <w:rFonts w:ascii="Arial" w:hAnsi="Arial" w:cs="Arial"/>
                <w:sz w:val="22"/>
                <w:szCs w:val="22"/>
              </w:rPr>
            </w:pPr>
          </w:p>
          <w:p w14:paraId="2DA80B96" w14:textId="77777777" w:rsidR="00166A33" w:rsidRPr="00D11488" w:rsidRDefault="00166A33" w:rsidP="00166A33">
            <w:pPr>
              <w:rPr>
                <w:rFonts w:ascii="Arial" w:hAnsi="Arial" w:cs="Arial"/>
                <w:b/>
                <w:bCs/>
                <w:sz w:val="22"/>
                <w:szCs w:val="22"/>
              </w:rPr>
            </w:pPr>
            <w:r w:rsidRPr="00D11488">
              <w:rPr>
                <w:rFonts w:ascii="Arial" w:hAnsi="Arial" w:cs="Arial"/>
                <w:b/>
                <w:bCs/>
                <w:sz w:val="22"/>
                <w:szCs w:val="22"/>
              </w:rPr>
              <w:t>3.a.4</w:t>
            </w:r>
          </w:p>
          <w:p w14:paraId="22D137AF" w14:textId="77777777" w:rsidR="00166A33" w:rsidRPr="00ED78FB" w:rsidRDefault="00166A33" w:rsidP="00166A33">
            <w:pPr>
              <w:ind w:left="150"/>
              <w:rPr>
                <w:rFonts w:ascii="Arial" w:hAnsi="Arial" w:cs="Arial"/>
                <w:b/>
                <w:bCs/>
                <w:sz w:val="22"/>
                <w:szCs w:val="22"/>
                <w:lang w:val="en-US"/>
              </w:rPr>
            </w:pPr>
            <w:r w:rsidRPr="00ED78FB">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r w:rsidRPr="00ED78FB">
              <w:rPr>
                <w:rFonts w:ascii="Arial" w:hAnsi="Arial" w:cs="Arial"/>
                <w:b/>
                <w:bCs/>
                <w:sz w:val="22"/>
                <w:szCs w:val="22"/>
                <w:lang w:val="en-US"/>
              </w:rPr>
              <w:t> </w:t>
            </w:r>
          </w:p>
          <w:p w14:paraId="4F520545" w14:textId="77777777" w:rsidR="00166A33" w:rsidRPr="00ED78FB" w:rsidRDefault="00166A33" w:rsidP="00166A33">
            <w:pPr>
              <w:numPr>
                <w:ilvl w:val="0"/>
                <w:numId w:val="137"/>
              </w:numPr>
              <w:spacing w:line="276" w:lineRule="auto"/>
              <w:rPr>
                <w:rFonts w:ascii="Arial" w:hAnsi="Arial" w:cs="Arial"/>
                <w:sz w:val="22"/>
                <w:szCs w:val="22"/>
                <w:lang w:val="en-US"/>
              </w:rPr>
            </w:pPr>
            <w:r w:rsidRPr="00ED78FB">
              <w:rPr>
                <w:rFonts w:ascii="Arial" w:hAnsi="Arial" w:cs="Arial"/>
                <w:sz w:val="22"/>
                <w:szCs w:val="22"/>
                <w:lang w:val="en-US"/>
              </w:rPr>
              <w:t xml:space="preserve">988 and warmline information will be added to our crisis and safety plans. </w:t>
            </w:r>
          </w:p>
          <w:p w14:paraId="18A119F6" w14:textId="77777777" w:rsidR="00166A33" w:rsidRPr="00ED78FB" w:rsidRDefault="00166A33" w:rsidP="00166A33">
            <w:pPr>
              <w:numPr>
                <w:ilvl w:val="0"/>
                <w:numId w:val="137"/>
              </w:numPr>
              <w:spacing w:line="276" w:lineRule="auto"/>
              <w:rPr>
                <w:rFonts w:ascii="Arial" w:hAnsi="Arial" w:cs="Arial"/>
                <w:sz w:val="22"/>
                <w:szCs w:val="22"/>
                <w:lang w:val="en-US"/>
              </w:rPr>
            </w:pPr>
            <w:r w:rsidRPr="00ED78FB">
              <w:rPr>
                <w:rFonts w:ascii="Arial" w:hAnsi="Arial" w:cs="Arial"/>
                <w:sz w:val="22"/>
                <w:szCs w:val="22"/>
                <w:lang w:val="en-US"/>
              </w:rPr>
              <w:t xml:space="preserve">Enhancement of the safety plan document </w:t>
            </w:r>
          </w:p>
          <w:p w14:paraId="776DA970" w14:textId="77777777" w:rsidR="00166A33" w:rsidRPr="00ED78FB" w:rsidRDefault="00166A33" w:rsidP="00166A33">
            <w:pPr>
              <w:numPr>
                <w:ilvl w:val="0"/>
                <w:numId w:val="137"/>
              </w:numPr>
              <w:spacing w:line="276" w:lineRule="auto"/>
              <w:rPr>
                <w:rFonts w:ascii="Arial" w:hAnsi="Arial" w:cs="Arial"/>
                <w:sz w:val="22"/>
                <w:szCs w:val="22"/>
                <w:lang w:val="en-US"/>
              </w:rPr>
            </w:pPr>
            <w:r w:rsidRPr="00ED78FB">
              <w:rPr>
                <w:rFonts w:ascii="Arial" w:hAnsi="Arial" w:cs="Arial"/>
                <w:sz w:val="22"/>
                <w:szCs w:val="22"/>
                <w:lang w:val="en-US"/>
              </w:rPr>
              <w:t>Change of our naming convention to ‘Crisis Prevention &amp; Safety Plan.’ </w:t>
            </w:r>
          </w:p>
          <w:p w14:paraId="450A1AEF" w14:textId="77777777" w:rsidR="00166A33" w:rsidRPr="00ED78FB" w:rsidRDefault="00166A33" w:rsidP="00166A33">
            <w:pPr>
              <w:numPr>
                <w:ilvl w:val="0"/>
                <w:numId w:val="137"/>
              </w:numPr>
              <w:spacing w:line="276" w:lineRule="auto"/>
              <w:rPr>
                <w:rFonts w:ascii="Arial" w:hAnsi="Arial" w:cs="Arial"/>
                <w:sz w:val="22"/>
                <w:szCs w:val="22"/>
                <w:lang w:val="en-US"/>
              </w:rPr>
            </w:pPr>
            <w:r w:rsidRPr="00ED78FB">
              <w:rPr>
                <w:rFonts w:ascii="Arial" w:hAnsi="Arial" w:cs="Arial"/>
                <w:sz w:val="22"/>
                <w:szCs w:val="22"/>
                <w:lang w:val="en-US"/>
              </w:rPr>
              <w:t xml:space="preserve">All other specifications for this criterion are in place. </w:t>
            </w:r>
          </w:p>
          <w:p w14:paraId="2FB8165F" w14:textId="77777777" w:rsidR="00166A33" w:rsidRPr="00ED78FB" w:rsidRDefault="00166A33" w:rsidP="00166A33">
            <w:pPr>
              <w:numPr>
                <w:ilvl w:val="0"/>
                <w:numId w:val="137"/>
              </w:numPr>
              <w:spacing w:line="276" w:lineRule="auto"/>
              <w:rPr>
                <w:rFonts w:ascii="Arial" w:hAnsi="Arial" w:cs="Arial"/>
                <w:sz w:val="22"/>
                <w:szCs w:val="22"/>
                <w:lang w:val="en-US"/>
              </w:rPr>
            </w:pPr>
            <w:r w:rsidRPr="00ED78FB">
              <w:rPr>
                <w:rFonts w:ascii="Arial" w:hAnsi="Arial" w:cs="Arial"/>
                <w:sz w:val="22"/>
                <w:szCs w:val="22"/>
                <w:lang w:val="en-US"/>
              </w:rPr>
              <w:t>Individuals served receive paper copies of current (and future) Crisis Prevention and Safety Plan documents. </w:t>
            </w:r>
          </w:p>
          <w:p w14:paraId="443F024B" w14:textId="77777777" w:rsidR="00166A33" w:rsidRPr="00ED78FB" w:rsidRDefault="00244B0D" w:rsidP="00166A33">
            <w:pPr>
              <w:numPr>
                <w:ilvl w:val="0"/>
                <w:numId w:val="137"/>
              </w:numPr>
              <w:spacing w:line="276" w:lineRule="auto"/>
              <w:rPr>
                <w:rFonts w:ascii="Arial" w:hAnsi="Arial" w:cs="Arial"/>
                <w:sz w:val="22"/>
                <w:szCs w:val="22"/>
                <w:lang w:val="en-US"/>
              </w:rPr>
            </w:pPr>
            <w:hyperlink r:id="rId59" w:tgtFrame="_blank" w:history="1">
              <w:r w:rsidR="00166A33" w:rsidRPr="00ED78FB">
                <w:rPr>
                  <w:rStyle w:val="Hyperlink"/>
                  <w:rFonts w:ascii="Arial" w:hAnsi="Arial" w:cs="Arial"/>
                  <w:sz w:val="22"/>
                  <w:szCs w:val="22"/>
                </w:rPr>
                <w:t>Client Rights</w:t>
              </w:r>
            </w:hyperlink>
            <w:r w:rsidR="00166A33" w:rsidRPr="00ED78FB">
              <w:rPr>
                <w:rFonts w:ascii="Arial" w:hAnsi="Arial" w:cs="Arial"/>
                <w:sz w:val="22"/>
                <w:szCs w:val="22"/>
              </w:rPr>
              <w:t xml:space="preserve"> policy, sections </w:t>
            </w:r>
            <w:hyperlink r:id="rId60" w:anchor="autoid-y8yz4" w:tgtFrame="_blank" w:history="1">
              <w:r w:rsidR="00166A33" w:rsidRPr="00ED78FB">
                <w:rPr>
                  <w:rStyle w:val="Hyperlink"/>
                  <w:rFonts w:ascii="Arial" w:hAnsi="Arial" w:cs="Arial"/>
                  <w:sz w:val="22"/>
                  <w:szCs w:val="22"/>
                </w:rPr>
                <w:t>5.3</w:t>
              </w:r>
            </w:hyperlink>
            <w:r w:rsidR="00166A33" w:rsidRPr="00ED78FB">
              <w:rPr>
                <w:rFonts w:ascii="Arial" w:hAnsi="Arial" w:cs="Arial"/>
                <w:sz w:val="22"/>
                <w:szCs w:val="22"/>
              </w:rPr>
              <w:t xml:space="preserve"> and </w:t>
            </w:r>
            <w:hyperlink r:id="rId61" w:anchor="autoid-zx329" w:tgtFrame="_blank" w:history="1">
              <w:r w:rsidR="00166A33" w:rsidRPr="00ED78FB">
                <w:rPr>
                  <w:rStyle w:val="Hyperlink"/>
                  <w:rFonts w:ascii="Arial" w:hAnsi="Arial" w:cs="Arial"/>
                  <w:sz w:val="22"/>
                  <w:szCs w:val="22"/>
                </w:rPr>
                <w:t>5.7</w:t>
              </w:r>
            </w:hyperlink>
            <w:r w:rsidR="00166A33" w:rsidRPr="00ED78FB">
              <w:rPr>
                <w:rFonts w:ascii="Arial" w:hAnsi="Arial" w:cs="Arial"/>
                <w:sz w:val="22"/>
                <w:szCs w:val="22"/>
              </w:rPr>
              <w:t xml:space="preserve">, covers the </w:t>
            </w:r>
            <w:r w:rsidR="00166A33" w:rsidRPr="00ED78FB">
              <w:rPr>
                <w:rFonts w:ascii="Arial" w:hAnsi="Arial" w:cs="Arial"/>
                <w:sz w:val="22"/>
                <w:szCs w:val="22"/>
                <w:lang w:val="en-US"/>
              </w:rPr>
              <w:t>right to individualized, competent treatment services, the right to personal privacy and confidentiality of personal and clinical information, the right to assign a surrogate decision-maker in the event the client is unable to communicate his wishes regarding care</w:t>
            </w:r>
            <w:r w:rsidR="00166A33" w:rsidRPr="00ED78FB">
              <w:rPr>
                <w:rFonts w:ascii="Arial" w:hAnsi="Arial" w:cs="Arial"/>
                <w:sz w:val="22"/>
                <w:szCs w:val="22"/>
              </w:rPr>
              <w:t xml:space="preserve">. </w:t>
            </w:r>
          </w:p>
          <w:p w14:paraId="4047D189" w14:textId="77777777" w:rsidR="00166A33" w:rsidRPr="00ED78FB" w:rsidRDefault="00244B0D" w:rsidP="00166A33">
            <w:pPr>
              <w:numPr>
                <w:ilvl w:val="0"/>
                <w:numId w:val="137"/>
              </w:numPr>
              <w:spacing w:line="276" w:lineRule="auto"/>
              <w:rPr>
                <w:rFonts w:ascii="Arial" w:hAnsi="Arial" w:cs="Arial"/>
                <w:sz w:val="22"/>
                <w:szCs w:val="22"/>
                <w:lang w:val="en-US"/>
              </w:rPr>
            </w:pPr>
            <w:hyperlink r:id="rId62" w:tgtFrame="_blank" w:history="1">
              <w:r w:rsidR="00166A33" w:rsidRPr="00ED78FB">
                <w:rPr>
                  <w:rStyle w:val="Hyperlink"/>
                  <w:rFonts w:ascii="Arial" w:hAnsi="Arial" w:cs="Arial"/>
                  <w:sz w:val="22"/>
                  <w:szCs w:val="22"/>
                </w:rPr>
                <w:t>Person-Centered Treatment Planning</w:t>
              </w:r>
            </w:hyperlink>
            <w:r w:rsidR="00166A33" w:rsidRPr="00ED78FB">
              <w:rPr>
                <w:rFonts w:ascii="Arial" w:hAnsi="Arial" w:cs="Arial"/>
                <w:sz w:val="22"/>
                <w:szCs w:val="22"/>
              </w:rPr>
              <w:t xml:space="preserve">, section </w:t>
            </w:r>
            <w:hyperlink r:id="rId63" w:anchor="autoid-qb3r8" w:tgtFrame="_blank" w:history="1">
              <w:r w:rsidR="00166A33" w:rsidRPr="00ED78FB">
                <w:rPr>
                  <w:rStyle w:val="Hyperlink"/>
                  <w:rFonts w:ascii="Arial" w:hAnsi="Arial" w:cs="Arial"/>
                  <w:sz w:val="22"/>
                  <w:szCs w:val="22"/>
                </w:rPr>
                <w:t>5.2.3</w:t>
              </w:r>
            </w:hyperlink>
            <w:r w:rsidR="00166A33" w:rsidRPr="00ED78FB">
              <w:rPr>
                <w:rFonts w:ascii="Arial" w:hAnsi="Arial" w:cs="Arial"/>
                <w:sz w:val="22"/>
                <w:szCs w:val="22"/>
              </w:rPr>
              <w:t xml:space="preserve"> covers that clients, and as appropriate their family members, are encouraged to fully participate in the treatment planning process and approve their PCTP when it is finished as part of a cooperative process. Participation is documented by the client's signature (or parent/guardian) and captured electronically by use of a touchscreen or other signature device, or by signing a Person Centered Treatment Plan Signature Form.</w:t>
            </w:r>
          </w:p>
          <w:p w14:paraId="6570925A" w14:textId="77777777" w:rsidR="000F1B90" w:rsidRPr="006A14D3" w:rsidRDefault="000F1B90" w:rsidP="00AA2A10">
            <w:pPr>
              <w:rPr>
                <w:rFonts w:ascii="Arial" w:hAnsi="Arial" w:cs="Arial"/>
                <w:sz w:val="22"/>
                <w:szCs w:val="22"/>
              </w:rPr>
            </w:pPr>
          </w:p>
          <w:p w14:paraId="1102017D" w14:textId="28FC9BCE" w:rsidR="00AA2A10" w:rsidRPr="00D11488" w:rsidRDefault="00AA2A10" w:rsidP="00AA2A10">
            <w:pPr>
              <w:widowControl w:val="0"/>
              <w:rPr>
                <w:rFonts w:ascii="Arial" w:eastAsia="Arial" w:hAnsi="Arial" w:cs="Arial"/>
                <w:b/>
                <w:bCs/>
                <w:sz w:val="22"/>
                <w:szCs w:val="22"/>
              </w:rPr>
            </w:pPr>
            <w:r w:rsidRPr="00D11488">
              <w:rPr>
                <w:rFonts w:ascii="Arial" w:hAnsi="Arial" w:cs="Arial"/>
                <w:b/>
                <w:bCs/>
                <w:sz w:val="22"/>
                <w:szCs w:val="22"/>
              </w:rPr>
              <w:t>3.a.</w:t>
            </w:r>
            <w:commentRangeStart w:id="16"/>
            <w:commentRangeStart w:id="17"/>
            <w:r w:rsidRPr="00D11488">
              <w:rPr>
                <w:rFonts w:ascii="Arial" w:hAnsi="Arial" w:cs="Arial"/>
                <w:b/>
                <w:bCs/>
                <w:sz w:val="22"/>
                <w:szCs w:val="22"/>
              </w:rPr>
              <w:t>5</w:t>
            </w:r>
            <w:commentRangeEnd w:id="16"/>
            <w:r w:rsidR="0088197C" w:rsidRPr="00D11488">
              <w:rPr>
                <w:rStyle w:val="CommentReference"/>
                <w:rFonts w:ascii="Arial" w:eastAsia="Arial" w:hAnsi="Arial" w:cs="Arial"/>
                <w:b/>
                <w:bCs/>
              </w:rPr>
              <w:commentReference w:id="16"/>
            </w:r>
            <w:commentRangeEnd w:id="17"/>
            <w:r w:rsidR="0004246F" w:rsidRPr="00D11488">
              <w:rPr>
                <w:rStyle w:val="CommentReference"/>
                <w:rFonts w:ascii="Arial" w:eastAsia="Arial" w:hAnsi="Arial" w:cs="Arial"/>
                <w:b/>
                <w:bCs/>
              </w:rPr>
              <w:commentReference w:id="17"/>
            </w:r>
          </w:p>
          <w:p w14:paraId="14FFDC60" w14:textId="77777777" w:rsidR="00AA2A10" w:rsidRPr="00667992" w:rsidRDefault="00AA2A10" w:rsidP="00AA2A10">
            <w:pPr>
              <w:widowControl w:val="0"/>
              <w:ind w:firstLine="160"/>
              <w:rPr>
                <w:rFonts w:ascii="Arial" w:hAnsi="Arial" w:cs="Arial"/>
                <w:b/>
                <w:sz w:val="22"/>
                <w:szCs w:val="22"/>
              </w:rPr>
            </w:pPr>
            <w:r w:rsidRPr="00667992">
              <w:rPr>
                <w:rFonts w:ascii="Arial" w:hAnsi="Arial" w:cs="Arial"/>
                <w:b/>
                <w:sz w:val="22"/>
                <w:szCs w:val="22"/>
              </w:rPr>
              <w:t xml:space="preserve">If you currently meet the criterion, how are you doing so? </w:t>
            </w:r>
          </w:p>
          <w:p w14:paraId="36B5F8B0" w14:textId="77777777" w:rsidR="00AA2A10" w:rsidRPr="00667992" w:rsidRDefault="00244B0D" w:rsidP="00323C39">
            <w:pPr>
              <w:pStyle w:val="ListParagraph"/>
              <w:widowControl w:val="0"/>
              <w:numPr>
                <w:ilvl w:val="0"/>
                <w:numId w:val="76"/>
              </w:numPr>
              <w:rPr>
                <w:rFonts w:ascii="Arial" w:hAnsi="Arial" w:cs="Arial"/>
                <w:sz w:val="22"/>
                <w:szCs w:val="22"/>
              </w:rPr>
            </w:pPr>
            <w:hyperlink r:id="rId64" w:history="1">
              <w:r w:rsidR="00AA2A10" w:rsidRPr="00667992">
                <w:rPr>
                  <w:rStyle w:val="Hyperlink"/>
                  <w:rFonts w:ascii="Arial" w:hAnsi="Arial" w:cs="Arial"/>
                  <w:sz w:val="22"/>
                  <w:szCs w:val="22"/>
                </w:rPr>
                <w:t>Medication Services</w:t>
              </w:r>
            </w:hyperlink>
            <w:r w:rsidR="00AA2A10" w:rsidRPr="00667992">
              <w:rPr>
                <w:rFonts w:ascii="Arial" w:hAnsi="Arial" w:cs="Arial"/>
                <w:sz w:val="22"/>
                <w:szCs w:val="22"/>
              </w:rPr>
              <w:t xml:space="preserve"> policy, section </w:t>
            </w:r>
            <w:hyperlink r:id="rId65" w:anchor="autoid-zkj4q" w:history="1">
              <w:r w:rsidR="00AA2A10" w:rsidRPr="00667992">
                <w:rPr>
                  <w:rStyle w:val="Hyperlink"/>
                  <w:rFonts w:ascii="Arial" w:hAnsi="Arial" w:cs="Arial"/>
                  <w:sz w:val="22"/>
                  <w:szCs w:val="22"/>
                </w:rPr>
                <w:t>5.1.2</w:t>
              </w:r>
            </w:hyperlink>
            <w:r w:rsidR="00AA2A10" w:rsidRPr="00667992">
              <w:rPr>
                <w:rFonts w:ascii="Arial" w:hAnsi="Arial" w:cs="Arial"/>
                <w:sz w:val="22"/>
                <w:szCs w:val="22"/>
              </w:rPr>
              <w:t>, details the use of the state PDMP. Prescribers have integrated INSPECT into their workflow as part of information collecting.</w:t>
            </w:r>
          </w:p>
          <w:p w14:paraId="7E12390C" w14:textId="77777777" w:rsidR="00AA2A10" w:rsidRPr="00667992" w:rsidRDefault="00AA2A10" w:rsidP="00323C39">
            <w:pPr>
              <w:pStyle w:val="ListParagraph"/>
              <w:widowControl w:val="0"/>
              <w:numPr>
                <w:ilvl w:val="0"/>
                <w:numId w:val="76"/>
              </w:numPr>
              <w:rPr>
                <w:rFonts w:ascii="Arial" w:hAnsi="Arial" w:cs="Arial"/>
                <w:sz w:val="22"/>
                <w:szCs w:val="22"/>
              </w:rPr>
            </w:pPr>
            <w:r w:rsidRPr="00667992">
              <w:rPr>
                <w:rFonts w:ascii="Arial" w:hAnsi="Arial" w:cs="Arial"/>
                <w:sz w:val="22"/>
                <w:szCs w:val="22"/>
              </w:rPr>
              <w:t>An MOU is maintained with a local Methadone and Buprenorphine treatment center for care coordination purposes.</w:t>
            </w:r>
          </w:p>
          <w:p w14:paraId="1C237BA5" w14:textId="77777777" w:rsidR="00AA2A10" w:rsidRPr="00667992" w:rsidRDefault="00AA2A10" w:rsidP="00323C39">
            <w:pPr>
              <w:pStyle w:val="ListParagraph"/>
              <w:widowControl w:val="0"/>
              <w:numPr>
                <w:ilvl w:val="0"/>
                <w:numId w:val="76"/>
              </w:numPr>
              <w:rPr>
                <w:rFonts w:ascii="Arial" w:eastAsia="Arial" w:hAnsi="Arial" w:cs="Arial"/>
                <w:sz w:val="22"/>
                <w:szCs w:val="22"/>
              </w:rPr>
            </w:pPr>
            <w:r w:rsidRPr="00667992">
              <w:rPr>
                <w:rFonts w:ascii="Arial" w:hAnsi="Arial" w:cs="Arial"/>
                <w:sz w:val="22"/>
                <w:szCs w:val="22"/>
              </w:rPr>
              <w:t>The Client Intake Form completed by new clients asks them to provide information about all medications (including over-the-counter medications) they are taking from outside sources. These external medications are entered into their medical record by the intake therapist.</w:t>
            </w:r>
          </w:p>
          <w:p w14:paraId="184B2D34" w14:textId="77777777" w:rsidR="00AA2A10" w:rsidRDefault="00AA2A10" w:rsidP="00323C39">
            <w:pPr>
              <w:pStyle w:val="ListParagraph"/>
              <w:widowControl w:val="0"/>
              <w:numPr>
                <w:ilvl w:val="0"/>
                <w:numId w:val="76"/>
              </w:numPr>
              <w:rPr>
                <w:rFonts w:ascii="Arial" w:hAnsi="Arial" w:cs="Arial"/>
                <w:sz w:val="22"/>
                <w:szCs w:val="22"/>
              </w:rPr>
            </w:pPr>
            <w:r w:rsidRPr="00667992">
              <w:rPr>
                <w:rFonts w:ascii="Arial" w:hAnsi="Arial" w:cs="Arial"/>
                <w:sz w:val="22"/>
                <w:szCs w:val="22"/>
              </w:rPr>
              <w:t>At any scheduled appointment with medical staff, the nurse or physician/APRN will reconcile the list in the medical record of all medications the client is to be taking and will make any additions or changes based on medication changes made at that appointment.</w:t>
            </w:r>
          </w:p>
          <w:p w14:paraId="18766699" w14:textId="7C8FFA66" w:rsidR="00536131" w:rsidRPr="000F1B90" w:rsidRDefault="00536131" w:rsidP="00323C39">
            <w:pPr>
              <w:pStyle w:val="ListParagraph"/>
              <w:widowControl w:val="0"/>
              <w:numPr>
                <w:ilvl w:val="0"/>
                <w:numId w:val="76"/>
              </w:numPr>
              <w:rPr>
                <w:rFonts w:ascii="Arial" w:hAnsi="Arial" w:cs="Arial"/>
                <w:sz w:val="22"/>
                <w:szCs w:val="22"/>
              </w:rPr>
            </w:pPr>
            <w:r w:rsidRPr="000F1B90">
              <w:rPr>
                <w:rFonts w:ascii="Arial" w:hAnsi="Arial" w:cs="Arial"/>
                <w:sz w:val="22"/>
                <w:szCs w:val="22"/>
              </w:rPr>
              <w:t xml:space="preserve">We maintain </w:t>
            </w:r>
            <w:r w:rsidR="003132E8" w:rsidRPr="000F1B90">
              <w:rPr>
                <w:rFonts w:ascii="Arial" w:hAnsi="Arial" w:cs="Arial"/>
                <w:sz w:val="22"/>
                <w:szCs w:val="22"/>
              </w:rPr>
              <w:t xml:space="preserve">a MOU with Evansville Comprehensive Treatment Center as a partnering OTP to coordinate services for people on methadone. </w:t>
            </w:r>
          </w:p>
          <w:p w14:paraId="1711E994" w14:textId="77777777" w:rsidR="00AA2A10" w:rsidRPr="00667992" w:rsidRDefault="00AA2A10" w:rsidP="00323C39">
            <w:pPr>
              <w:pStyle w:val="ListParagraph"/>
              <w:widowControl w:val="0"/>
              <w:numPr>
                <w:ilvl w:val="0"/>
                <w:numId w:val="76"/>
              </w:numPr>
              <w:rPr>
                <w:rFonts w:ascii="Arial" w:hAnsi="Arial" w:cs="Arial"/>
                <w:sz w:val="22"/>
                <w:szCs w:val="22"/>
              </w:rPr>
            </w:pPr>
            <w:r w:rsidRPr="00667992">
              <w:rPr>
                <w:rFonts w:ascii="Arial" w:hAnsi="Arial" w:cs="Arial"/>
                <w:sz w:val="22"/>
                <w:szCs w:val="22"/>
              </w:rPr>
              <w:t>More specific procedures are utilized to update medications from other sources:</w:t>
            </w:r>
          </w:p>
          <w:p w14:paraId="253A8365" w14:textId="77777777" w:rsidR="00AA2A10" w:rsidRPr="00667992" w:rsidRDefault="00AA2A10" w:rsidP="00323C39">
            <w:pPr>
              <w:pStyle w:val="ListParagraph"/>
              <w:widowControl w:val="0"/>
              <w:numPr>
                <w:ilvl w:val="0"/>
                <w:numId w:val="77"/>
              </w:numPr>
              <w:ind w:left="1060"/>
              <w:rPr>
                <w:rFonts w:ascii="Arial" w:hAnsi="Arial" w:cs="Arial"/>
                <w:sz w:val="22"/>
                <w:szCs w:val="22"/>
              </w:rPr>
            </w:pPr>
            <w:r w:rsidRPr="00667992">
              <w:rPr>
                <w:rFonts w:ascii="Arial" w:hAnsi="Arial" w:cs="Arial"/>
                <w:sz w:val="22"/>
                <w:szCs w:val="22"/>
              </w:rPr>
              <w:t>Clients in a residential program who receive an admission physical health assessment will have any medications noted and recorded by the nurse who completes the physical health assessment.</w:t>
            </w:r>
          </w:p>
          <w:p w14:paraId="50CF8F1C" w14:textId="5F20649C" w:rsidR="00AA2A10" w:rsidRPr="00667992" w:rsidRDefault="00AA2A10" w:rsidP="00323C39">
            <w:pPr>
              <w:pStyle w:val="ListParagraph"/>
              <w:widowControl w:val="0"/>
              <w:numPr>
                <w:ilvl w:val="0"/>
                <w:numId w:val="77"/>
              </w:numPr>
              <w:ind w:left="1060"/>
              <w:rPr>
                <w:rFonts w:ascii="Arial" w:hAnsi="Arial" w:cs="Arial"/>
                <w:sz w:val="22"/>
                <w:szCs w:val="22"/>
              </w:rPr>
            </w:pPr>
            <w:r w:rsidRPr="00667992">
              <w:rPr>
                <w:rFonts w:ascii="Arial" w:hAnsi="Arial" w:cs="Arial"/>
                <w:sz w:val="22"/>
                <w:szCs w:val="22"/>
              </w:rPr>
              <w:t xml:space="preserve">For administration of an injectable medication, ordered by a prescriber from outside the Southwestern Medical Staff, the following are required: </w:t>
            </w:r>
            <w:r w:rsidR="000F1B90">
              <w:rPr>
                <w:rFonts w:ascii="Arial" w:hAnsi="Arial" w:cs="Arial"/>
                <w:sz w:val="22"/>
                <w:szCs w:val="22"/>
              </w:rPr>
              <w:t>A Care Coordinator assures there is</w:t>
            </w:r>
            <w:r w:rsidRPr="00667992">
              <w:rPr>
                <w:rFonts w:ascii="Arial" w:hAnsi="Arial" w:cs="Arial"/>
                <w:sz w:val="22"/>
                <w:szCs w:val="22"/>
              </w:rPr>
              <w:t xml:space="preserve"> documentation of the order entered into the EMR and a SBH physician or APRN </w:t>
            </w:r>
            <w:r w:rsidR="000F1B90">
              <w:rPr>
                <w:rFonts w:ascii="Arial" w:hAnsi="Arial" w:cs="Arial"/>
                <w:sz w:val="22"/>
                <w:szCs w:val="22"/>
              </w:rPr>
              <w:t>has</w:t>
            </w:r>
            <w:r w:rsidRPr="00667992">
              <w:rPr>
                <w:rFonts w:ascii="Arial" w:hAnsi="Arial" w:cs="Arial"/>
                <w:sz w:val="22"/>
                <w:szCs w:val="22"/>
              </w:rPr>
              <w:t xml:space="preserve"> sign</w:t>
            </w:r>
            <w:r w:rsidR="000F1B90">
              <w:rPr>
                <w:rFonts w:ascii="Arial" w:hAnsi="Arial" w:cs="Arial"/>
                <w:sz w:val="22"/>
                <w:szCs w:val="22"/>
              </w:rPr>
              <w:t>ed</w:t>
            </w:r>
            <w:r w:rsidRPr="00667992">
              <w:rPr>
                <w:rFonts w:ascii="Arial" w:hAnsi="Arial" w:cs="Arial"/>
                <w:sz w:val="22"/>
                <w:szCs w:val="22"/>
              </w:rPr>
              <w:t xml:space="preserve"> that documentation, indicating agreement with the order prior to administration. </w:t>
            </w:r>
          </w:p>
          <w:p w14:paraId="45B201B5" w14:textId="77777777" w:rsidR="00AA2A10" w:rsidRPr="00D11488" w:rsidRDefault="00AA2A10" w:rsidP="00AA2A10">
            <w:pPr>
              <w:rPr>
                <w:rFonts w:ascii="Arial" w:hAnsi="Arial" w:cs="Arial"/>
                <w:b/>
                <w:bCs/>
                <w:sz w:val="22"/>
                <w:szCs w:val="22"/>
              </w:rPr>
            </w:pPr>
            <w:r w:rsidRPr="00D11488">
              <w:rPr>
                <w:rFonts w:ascii="Arial" w:hAnsi="Arial" w:cs="Arial"/>
                <w:b/>
                <w:bCs/>
                <w:sz w:val="22"/>
                <w:szCs w:val="22"/>
              </w:rPr>
              <w:t>3.a.6</w:t>
            </w:r>
          </w:p>
          <w:p w14:paraId="58F8631B" w14:textId="77777777" w:rsidR="00AA2A10" w:rsidRPr="0088700F" w:rsidRDefault="00AA2A10" w:rsidP="00AA2A10">
            <w:pPr>
              <w:ind w:firstLine="160"/>
              <w:rPr>
                <w:rFonts w:ascii="Arial" w:hAnsi="Arial" w:cs="Arial"/>
                <w:b/>
                <w:bCs/>
                <w:sz w:val="22"/>
                <w:szCs w:val="22"/>
              </w:rPr>
            </w:pPr>
            <w:r w:rsidRPr="0088700F">
              <w:rPr>
                <w:rFonts w:ascii="Arial" w:hAnsi="Arial" w:cs="Arial"/>
                <w:b/>
                <w:bCs/>
                <w:sz w:val="22"/>
                <w:szCs w:val="22"/>
              </w:rPr>
              <w:t xml:space="preserve">If you currently meet the criterion, how are you doing so?  </w:t>
            </w:r>
          </w:p>
          <w:p w14:paraId="4BFEE14B" w14:textId="77777777" w:rsidR="00AA2A10" w:rsidRDefault="00AA2A10" w:rsidP="00323C39">
            <w:pPr>
              <w:pStyle w:val="ListParagraph"/>
              <w:numPr>
                <w:ilvl w:val="0"/>
                <w:numId w:val="78"/>
              </w:numPr>
              <w:rPr>
                <w:rFonts w:ascii="Arial" w:hAnsi="Arial" w:cs="Arial"/>
                <w:sz w:val="22"/>
                <w:szCs w:val="22"/>
              </w:rPr>
            </w:pPr>
            <w:r w:rsidRPr="00667992">
              <w:rPr>
                <w:rFonts w:ascii="Arial" w:hAnsi="Arial" w:cs="Arial"/>
                <w:sz w:val="22"/>
                <w:szCs w:val="22"/>
              </w:rPr>
              <w:t xml:space="preserve">Individuals who engage in crisis services at SBH may be in ongoing services at other agencies or private practices, or not be interested in ongoing services at the time of engagement.  </w:t>
            </w:r>
          </w:p>
          <w:p w14:paraId="125BF212" w14:textId="018012AC" w:rsidR="00015F95" w:rsidRPr="000F1B90" w:rsidRDefault="00015F95" w:rsidP="00323C39">
            <w:pPr>
              <w:pStyle w:val="ListParagraph"/>
              <w:numPr>
                <w:ilvl w:val="0"/>
                <w:numId w:val="78"/>
              </w:numPr>
              <w:rPr>
                <w:rFonts w:ascii="Arial" w:hAnsi="Arial" w:cs="Arial"/>
                <w:sz w:val="22"/>
                <w:szCs w:val="22"/>
              </w:rPr>
            </w:pPr>
            <w:r w:rsidRPr="000F1B90">
              <w:rPr>
                <w:rFonts w:ascii="Arial" w:hAnsi="Arial" w:cs="Arial"/>
                <w:sz w:val="22"/>
                <w:szCs w:val="22"/>
              </w:rPr>
              <w:t xml:space="preserve">Our care coordination practices support the individual in receiving services at the provider of their </w:t>
            </w:r>
            <w:r w:rsidR="000F1B90" w:rsidRPr="000F1B90">
              <w:rPr>
                <w:rFonts w:ascii="Arial" w:hAnsi="Arial" w:cs="Arial"/>
                <w:sz w:val="22"/>
                <w:szCs w:val="22"/>
              </w:rPr>
              <w:t>choice.</w:t>
            </w:r>
          </w:p>
          <w:p w14:paraId="0C15D5F6" w14:textId="77777777" w:rsidR="00AA2A10" w:rsidRPr="00667992" w:rsidRDefault="00AA2A10" w:rsidP="00323C39">
            <w:pPr>
              <w:pStyle w:val="ListParagraph"/>
              <w:numPr>
                <w:ilvl w:val="0"/>
                <w:numId w:val="78"/>
              </w:numPr>
              <w:rPr>
                <w:rFonts w:ascii="Arial" w:hAnsi="Arial" w:cs="Arial"/>
                <w:sz w:val="22"/>
                <w:szCs w:val="22"/>
              </w:rPr>
            </w:pPr>
            <w:r w:rsidRPr="00667992">
              <w:rPr>
                <w:rFonts w:ascii="Arial" w:hAnsi="Arial" w:cs="Arial"/>
                <w:sz w:val="22"/>
                <w:szCs w:val="22"/>
              </w:rPr>
              <w:t>Adherence to this standard is detailed in the Client Guide, which is provided for every client and available in lobbies.</w:t>
            </w:r>
          </w:p>
          <w:p w14:paraId="3CBDFE6E" w14:textId="77777777" w:rsidR="00AA2A10" w:rsidRPr="00667992" w:rsidRDefault="00AA2A10" w:rsidP="00323C39">
            <w:pPr>
              <w:pStyle w:val="ListParagraph"/>
              <w:numPr>
                <w:ilvl w:val="0"/>
                <w:numId w:val="78"/>
              </w:numPr>
              <w:rPr>
                <w:rFonts w:ascii="Arial" w:hAnsi="Arial" w:cs="Arial"/>
                <w:sz w:val="22"/>
                <w:szCs w:val="22"/>
              </w:rPr>
            </w:pPr>
            <w:r w:rsidRPr="00667992">
              <w:rPr>
                <w:rFonts w:ascii="Arial" w:hAnsi="Arial" w:cs="Arial"/>
                <w:sz w:val="22"/>
                <w:szCs w:val="22"/>
              </w:rPr>
              <w:t xml:space="preserve">The  </w:t>
            </w:r>
            <w:hyperlink r:id="rId66" w:history="1">
              <w:r w:rsidRPr="00667992">
                <w:rPr>
                  <w:rStyle w:val="Hyperlink"/>
                  <w:rFonts w:ascii="Arial" w:hAnsi="Arial" w:cs="Arial"/>
                  <w:sz w:val="22"/>
                  <w:szCs w:val="22"/>
                </w:rPr>
                <w:t>Client Rights</w:t>
              </w:r>
            </w:hyperlink>
            <w:r w:rsidRPr="00667992">
              <w:rPr>
                <w:rFonts w:ascii="Arial" w:hAnsi="Arial" w:cs="Arial"/>
                <w:sz w:val="22"/>
                <w:szCs w:val="22"/>
              </w:rPr>
              <w:t xml:space="preserve"> </w:t>
            </w:r>
            <w:r w:rsidRPr="00667992">
              <w:rPr>
                <w:rFonts w:ascii="Arial" w:hAnsi="Arial" w:cs="Arial"/>
                <w:color w:val="182D4A"/>
                <w:sz w:val="22"/>
                <w:szCs w:val="22"/>
              </w:rPr>
              <w:t xml:space="preserve">policy that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5FD6A76A" w14:textId="77777777" w:rsidR="00AA2A10" w:rsidRPr="00D11488" w:rsidRDefault="00AA2A10" w:rsidP="00AA2A10">
            <w:pPr>
              <w:rPr>
                <w:rFonts w:ascii="Arial" w:eastAsia="Arial" w:hAnsi="Arial" w:cs="Arial"/>
                <w:b/>
                <w:bCs/>
                <w:sz w:val="22"/>
                <w:szCs w:val="22"/>
              </w:rPr>
            </w:pPr>
            <w:r w:rsidRPr="00D11488">
              <w:rPr>
                <w:rFonts w:ascii="Arial" w:hAnsi="Arial" w:cs="Arial"/>
                <w:b/>
                <w:bCs/>
                <w:sz w:val="22"/>
                <w:szCs w:val="22"/>
              </w:rPr>
              <w:t>3.a.7</w:t>
            </w:r>
          </w:p>
          <w:p w14:paraId="48E16519" w14:textId="77777777" w:rsidR="00AA2A10" w:rsidRPr="00015F95" w:rsidRDefault="00AA2A10" w:rsidP="00AA2A10">
            <w:pPr>
              <w:ind w:firstLine="160"/>
              <w:rPr>
                <w:rFonts w:ascii="Arial" w:hAnsi="Arial" w:cs="Arial"/>
                <w:b/>
                <w:bCs/>
                <w:sz w:val="22"/>
                <w:szCs w:val="22"/>
              </w:rPr>
            </w:pPr>
            <w:r w:rsidRPr="00015F95">
              <w:rPr>
                <w:rFonts w:ascii="Arial" w:hAnsi="Arial" w:cs="Arial"/>
                <w:b/>
                <w:bCs/>
                <w:sz w:val="22"/>
                <w:szCs w:val="22"/>
              </w:rPr>
              <w:t xml:space="preserve">If you currently meet the criterion, how are you doing so? </w:t>
            </w:r>
          </w:p>
          <w:p w14:paraId="09F056E3" w14:textId="2959028A" w:rsidR="00AA2A10" w:rsidRPr="00E93D38" w:rsidRDefault="00AA2A10" w:rsidP="00323C39">
            <w:pPr>
              <w:pStyle w:val="ListParagraph"/>
              <w:numPr>
                <w:ilvl w:val="0"/>
                <w:numId w:val="79"/>
              </w:numPr>
              <w:rPr>
                <w:rFonts w:ascii="Arial" w:hAnsi="Arial" w:cs="Arial"/>
                <w:sz w:val="22"/>
                <w:szCs w:val="22"/>
              </w:rPr>
            </w:pPr>
            <w:r w:rsidRPr="00E93D38">
              <w:rPr>
                <w:rFonts w:ascii="Arial" w:hAnsi="Arial" w:cs="Arial"/>
                <w:sz w:val="22"/>
                <w:szCs w:val="22"/>
              </w:rPr>
              <w:t xml:space="preserve">The company maintains a list of </w:t>
            </w:r>
            <w:r w:rsidRPr="000F1B90">
              <w:rPr>
                <w:rFonts w:ascii="Arial" w:hAnsi="Arial" w:cs="Arial"/>
                <w:sz w:val="22"/>
                <w:szCs w:val="22"/>
              </w:rPr>
              <w:t>local Insurance Navigators and connects clients with this resource upon identification of the need.</w:t>
            </w:r>
            <w:r w:rsidR="50E4FFCE" w:rsidRPr="000F1B90">
              <w:rPr>
                <w:rFonts w:ascii="Arial" w:hAnsi="Arial" w:cs="Arial"/>
                <w:sz w:val="22"/>
                <w:szCs w:val="22"/>
              </w:rPr>
              <w:t xml:space="preserve"> As a CMHC, SBH initiates Presumptive Eligibility at first visit.</w:t>
            </w:r>
            <w:r w:rsidR="00C62320" w:rsidRPr="000F1B90">
              <w:rPr>
                <w:rFonts w:ascii="Arial" w:hAnsi="Arial" w:cs="Arial"/>
                <w:sz w:val="22"/>
                <w:szCs w:val="22"/>
              </w:rPr>
              <w:t xml:space="preserve"> We also support enrollment in TANF, SNAP and other entitlement programs</w:t>
            </w:r>
            <w:r w:rsidR="000F1B90">
              <w:rPr>
                <w:rFonts w:ascii="Arial" w:hAnsi="Arial" w:cs="Arial"/>
                <w:sz w:val="22"/>
                <w:szCs w:val="22"/>
              </w:rPr>
              <w:t>.</w:t>
            </w:r>
            <w:r w:rsidR="00C62320">
              <w:rPr>
                <w:rFonts w:ascii="Arial" w:hAnsi="Arial" w:cs="Arial"/>
                <w:sz w:val="22"/>
                <w:szCs w:val="22"/>
              </w:rPr>
              <w:t xml:space="preserve"> </w:t>
            </w:r>
          </w:p>
          <w:p w14:paraId="6441FE08" w14:textId="77777777" w:rsidR="00AA2A10" w:rsidRPr="00E93D38" w:rsidRDefault="00AA2A10" w:rsidP="00323C39">
            <w:pPr>
              <w:pStyle w:val="ListParagraph"/>
              <w:numPr>
                <w:ilvl w:val="0"/>
                <w:numId w:val="79"/>
              </w:numPr>
              <w:rPr>
                <w:rFonts w:ascii="Arial" w:hAnsi="Arial" w:cs="Arial"/>
                <w:sz w:val="22"/>
                <w:szCs w:val="22"/>
              </w:rPr>
            </w:pPr>
            <w:r w:rsidRPr="00E93D38">
              <w:rPr>
                <w:rFonts w:ascii="Arial" w:hAnsi="Arial" w:cs="Arial"/>
                <w:sz w:val="22"/>
                <w:szCs w:val="22"/>
              </w:rPr>
              <w:t>Assigned coaches/case managers on an individual’s treatment team help with application for benefits to secure available resources.</w:t>
            </w:r>
          </w:p>
          <w:p w14:paraId="79B54049" w14:textId="2CD14730" w:rsidR="00AA2A10" w:rsidRPr="00AF170A" w:rsidRDefault="00C5180A" w:rsidP="00323C39">
            <w:pPr>
              <w:pStyle w:val="ListParagraph"/>
              <w:numPr>
                <w:ilvl w:val="0"/>
                <w:numId w:val="79"/>
              </w:numPr>
              <w:rPr>
                <w:rFonts w:ascii="Arial" w:eastAsia="Arial" w:hAnsi="Arial" w:cs="Arial"/>
                <w:sz w:val="22"/>
                <w:szCs w:val="22"/>
              </w:rPr>
            </w:pPr>
            <w:r w:rsidRPr="000F1B90">
              <w:rPr>
                <w:rFonts w:ascii="Arial" w:hAnsi="Arial" w:cs="Arial"/>
                <w:b/>
                <w:bCs/>
                <w:sz w:val="22"/>
                <w:szCs w:val="22"/>
              </w:rPr>
              <w:t>Support Needed:</w:t>
            </w:r>
            <w:r>
              <w:rPr>
                <w:rFonts w:ascii="Arial" w:hAnsi="Arial" w:cs="Arial"/>
                <w:b/>
                <w:bCs/>
                <w:sz w:val="22"/>
                <w:szCs w:val="22"/>
              </w:rPr>
              <w:t xml:space="preserve"> </w:t>
            </w:r>
            <w:r w:rsidR="00AA2A10" w:rsidRPr="00E93D38">
              <w:rPr>
                <w:rFonts w:ascii="Arial" w:hAnsi="Arial" w:cs="Arial"/>
                <w:sz w:val="22"/>
                <w:szCs w:val="22"/>
              </w:rPr>
              <w:t>Technical assistance requested for clarification: Criterion definition is confusing. 3.a.7 appears to be describing an insurance navigator position with added navigation for benefits and programs. 3.d.2 seems to focus on the type of short-term navigation currently provided via the Community Supports Services Department and/or Crisis Services program. Asking DMHA for clarity on the personnel role and responsibilities.</w:t>
            </w:r>
          </w:p>
          <w:p w14:paraId="5855CA6E" w14:textId="77777777" w:rsidR="00AF170A" w:rsidRPr="00E93D38" w:rsidRDefault="00AF170A" w:rsidP="00AF170A">
            <w:pPr>
              <w:rPr>
                <w:rFonts w:ascii="Arial" w:hAnsi="Arial" w:cs="Arial"/>
                <w:sz w:val="22"/>
                <w:szCs w:val="22"/>
              </w:rPr>
            </w:pPr>
            <w:r w:rsidRPr="00D11488">
              <w:rPr>
                <w:rFonts w:ascii="Arial" w:hAnsi="Arial" w:cs="Arial"/>
                <w:b/>
                <w:bCs/>
                <w:sz w:val="22"/>
                <w:szCs w:val="22"/>
              </w:rPr>
              <w:t>3.b.1</w:t>
            </w:r>
            <w:r w:rsidRPr="00E93D38">
              <w:rPr>
                <w:rFonts w:ascii="Arial" w:hAnsi="Arial" w:cs="Arial"/>
                <w:sz w:val="22"/>
                <w:szCs w:val="22"/>
              </w:rPr>
              <w:t>:</w:t>
            </w:r>
          </w:p>
          <w:p w14:paraId="6E43D40C" w14:textId="77777777" w:rsidR="00AF170A" w:rsidRPr="00E93D38" w:rsidRDefault="00AF170A" w:rsidP="00AF170A">
            <w:pPr>
              <w:pStyle w:val="ListParagraph"/>
              <w:ind w:left="0" w:firstLine="161"/>
              <w:rPr>
                <w:rFonts w:ascii="Arial" w:hAnsi="Arial" w:cs="Arial"/>
                <w:b/>
                <w:sz w:val="22"/>
                <w:szCs w:val="22"/>
              </w:rPr>
            </w:pPr>
            <w:r w:rsidRPr="00E93D38">
              <w:rPr>
                <w:rFonts w:ascii="Arial" w:hAnsi="Arial" w:cs="Arial"/>
                <w:b/>
                <w:sz w:val="22"/>
                <w:szCs w:val="22"/>
              </w:rPr>
              <w:t xml:space="preserve">If you currently meet the criterion, how are you doing so?   </w:t>
            </w:r>
          </w:p>
          <w:p w14:paraId="3B2AB464" w14:textId="77777777" w:rsidR="00AF170A" w:rsidRPr="00E93D38" w:rsidRDefault="00244B0D" w:rsidP="00323C39">
            <w:pPr>
              <w:pStyle w:val="ListParagraph"/>
              <w:numPr>
                <w:ilvl w:val="0"/>
                <w:numId w:val="37"/>
              </w:numPr>
              <w:rPr>
                <w:rFonts w:ascii="Arial" w:hAnsi="Arial" w:cs="Arial"/>
                <w:sz w:val="22"/>
                <w:szCs w:val="22"/>
              </w:rPr>
            </w:pPr>
            <w:hyperlink r:id="rId67" w:history="1">
              <w:r w:rsidR="00AF170A" w:rsidRPr="00E93D38">
                <w:rPr>
                  <w:rStyle w:val="Hyperlink"/>
                  <w:rFonts w:ascii="Arial" w:hAnsi="Arial" w:cs="Arial"/>
                  <w:sz w:val="22"/>
                  <w:szCs w:val="22"/>
                </w:rPr>
                <w:t>Information Management Plan</w:t>
              </w:r>
            </w:hyperlink>
            <w:r w:rsidR="00AF170A" w:rsidRPr="00E93D38">
              <w:rPr>
                <w:rStyle w:val="Hyperlink"/>
                <w:rFonts w:ascii="Arial" w:hAnsi="Arial" w:cs="Arial"/>
                <w:sz w:val="22"/>
                <w:szCs w:val="22"/>
              </w:rPr>
              <w:t xml:space="preserve"> </w:t>
            </w:r>
            <w:r w:rsidR="00AF170A" w:rsidRPr="00E93D38">
              <w:rPr>
                <w:rFonts w:ascii="Arial" w:hAnsi="Arial" w:cs="Arial"/>
                <w:sz w:val="22"/>
                <w:szCs w:val="22"/>
              </w:rPr>
              <w:t xml:space="preserve">establishes the criteria for our EHR and how it complies with relevant requirements. </w:t>
            </w:r>
          </w:p>
          <w:p w14:paraId="705726AF" w14:textId="77777777" w:rsidR="00AF170A" w:rsidRPr="00E93D38" w:rsidRDefault="00AF170A" w:rsidP="00323C39">
            <w:pPr>
              <w:pStyle w:val="ListParagraph"/>
              <w:numPr>
                <w:ilvl w:val="0"/>
                <w:numId w:val="37"/>
              </w:numPr>
              <w:rPr>
                <w:rFonts w:ascii="Arial" w:hAnsi="Arial" w:cs="Arial"/>
                <w:sz w:val="22"/>
                <w:szCs w:val="22"/>
              </w:rPr>
            </w:pPr>
            <w:r w:rsidRPr="00E93D38">
              <w:rPr>
                <w:rFonts w:ascii="Arial" w:hAnsi="Arial" w:cs="Arial"/>
                <w:sz w:val="22"/>
                <w:szCs w:val="22"/>
              </w:rPr>
              <w:t>Southwestern's electronic health records are maintained through SmartCare by Streamline, the company's health information technology system.</w:t>
            </w:r>
          </w:p>
          <w:p w14:paraId="3903E306" w14:textId="77777777" w:rsidR="00DE7F16" w:rsidRDefault="00AF170A" w:rsidP="00323C39">
            <w:pPr>
              <w:pStyle w:val="ListParagraph"/>
              <w:numPr>
                <w:ilvl w:val="0"/>
                <w:numId w:val="37"/>
              </w:numPr>
              <w:rPr>
                <w:rFonts w:ascii="Arial" w:hAnsi="Arial" w:cs="Arial"/>
                <w:sz w:val="22"/>
                <w:szCs w:val="22"/>
              </w:rPr>
            </w:pPr>
            <w:r w:rsidRPr="00DE7F16">
              <w:rPr>
                <w:rFonts w:ascii="Arial" w:hAnsi="Arial" w:cs="Arial"/>
                <w:sz w:val="22"/>
                <w:szCs w:val="22"/>
              </w:rPr>
              <w:t>Currently 988 does not have software interface functionality; SHB will partner with this technology when implemented for all required services.</w:t>
            </w:r>
          </w:p>
          <w:p w14:paraId="07948C7E" w14:textId="77777777" w:rsidR="00700A32" w:rsidRPr="000F1B90" w:rsidRDefault="00700A32" w:rsidP="00DE7F16">
            <w:pPr>
              <w:rPr>
                <w:rFonts w:ascii="Arial" w:hAnsi="Arial" w:cs="Arial"/>
                <w:sz w:val="22"/>
                <w:szCs w:val="22"/>
              </w:rPr>
            </w:pPr>
          </w:p>
          <w:p w14:paraId="1FA3A798" w14:textId="27D09298" w:rsidR="00DE7F16" w:rsidRPr="0055245F" w:rsidRDefault="00EA6B88" w:rsidP="00DE7F16">
            <w:pPr>
              <w:rPr>
                <w:rFonts w:ascii="Arial" w:hAnsi="Arial" w:cs="Arial"/>
                <w:sz w:val="22"/>
                <w:szCs w:val="22"/>
              </w:rPr>
            </w:pPr>
            <w:r w:rsidRPr="000F1B90">
              <w:rPr>
                <w:rFonts w:ascii="Arial" w:hAnsi="Arial" w:cs="Arial"/>
                <w:sz w:val="22"/>
                <w:szCs w:val="22"/>
              </w:rPr>
              <w:t xml:space="preserve">No support is needed to implement this </w:t>
            </w:r>
            <w:r w:rsidR="00700A32" w:rsidRPr="000F1B90">
              <w:rPr>
                <w:rFonts w:ascii="Arial" w:hAnsi="Arial" w:cs="Arial"/>
                <w:sz w:val="22"/>
                <w:szCs w:val="22"/>
              </w:rPr>
              <w:t>criterion</w:t>
            </w:r>
          </w:p>
          <w:p w14:paraId="5A73F6EB" w14:textId="41601F75" w:rsidR="00AF170A" w:rsidRPr="00D11488" w:rsidRDefault="00AF170A" w:rsidP="00DE7F16">
            <w:pPr>
              <w:rPr>
                <w:rFonts w:ascii="Arial" w:hAnsi="Arial" w:cs="Arial"/>
                <w:b/>
                <w:bCs/>
                <w:sz w:val="22"/>
                <w:szCs w:val="22"/>
              </w:rPr>
            </w:pPr>
            <w:r w:rsidRPr="00DE7F16">
              <w:br/>
            </w:r>
            <w:r w:rsidRPr="00D11488">
              <w:rPr>
                <w:rFonts w:ascii="Arial" w:hAnsi="Arial" w:cs="Arial"/>
                <w:b/>
                <w:bCs/>
                <w:sz w:val="22"/>
                <w:szCs w:val="22"/>
              </w:rPr>
              <w:t>3.b.2</w:t>
            </w:r>
          </w:p>
          <w:p w14:paraId="2DD46C37" w14:textId="77777777" w:rsidR="00AF170A" w:rsidRPr="00E93D38" w:rsidRDefault="00AF170A" w:rsidP="00AF170A">
            <w:pPr>
              <w:ind w:firstLine="161"/>
              <w:rPr>
                <w:rFonts w:ascii="Arial" w:hAnsi="Arial" w:cs="Arial"/>
                <w:b/>
                <w:sz w:val="22"/>
                <w:szCs w:val="22"/>
              </w:rPr>
            </w:pPr>
            <w:r w:rsidRPr="00E93D38">
              <w:rPr>
                <w:rFonts w:ascii="Arial" w:hAnsi="Arial" w:cs="Arial"/>
                <w:b/>
                <w:sz w:val="22"/>
                <w:szCs w:val="22"/>
              </w:rPr>
              <w:t xml:space="preserve">If you currently meet the criterion, how are you doing so? </w:t>
            </w:r>
          </w:p>
          <w:p w14:paraId="49484176" w14:textId="77777777" w:rsidR="00AF170A" w:rsidRPr="00E93D38" w:rsidRDefault="00AF170A" w:rsidP="00323C39">
            <w:pPr>
              <w:pStyle w:val="ListParagraph"/>
              <w:numPr>
                <w:ilvl w:val="0"/>
                <w:numId w:val="52"/>
              </w:numPr>
              <w:rPr>
                <w:rFonts w:ascii="Arial" w:hAnsi="Arial" w:cs="Arial"/>
                <w:sz w:val="22"/>
                <w:szCs w:val="22"/>
              </w:rPr>
            </w:pPr>
            <w:r w:rsidRPr="00E93D38">
              <w:rPr>
                <w:rFonts w:ascii="Arial" w:hAnsi="Arial" w:cs="Arial"/>
                <w:sz w:val="22"/>
                <w:szCs w:val="22"/>
              </w:rPr>
              <w:t>Indiana DMHA is working to facilitate IHIE as a health information exchange portal with data warehouse interoperability. SBH has staff engaged in data analytics and data warehouse committees and workgroups with the Indiana Council and DMHA on these projects.</w:t>
            </w:r>
          </w:p>
          <w:p w14:paraId="740430A5" w14:textId="77777777" w:rsidR="00AF170A" w:rsidRPr="00E93D38" w:rsidRDefault="00AF170A" w:rsidP="00323C39">
            <w:pPr>
              <w:pStyle w:val="ListParagraph"/>
              <w:numPr>
                <w:ilvl w:val="0"/>
                <w:numId w:val="52"/>
              </w:numPr>
              <w:rPr>
                <w:rFonts w:ascii="Arial" w:hAnsi="Arial" w:cs="Arial"/>
                <w:sz w:val="22"/>
                <w:szCs w:val="22"/>
              </w:rPr>
            </w:pPr>
            <w:r w:rsidRPr="00E93D38">
              <w:rPr>
                <w:rFonts w:ascii="Arial" w:hAnsi="Arial" w:cs="Arial"/>
                <w:sz w:val="22"/>
                <w:szCs w:val="22"/>
              </w:rPr>
              <w:t>Southwestern's electronic health records are maintained through SmartCare by Streamline, the company's health information technology system.</w:t>
            </w:r>
          </w:p>
          <w:p w14:paraId="5FCB0F8B" w14:textId="77777777" w:rsidR="00AF170A" w:rsidRPr="00E93D38" w:rsidRDefault="00AF170A" w:rsidP="00323C39">
            <w:pPr>
              <w:pStyle w:val="ListParagraph"/>
              <w:numPr>
                <w:ilvl w:val="0"/>
                <w:numId w:val="52"/>
              </w:numPr>
              <w:rPr>
                <w:rFonts w:ascii="Arial" w:hAnsi="Arial" w:cs="Arial"/>
                <w:sz w:val="22"/>
                <w:szCs w:val="22"/>
              </w:rPr>
            </w:pPr>
            <w:r w:rsidRPr="00E93D38">
              <w:rPr>
                <w:rFonts w:ascii="Arial" w:hAnsi="Arial" w:cs="Arial"/>
                <w:sz w:val="22"/>
                <w:szCs w:val="22"/>
              </w:rPr>
              <w:t xml:space="preserve">SBH is currently engaged with a consultant to purchase/license a business intelligence (Bi) tool. Interoperability with the data warehouse vendor chosen by the state is a key goal of this project.  </w:t>
            </w:r>
          </w:p>
          <w:p w14:paraId="0C202D07" w14:textId="07318E9A" w:rsidR="00AF170A" w:rsidRPr="00E93D38" w:rsidRDefault="00AF170A" w:rsidP="00323C39">
            <w:pPr>
              <w:pStyle w:val="ListParagraph"/>
              <w:numPr>
                <w:ilvl w:val="0"/>
                <w:numId w:val="52"/>
              </w:numPr>
              <w:rPr>
                <w:rFonts w:ascii="Arial" w:hAnsi="Arial" w:cs="Arial"/>
                <w:sz w:val="22"/>
                <w:szCs w:val="22"/>
              </w:rPr>
            </w:pPr>
            <w:r w:rsidRPr="00E93D38">
              <w:rPr>
                <w:rFonts w:ascii="Arial" w:hAnsi="Arial" w:cs="Arial"/>
                <w:sz w:val="22"/>
                <w:szCs w:val="22"/>
              </w:rPr>
              <w:t xml:space="preserve">SAMHSA’s recently released CCBHC Quality Measures Technical Specs (October 2023) provide standardized race, ethnicity, sexual orientation, and gender identity expression (SOGIE) common terminology.  The SBH data analytics team can stratify </w:t>
            </w:r>
            <w:r w:rsidRPr="000F1B90">
              <w:rPr>
                <w:rFonts w:ascii="Arial" w:hAnsi="Arial" w:cs="Arial"/>
                <w:sz w:val="22"/>
                <w:szCs w:val="22"/>
              </w:rPr>
              <w:t>CCBHC outcome measures using these defined parameters</w:t>
            </w:r>
            <w:r w:rsidR="007F7BE1" w:rsidRPr="000F1B90">
              <w:rPr>
                <w:rFonts w:ascii="Arial" w:hAnsi="Arial" w:cs="Arial"/>
                <w:sz w:val="22"/>
                <w:szCs w:val="22"/>
              </w:rPr>
              <w:t xml:space="preserve"> to </w:t>
            </w:r>
            <w:r w:rsidR="004B674D" w:rsidRPr="000F1B90">
              <w:rPr>
                <w:rFonts w:ascii="Arial" w:hAnsi="Arial" w:cs="Arial"/>
                <w:sz w:val="22"/>
                <w:szCs w:val="22"/>
              </w:rPr>
              <w:t>understand disparities and track population health outcomes.</w:t>
            </w:r>
            <w:r w:rsidR="004B674D">
              <w:rPr>
                <w:rFonts w:ascii="Arial" w:hAnsi="Arial" w:cs="Arial"/>
                <w:sz w:val="22"/>
                <w:szCs w:val="22"/>
              </w:rPr>
              <w:t xml:space="preserve"> </w:t>
            </w:r>
          </w:p>
          <w:p w14:paraId="496C1DBD" w14:textId="77777777" w:rsidR="00AF170A" w:rsidRPr="00E93D38" w:rsidRDefault="00AF170A" w:rsidP="00323C39">
            <w:pPr>
              <w:pStyle w:val="ListParagraph"/>
              <w:numPr>
                <w:ilvl w:val="0"/>
                <w:numId w:val="52"/>
              </w:numPr>
              <w:rPr>
                <w:rFonts w:ascii="Arial" w:hAnsi="Arial" w:cs="Arial"/>
                <w:sz w:val="22"/>
                <w:szCs w:val="22"/>
              </w:rPr>
            </w:pPr>
            <w:r w:rsidRPr="00E93D38">
              <w:rPr>
                <w:rFonts w:ascii="Arial" w:hAnsi="Arial" w:cs="Arial"/>
                <w:sz w:val="22"/>
                <w:szCs w:val="22"/>
              </w:rPr>
              <w:t xml:space="preserve">The company’s </w:t>
            </w:r>
            <w:hyperlink r:id="rId68" w:history="1">
              <w:r w:rsidRPr="00E93D38">
                <w:rPr>
                  <w:rStyle w:val="Hyperlink"/>
                  <w:rFonts w:ascii="Arial" w:hAnsi="Arial" w:cs="Arial"/>
                  <w:sz w:val="22"/>
                  <w:szCs w:val="22"/>
                </w:rPr>
                <w:t>Information Management Plan</w:t>
              </w:r>
            </w:hyperlink>
            <w:r w:rsidRPr="00E93D38">
              <w:rPr>
                <w:rFonts w:ascii="Arial" w:hAnsi="Arial" w:cs="Arial"/>
                <w:sz w:val="22"/>
                <w:szCs w:val="22"/>
              </w:rPr>
              <w:t xml:space="preserve">, establishes the criteria for our EHR and how it complies with relevant requirements. </w:t>
            </w:r>
          </w:p>
          <w:p w14:paraId="53BDBE57" w14:textId="77777777" w:rsidR="00AF170A" w:rsidRPr="00E93D38" w:rsidRDefault="00AF170A" w:rsidP="00323C39">
            <w:pPr>
              <w:pStyle w:val="ListParagraph"/>
              <w:numPr>
                <w:ilvl w:val="1"/>
                <w:numId w:val="52"/>
              </w:numPr>
              <w:rPr>
                <w:rFonts w:ascii="Arial" w:hAnsi="Arial" w:cs="Arial"/>
                <w:sz w:val="22"/>
                <w:szCs w:val="22"/>
              </w:rPr>
            </w:pPr>
            <w:r w:rsidRPr="00E93D38">
              <w:rPr>
                <w:rFonts w:ascii="Arial" w:hAnsi="Arial" w:cs="Arial"/>
                <w:sz w:val="22"/>
                <w:szCs w:val="22"/>
              </w:rPr>
              <w:t>Uses and Disclosures of PHI (Non-SUD), section 5.2.4 A1a specifies operational activities include, "Conducting quality assessment and improvement activities, population-based activities relating to improving health or reducing health care costs, and case management and care coordination."</w:t>
            </w:r>
          </w:p>
          <w:p w14:paraId="313BF1EA" w14:textId="77777777" w:rsidR="00AF170A" w:rsidRPr="00E93D38" w:rsidRDefault="00AF170A" w:rsidP="00AF170A">
            <w:pPr>
              <w:pStyle w:val="ListParagraph"/>
              <w:ind w:left="1440"/>
              <w:rPr>
                <w:rFonts w:ascii="Arial" w:hAnsi="Arial" w:cs="Arial"/>
                <w:sz w:val="22"/>
                <w:szCs w:val="22"/>
              </w:rPr>
            </w:pPr>
          </w:p>
          <w:p w14:paraId="63BC5D78" w14:textId="1D199E4A" w:rsidR="00AF170A" w:rsidRPr="00E93D38" w:rsidRDefault="00B11EF2" w:rsidP="00323C39">
            <w:pPr>
              <w:pStyle w:val="ListParagraph"/>
              <w:numPr>
                <w:ilvl w:val="0"/>
                <w:numId w:val="52"/>
              </w:numPr>
              <w:rPr>
                <w:rFonts w:ascii="Arial" w:hAnsi="Arial" w:cs="Arial"/>
                <w:sz w:val="22"/>
                <w:szCs w:val="22"/>
              </w:rPr>
            </w:pPr>
            <w:r w:rsidRPr="000F1B90">
              <w:rPr>
                <w:rFonts w:ascii="Arial" w:hAnsi="Arial" w:cs="Arial"/>
                <w:b/>
                <w:bCs/>
                <w:sz w:val="22"/>
                <w:szCs w:val="22"/>
              </w:rPr>
              <w:t>Support Needed:</w:t>
            </w:r>
            <w:r>
              <w:rPr>
                <w:rFonts w:ascii="Arial" w:hAnsi="Arial" w:cs="Arial"/>
                <w:sz w:val="22"/>
                <w:szCs w:val="22"/>
              </w:rPr>
              <w:t xml:space="preserve"> </w:t>
            </w:r>
            <w:r w:rsidR="00AF170A" w:rsidRPr="00E93D38">
              <w:rPr>
                <w:rFonts w:ascii="Arial" w:hAnsi="Arial" w:cs="Arial"/>
                <w:sz w:val="22"/>
                <w:szCs w:val="22"/>
              </w:rPr>
              <w:t>Technical assistance on the roll-out of the DMHA data warehouse and reporting system is anticipated.</w:t>
            </w:r>
          </w:p>
          <w:p w14:paraId="2027A377" w14:textId="77777777" w:rsidR="00B11EF2" w:rsidRDefault="00B11EF2" w:rsidP="00AF170A">
            <w:pPr>
              <w:rPr>
                <w:rFonts w:ascii="Arial" w:hAnsi="Arial" w:cs="Arial"/>
                <w:sz w:val="22"/>
                <w:szCs w:val="22"/>
              </w:rPr>
            </w:pPr>
          </w:p>
          <w:p w14:paraId="4C5ABF07" w14:textId="7ADA34C7" w:rsidR="00AF170A" w:rsidRPr="00D11488" w:rsidRDefault="00AF170A" w:rsidP="00AF170A">
            <w:pPr>
              <w:rPr>
                <w:rFonts w:ascii="Arial" w:hAnsi="Arial" w:cs="Arial"/>
                <w:b/>
                <w:bCs/>
                <w:sz w:val="22"/>
                <w:szCs w:val="22"/>
              </w:rPr>
            </w:pPr>
            <w:r w:rsidRPr="00D11488">
              <w:rPr>
                <w:rFonts w:ascii="Arial" w:hAnsi="Arial" w:cs="Arial"/>
                <w:b/>
                <w:bCs/>
                <w:sz w:val="22"/>
                <w:szCs w:val="22"/>
              </w:rPr>
              <w:t>3.b.3:</w:t>
            </w:r>
          </w:p>
          <w:p w14:paraId="505F41BD" w14:textId="77777777" w:rsidR="00AF170A" w:rsidRPr="00E93D38" w:rsidRDefault="00AF170A" w:rsidP="00AF170A">
            <w:pPr>
              <w:ind w:firstLine="161"/>
              <w:rPr>
                <w:rFonts w:ascii="Arial" w:hAnsi="Arial" w:cs="Arial"/>
                <w:b/>
                <w:sz w:val="22"/>
                <w:szCs w:val="22"/>
              </w:rPr>
            </w:pPr>
            <w:r w:rsidRPr="00E93D38">
              <w:rPr>
                <w:rFonts w:ascii="Arial" w:hAnsi="Arial" w:cs="Arial"/>
                <w:b/>
                <w:sz w:val="22"/>
                <w:szCs w:val="22"/>
              </w:rPr>
              <w:t>If you currently meet the criterion, how are you doing so?</w:t>
            </w:r>
          </w:p>
          <w:p w14:paraId="7169D376" w14:textId="77777777" w:rsidR="00AF170A" w:rsidRPr="00E93D38" w:rsidRDefault="00AF170A" w:rsidP="00323C39">
            <w:pPr>
              <w:pStyle w:val="ListParagraph"/>
              <w:numPr>
                <w:ilvl w:val="0"/>
                <w:numId w:val="39"/>
              </w:numPr>
              <w:rPr>
                <w:rFonts w:ascii="Arial" w:hAnsi="Arial" w:cs="Arial"/>
                <w:sz w:val="22"/>
                <w:szCs w:val="22"/>
              </w:rPr>
            </w:pPr>
            <w:r w:rsidRPr="00E93D38">
              <w:rPr>
                <w:rFonts w:ascii="Arial" w:hAnsi="Arial" w:cs="Arial"/>
                <w:sz w:val="22"/>
                <w:szCs w:val="22"/>
              </w:rPr>
              <w:t>Streamline, our EHR vendor, has launched client portal access.  User training for individuals receiving services is ongoing.</w:t>
            </w:r>
          </w:p>
          <w:p w14:paraId="03E253FA" w14:textId="77777777" w:rsidR="00AF170A" w:rsidRPr="00E93D38" w:rsidRDefault="00AF170A" w:rsidP="00323C39">
            <w:pPr>
              <w:pStyle w:val="ListParagraph"/>
              <w:numPr>
                <w:ilvl w:val="0"/>
                <w:numId w:val="39"/>
              </w:numPr>
              <w:rPr>
                <w:rFonts w:ascii="Arial" w:hAnsi="Arial" w:cs="Arial"/>
                <w:sz w:val="22"/>
                <w:szCs w:val="22"/>
              </w:rPr>
            </w:pPr>
            <w:r w:rsidRPr="00E93D38">
              <w:rPr>
                <w:rFonts w:ascii="Arial" w:hAnsi="Arial" w:cs="Arial"/>
                <w:sz w:val="22"/>
                <w:szCs w:val="22"/>
              </w:rPr>
              <w:t>SBH uses technology that has been certified to current criteria13 under the ONC Health IT Certification Program for the following required core set of certified health IT capabilities, including capacity to capture health information, including all demographic information including race, ethnicity, preferred language, sexual and gender identity, and disability status.</w:t>
            </w:r>
          </w:p>
          <w:p w14:paraId="1CBC45E9" w14:textId="274360E4" w:rsidR="00AF170A" w:rsidRPr="000F1B90" w:rsidRDefault="00AF170A" w:rsidP="00323C39">
            <w:pPr>
              <w:pStyle w:val="ListParagraph"/>
              <w:numPr>
                <w:ilvl w:val="0"/>
                <w:numId w:val="38"/>
              </w:numPr>
              <w:rPr>
                <w:rFonts w:ascii="Arial" w:hAnsi="Arial" w:cs="Arial"/>
                <w:sz w:val="22"/>
                <w:szCs w:val="22"/>
              </w:rPr>
            </w:pPr>
            <w:r w:rsidRPr="00E93D38">
              <w:rPr>
                <w:rFonts w:ascii="Arial" w:hAnsi="Arial" w:cs="Arial"/>
                <w:sz w:val="22"/>
                <w:szCs w:val="22"/>
              </w:rPr>
              <w:t>SBH can demonstrate the capacity for sending and receiving summary of care records</w:t>
            </w:r>
            <w:r w:rsidR="00EA4998">
              <w:rPr>
                <w:rFonts w:ascii="Arial" w:hAnsi="Arial" w:cs="Arial"/>
                <w:sz w:val="22"/>
                <w:szCs w:val="22"/>
              </w:rPr>
              <w:t xml:space="preserve"> and providing timely </w:t>
            </w:r>
            <w:r w:rsidR="007631E0">
              <w:rPr>
                <w:rFonts w:ascii="Arial" w:hAnsi="Arial" w:cs="Arial"/>
                <w:sz w:val="22"/>
                <w:szCs w:val="22"/>
              </w:rPr>
              <w:t xml:space="preserve">electronic access to </w:t>
            </w:r>
            <w:r w:rsidR="007631E0" w:rsidRPr="000F1B90">
              <w:rPr>
                <w:rFonts w:ascii="Arial" w:hAnsi="Arial" w:cs="Arial"/>
                <w:sz w:val="22"/>
                <w:szCs w:val="22"/>
              </w:rPr>
              <w:t xml:space="preserve">clients to </w:t>
            </w:r>
            <w:r w:rsidR="00EE1451" w:rsidRPr="000F1B90">
              <w:rPr>
                <w:rFonts w:ascii="Arial" w:hAnsi="Arial" w:cs="Arial"/>
                <w:sz w:val="22"/>
                <w:szCs w:val="22"/>
              </w:rPr>
              <w:t xml:space="preserve">view, download, or transmit their health information or to access their health information in the manner they choose. </w:t>
            </w:r>
          </w:p>
          <w:p w14:paraId="7DD2B5EF" w14:textId="15C0A2F3" w:rsidR="00AF170A" w:rsidRPr="00E93D38" w:rsidRDefault="00AF170A" w:rsidP="00323C39">
            <w:pPr>
              <w:pStyle w:val="ListParagraph"/>
              <w:numPr>
                <w:ilvl w:val="0"/>
                <w:numId w:val="38"/>
              </w:numPr>
              <w:rPr>
                <w:rFonts w:ascii="Arial" w:hAnsi="Arial" w:cs="Arial"/>
                <w:sz w:val="22"/>
                <w:szCs w:val="22"/>
              </w:rPr>
            </w:pPr>
            <w:r w:rsidRPr="000F1B90">
              <w:rPr>
                <w:rFonts w:ascii="Arial" w:hAnsi="Arial" w:cs="Arial"/>
                <w:sz w:val="22"/>
                <w:szCs w:val="22"/>
              </w:rPr>
              <w:t xml:space="preserve">SBH utilizes our existing technology and data analytics capacity to provide </w:t>
            </w:r>
            <w:r w:rsidR="00183B7D" w:rsidRPr="000F1B90">
              <w:rPr>
                <w:rFonts w:ascii="Arial" w:hAnsi="Arial" w:cs="Arial"/>
                <w:sz w:val="22"/>
                <w:szCs w:val="22"/>
              </w:rPr>
              <w:t xml:space="preserve">evidence-based </w:t>
            </w:r>
            <w:r w:rsidRPr="000F1B90">
              <w:rPr>
                <w:rFonts w:ascii="Arial" w:hAnsi="Arial" w:cs="Arial"/>
                <w:sz w:val="22"/>
                <w:szCs w:val="22"/>
              </w:rPr>
              <w:t>data-</w:t>
            </w:r>
            <w:r w:rsidRPr="00E93D38">
              <w:rPr>
                <w:rFonts w:ascii="Arial" w:hAnsi="Arial" w:cs="Arial"/>
                <w:sz w:val="22"/>
                <w:szCs w:val="22"/>
              </w:rPr>
              <w:t>driven clinical decision support.</w:t>
            </w:r>
          </w:p>
          <w:p w14:paraId="179A9E2B" w14:textId="0C560354" w:rsidR="00AF170A" w:rsidRPr="00E93D38" w:rsidRDefault="00AF170A" w:rsidP="00323C39">
            <w:pPr>
              <w:pStyle w:val="ListParagraph"/>
              <w:numPr>
                <w:ilvl w:val="0"/>
                <w:numId w:val="38"/>
              </w:numPr>
              <w:rPr>
                <w:rFonts w:ascii="Arial" w:hAnsi="Arial" w:cs="Arial"/>
                <w:sz w:val="22"/>
                <w:szCs w:val="22"/>
              </w:rPr>
            </w:pPr>
            <w:r w:rsidRPr="00E93D38">
              <w:rPr>
                <w:rFonts w:ascii="Arial" w:hAnsi="Arial" w:cs="Arial"/>
                <w:sz w:val="22"/>
                <w:szCs w:val="22"/>
              </w:rPr>
              <w:t xml:space="preserve">Electronic prescribing via </w:t>
            </w:r>
            <w:r w:rsidR="00945948" w:rsidRPr="00E93D38">
              <w:rPr>
                <w:rFonts w:ascii="Arial" w:hAnsi="Arial" w:cs="Arial"/>
                <w:sz w:val="22"/>
                <w:szCs w:val="22"/>
              </w:rPr>
              <w:t>Smart</w:t>
            </w:r>
            <w:r w:rsidRPr="00E93D38">
              <w:rPr>
                <w:rFonts w:ascii="Arial" w:hAnsi="Arial" w:cs="Arial"/>
                <w:sz w:val="22"/>
                <w:szCs w:val="22"/>
              </w:rPr>
              <w:t xml:space="preserve"> through SmartCare</w:t>
            </w:r>
          </w:p>
          <w:p w14:paraId="21B29357" w14:textId="77777777" w:rsidR="00AF170A" w:rsidRPr="00E93D38" w:rsidRDefault="00AF170A" w:rsidP="00AF170A">
            <w:pPr>
              <w:pStyle w:val="ListParagraph"/>
              <w:rPr>
                <w:rFonts w:ascii="Arial" w:hAnsi="Arial" w:cs="Arial"/>
                <w:sz w:val="22"/>
                <w:szCs w:val="22"/>
              </w:rPr>
            </w:pPr>
          </w:p>
          <w:p w14:paraId="5ACB4187" w14:textId="77777777" w:rsidR="00AF170A" w:rsidRDefault="00AF170A" w:rsidP="00323C39">
            <w:pPr>
              <w:pStyle w:val="ListParagraph"/>
              <w:numPr>
                <w:ilvl w:val="0"/>
                <w:numId w:val="38"/>
              </w:numPr>
              <w:rPr>
                <w:rFonts w:ascii="Arial" w:hAnsi="Arial" w:cs="Arial"/>
                <w:sz w:val="22"/>
                <w:szCs w:val="22"/>
              </w:rPr>
            </w:pPr>
            <w:r w:rsidRPr="00E93D38">
              <w:rPr>
                <w:rFonts w:ascii="Arial" w:hAnsi="Arial" w:cs="Arial"/>
                <w:sz w:val="22"/>
                <w:szCs w:val="22"/>
              </w:rPr>
              <w:t>Technical assistance is anticipated upon full launch of the IHIE system and DMHA data warehouse system.</w:t>
            </w:r>
          </w:p>
          <w:p w14:paraId="20025B0A" w14:textId="77777777" w:rsidR="00D11488" w:rsidRPr="00D11488" w:rsidRDefault="00D11488" w:rsidP="00D11488">
            <w:pPr>
              <w:pStyle w:val="ListParagraph"/>
            </w:pPr>
          </w:p>
          <w:p w14:paraId="0F894400" w14:textId="77777777" w:rsidR="00D11488" w:rsidRPr="00D11488" w:rsidRDefault="00D11488" w:rsidP="00D11488">
            <w:pPr>
              <w:ind w:left="360"/>
            </w:pPr>
          </w:p>
          <w:p w14:paraId="5B7D0BB2" w14:textId="77777777" w:rsidR="00650A2F" w:rsidRPr="00D11488" w:rsidRDefault="00650A2F" w:rsidP="00650A2F">
            <w:pPr>
              <w:rPr>
                <w:rFonts w:ascii="Arial" w:eastAsia="Arial" w:hAnsi="Arial" w:cs="Arial"/>
                <w:b/>
                <w:bCs/>
                <w:sz w:val="22"/>
                <w:szCs w:val="22"/>
              </w:rPr>
            </w:pPr>
            <w:r w:rsidRPr="00D11488">
              <w:rPr>
                <w:rFonts w:ascii="Arial" w:hAnsi="Arial" w:cs="Arial"/>
                <w:b/>
                <w:bCs/>
                <w:sz w:val="22"/>
                <w:szCs w:val="22"/>
              </w:rPr>
              <w:t>3.b.4</w:t>
            </w:r>
          </w:p>
          <w:p w14:paraId="673690E4" w14:textId="77777777" w:rsidR="00650A2F" w:rsidRPr="006A14D3" w:rsidRDefault="00650A2F" w:rsidP="00650A2F">
            <w:pPr>
              <w:ind w:left="160"/>
              <w:rPr>
                <w:rFonts w:ascii="Arial" w:hAnsi="Arial" w:cs="Arial"/>
                <w:b/>
                <w:bCs/>
                <w:sz w:val="22"/>
                <w:szCs w:val="22"/>
              </w:rPr>
            </w:pPr>
            <w:r w:rsidRPr="006A14D3">
              <w:rPr>
                <w:rFonts w:ascii="Arial" w:hAnsi="Arial" w:cs="Arial"/>
                <w:b/>
                <w:bCs/>
                <w:sz w:val="22"/>
                <w:szCs w:val="22"/>
              </w:rPr>
              <w:t>If you are not currently able to meet the criterion, what would you need to do to meet the criterion by the anticipated Demonstration Program start date (7/1/24)? What type of support would you need?</w:t>
            </w:r>
          </w:p>
          <w:p w14:paraId="336163E1" w14:textId="77777777" w:rsidR="00650A2F" w:rsidRPr="006A14D3" w:rsidRDefault="00650A2F" w:rsidP="00323C39">
            <w:pPr>
              <w:pStyle w:val="ListParagraph"/>
              <w:numPr>
                <w:ilvl w:val="0"/>
                <w:numId w:val="75"/>
              </w:numPr>
              <w:rPr>
                <w:rFonts w:ascii="Arial" w:hAnsi="Arial" w:cs="Arial"/>
                <w:sz w:val="22"/>
                <w:szCs w:val="22"/>
              </w:rPr>
            </w:pPr>
            <w:r w:rsidRPr="006A14D3">
              <w:rPr>
                <w:rFonts w:ascii="Arial" w:hAnsi="Arial" w:cs="Arial"/>
                <w:sz w:val="22"/>
                <w:szCs w:val="22"/>
              </w:rPr>
              <w:t xml:space="preserve">Adherence to this standard is detailed in the Company's </w:t>
            </w:r>
            <w:hyperlink r:id="rId69" w:history="1">
              <w:r w:rsidRPr="006A14D3">
                <w:rPr>
                  <w:rStyle w:val="Hyperlink"/>
                  <w:rFonts w:ascii="Arial" w:hAnsi="Arial" w:cs="Arial"/>
                  <w:sz w:val="22"/>
                  <w:szCs w:val="22"/>
                  <w:lang w:val="en-US"/>
                </w:rPr>
                <w:t>Privacy Program</w:t>
              </w:r>
            </w:hyperlink>
            <w:r w:rsidRPr="006A14D3">
              <w:rPr>
                <w:rFonts w:ascii="Arial" w:hAnsi="Arial" w:cs="Arial"/>
                <w:sz w:val="22"/>
                <w:szCs w:val="22"/>
              </w:rPr>
              <w:t xml:space="preserve"> which contains 22 associated linked privacy policies</w:t>
            </w:r>
          </w:p>
          <w:p w14:paraId="3A417B8A" w14:textId="77777777" w:rsidR="00650A2F" w:rsidRPr="006A14D3" w:rsidRDefault="00650A2F" w:rsidP="00323C39">
            <w:pPr>
              <w:pStyle w:val="ListParagraph"/>
              <w:numPr>
                <w:ilvl w:val="0"/>
                <w:numId w:val="75"/>
              </w:numPr>
              <w:rPr>
                <w:rFonts w:ascii="Arial" w:hAnsi="Arial" w:cs="Arial"/>
                <w:sz w:val="22"/>
                <w:szCs w:val="22"/>
              </w:rPr>
            </w:pPr>
            <w:r w:rsidRPr="006A14D3">
              <w:rPr>
                <w:rFonts w:ascii="Arial" w:hAnsi="Arial" w:cs="Arial"/>
                <w:sz w:val="22"/>
                <w:szCs w:val="22"/>
              </w:rPr>
              <w:t xml:space="preserve">Southwestern does not currently partner with any DCOs. </w:t>
            </w:r>
          </w:p>
          <w:p w14:paraId="7D2D3DF0" w14:textId="77777777" w:rsidR="00650A2F" w:rsidRPr="006A14D3" w:rsidRDefault="00650A2F" w:rsidP="00323C39">
            <w:pPr>
              <w:pStyle w:val="ListParagraph"/>
              <w:numPr>
                <w:ilvl w:val="0"/>
                <w:numId w:val="75"/>
              </w:numPr>
              <w:rPr>
                <w:rFonts w:ascii="Arial" w:hAnsi="Arial" w:cs="Arial"/>
                <w:sz w:val="22"/>
                <w:szCs w:val="22"/>
              </w:rPr>
            </w:pPr>
            <w:r w:rsidRPr="006A14D3">
              <w:rPr>
                <w:rFonts w:ascii="Arial" w:hAnsi="Arial" w:cs="Arial"/>
                <w:sz w:val="22"/>
                <w:szCs w:val="22"/>
              </w:rPr>
              <w:t xml:space="preserve">The current </w:t>
            </w:r>
            <w:hyperlink r:id="rId70" w:history="1">
              <w:r w:rsidRPr="006A14D3">
                <w:rPr>
                  <w:rStyle w:val="Hyperlink"/>
                  <w:rFonts w:ascii="Arial" w:hAnsi="Arial" w:cs="Arial"/>
                  <w:sz w:val="22"/>
                  <w:szCs w:val="22"/>
                </w:rPr>
                <w:t>Privacy Program</w:t>
              </w:r>
            </w:hyperlink>
            <w:r w:rsidRPr="006A14D3">
              <w:rPr>
                <w:rFonts w:ascii="Arial" w:hAnsi="Arial" w:cs="Arial"/>
                <w:sz w:val="22"/>
                <w:szCs w:val="22"/>
              </w:rPr>
              <w:t xml:space="preserve"> policies will be enhanced to include DCO related intent and language in order to meet criterion</w:t>
            </w:r>
          </w:p>
          <w:p w14:paraId="4BAE141A" w14:textId="77777777" w:rsidR="00650A2F" w:rsidRPr="006A14D3" w:rsidRDefault="00650A2F" w:rsidP="00323C39">
            <w:pPr>
              <w:pStyle w:val="ListParagraph"/>
              <w:numPr>
                <w:ilvl w:val="0"/>
                <w:numId w:val="75"/>
              </w:numPr>
              <w:rPr>
                <w:rFonts w:ascii="Arial" w:hAnsi="Arial" w:cs="Arial"/>
                <w:sz w:val="22"/>
                <w:szCs w:val="22"/>
              </w:rPr>
            </w:pPr>
            <w:r w:rsidRPr="006A14D3">
              <w:rPr>
                <w:rFonts w:ascii="Arial" w:hAnsi="Arial" w:cs="Arial"/>
                <w:sz w:val="22"/>
                <w:szCs w:val="22"/>
              </w:rPr>
              <w:t>Policy will be drafted to confirm compliance with these privacy rules. This will be completed at first available opportunity.</w:t>
            </w:r>
          </w:p>
          <w:p w14:paraId="70460348" w14:textId="77777777" w:rsidR="00650A2F" w:rsidRPr="006A14D3" w:rsidRDefault="00650A2F" w:rsidP="00323C39">
            <w:pPr>
              <w:pStyle w:val="ListParagraph"/>
              <w:numPr>
                <w:ilvl w:val="0"/>
                <w:numId w:val="75"/>
              </w:numPr>
              <w:rPr>
                <w:rFonts w:ascii="Arial" w:hAnsi="Arial" w:cs="Arial"/>
                <w:sz w:val="22"/>
                <w:szCs w:val="22"/>
              </w:rPr>
            </w:pPr>
            <w:r w:rsidRPr="006A14D3">
              <w:rPr>
                <w:rFonts w:ascii="Arial" w:hAnsi="Arial" w:cs="Arial"/>
                <w:sz w:val="22"/>
                <w:szCs w:val="22"/>
              </w:rPr>
              <w:t>Review of the potential DCO policy will be conducted and be in place by 7/1/24</w:t>
            </w:r>
          </w:p>
          <w:p w14:paraId="48F8D931" w14:textId="77777777" w:rsidR="00650A2F" w:rsidRDefault="00650A2F" w:rsidP="00650A2F">
            <w:pPr>
              <w:pStyle w:val="ListParagraph"/>
              <w:ind w:left="520"/>
              <w:rPr>
                <w:rFonts w:ascii="Arial" w:eastAsia="Arial" w:hAnsi="Arial" w:cs="Arial"/>
                <w:sz w:val="22"/>
                <w:szCs w:val="22"/>
              </w:rPr>
            </w:pPr>
          </w:p>
          <w:p w14:paraId="0DB10658" w14:textId="77777777" w:rsidR="00650A2F" w:rsidRPr="00667992" w:rsidRDefault="00650A2F" w:rsidP="00323C39">
            <w:pPr>
              <w:pStyle w:val="ListParagraph"/>
              <w:numPr>
                <w:ilvl w:val="0"/>
                <w:numId w:val="75"/>
              </w:numPr>
              <w:rPr>
                <w:rFonts w:ascii="Arial" w:hAnsi="Arial" w:cs="Arial"/>
                <w:sz w:val="22"/>
                <w:szCs w:val="22"/>
              </w:rPr>
            </w:pPr>
            <w:r w:rsidRPr="000F1B90">
              <w:rPr>
                <w:rFonts w:ascii="Arial" w:hAnsi="Arial" w:cs="Arial"/>
                <w:b/>
                <w:bCs/>
                <w:sz w:val="22"/>
                <w:szCs w:val="22"/>
              </w:rPr>
              <w:t>Support Needed:</w:t>
            </w:r>
            <w:r>
              <w:rPr>
                <w:rFonts w:ascii="Arial" w:hAnsi="Arial" w:cs="Arial"/>
                <w:b/>
                <w:bCs/>
                <w:sz w:val="22"/>
                <w:szCs w:val="22"/>
              </w:rPr>
              <w:t xml:space="preserve"> </w:t>
            </w:r>
            <w:r w:rsidRPr="00667992">
              <w:rPr>
                <w:rFonts w:ascii="Arial" w:hAnsi="Arial" w:cs="Arial"/>
                <w:sz w:val="22"/>
                <w:szCs w:val="22"/>
              </w:rPr>
              <w:t>Technical assistance may be requested when Southwestern deploy</w:t>
            </w:r>
            <w:r>
              <w:rPr>
                <w:rFonts w:ascii="Arial" w:hAnsi="Arial" w:cs="Arial"/>
                <w:sz w:val="22"/>
                <w:szCs w:val="22"/>
              </w:rPr>
              <w:t>s</w:t>
            </w:r>
            <w:r w:rsidRPr="00667992">
              <w:rPr>
                <w:rFonts w:ascii="Arial" w:hAnsi="Arial" w:cs="Arial"/>
                <w:sz w:val="22"/>
                <w:szCs w:val="22"/>
              </w:rPr>
              <w:t xml:space="preserve"> a DCO.</w:t>
            </w:r>
          </w:p>
          <w:p w14:paraId="458B266C" w14:textId="77777777" w:rsidR="00650A2F" w:rsidRDefault="00650A2F" w:rsidP="00AF170A">
            <w:pPr>
              <w:rPr>
                <w:rFonts w:ascii="Arial" w:hAnsi="Arial" w:cs="Arial"/>
                <w:sz w:val="22"/>
                <w:szCs w:val="22"/>
              </w:rPr>
            </w:pPr>
          </w:p>
          <w:p w14:paraId="733825F6" w14:textId="77777777" w:rsidR="00650A2F" w:rsidRDefault="00650A2F" w:rsidP="00AF170A">
            <w:pPr>
              <w:rPr>
                <w:rFonts w:ascii="Arial" w:hAnsi="Arial" w:cs="Arial"/>
                <w:sz w:val="22"/>
                <w:szCs w:val="22"/>
              </w:rPr>
            </w:pPr>
          </w:p>
          <w:p w14:paraId="0A80A9F1" w14:textId="77777777" w:rsidR="00AF170A" w:rsidRPr="00D11488" w:rsidRDefault="00AF170A" w:rsidP="00AF170A">
            <w:pPr>
              <w:rPr>
                <w:rFonts w:ascii="Arial" w:hAnsi="Arial" w:cs="Arial"/>
                <w:b/>
                <w:bCs/>
                <w:sz w:val="22"/>
                <w:szCs w:val="22"/>
              </w:rPr>
            </w:pPr>
            <w:r w:rsidRPr="00D11488">
              <w:rPr>
                <w:rFonts w:ascii="Arial" w:hAnsi="Arial" w:cs="Arial"/>
                <w:b/>
                <w:bCs/>
                <w:sz w:val="22"/>
                <w:szCs w:val="22"/>
              </w:rPr>
              <w:t>3.b.5</w:t>
            </w:r>
          </w:p>
          <w:p w14:paraId="05043F06" w14:textId="77777777" w:rsidR="00AF170A" w:rsidRPr="00E93D38" w:rsidRDefault="00AF170A" w:rsidP="00AF170A">
            <w:pPr>
              <w:ind w:firstLine="161"/>
              <w:rPr>
                <w:rFonts w:ascii="Arial" w:hAnsi="Arial" w:cs="Arial"/>
                <w:b/>
                <w:sz w:val="22"/>
                <w:szCs w:val="22"/>
              </w:rPr>
            </w:pPr>
            <w:r w:rsidRPr="00E93D38">
              <w:rPr>
                <w:rFonts w:ascii="Arial" w:hAnsi="Arial" w:cs="Arial"/>
                <w:b/>
                <w:sz w:val="22"/>
                <w:szCs w:val="22"/>
              </w:rPr>
              <w:t xml:space="preserve">If you currently meet the criterion, how are you doing so? </w:t>
            </w:r>
          </w:p>
          <w:p w14:paraId="0EF26CB3" w14:textId="77777777" w:rsidR="00AF170A" w:rsidRPr="00E93D38" w:rsidRDefault="00244B0D" w:rsidP="00323C39">
            <w:pPr>
              <w:pStyle w:val="ListParagraph"/>
              <w:numPr>
                <w:ilvl w:val="0"/>
                <w:numId w:val="53"/>
              </w:numPr>
              <w:rPr>
                <w:rFonts w:ascii="Arial" w:hAnsi="Arial" w:cs="Arial"/>
                <w:sz w:val="22"/>
                <w:szCs w:val="22"/>
              </w:rPr>
            </w:pPr>
            <w:hyperlink r:id="rId71">
              <w:r w:rsidR="00AF170A" w:rsidRPr="00E93D38">
                <w:rPr>
                  <w:rStyle w:val="Hyperlink"/>
                  <w:rFonts w:ascii="Arial" w:hAnsi="Arial" w:cs="Arial"/>
                  <w:sz w:val="22"/>
                  <w:szCs w:val="22"/>
                </w:rPr>
                <w:t>Care Coordination Improvement Plan: Health IT Systems</w:t>
              </w:r>
            </w:hyperlink>
            <w:r w:rsidR="00AF170A" w:rsidRPr="00E93D38">
              <w:rPr>
                <w:rFonts w:ascii="Arial" w:hAnsi="Arial" w:cs="Arial"/>
                <w:sz w:val="22"/>
                <w:szCs w:val="22"/>
              </w:rPr>
              <w:t xml:space="preserve"> is a comprehensive plan to expand and improve SBH’s EHR capability to coordinate with IT health systems. Part of this plan is to leverage the IHIE system and to connect with the State and the Indiana council to maximize data sharing via the State data warehouse project which should help with data sharing between DCO and SBH. </w:t>
            </w:r>
          </w:p>
          <w:p w14:paraId="0540C641" w14:textId="77777777" w:rsidR="00AF170A" w:rsidRPr="00E93D38" w:rsidRDefault="00AF170A" w:rsidP="00323C39">
            <w:pPr>
              <w:pStyle w:val="ListParagraph"/>
              <w:numPr>
                <w:ilvl w:val="0"/>
                <w:numId w:val="53"/>
              </w:numPr>
              <w:rPr>
                <w:rFonts w:ascii="Arial" w:hAnsi="Arial" w:cs="Arial"/>
                <w:sz w:val="22"/>
                <w:szCs w:val="22"/>
              </w:rPr>
            </w:pPr>
            <w:r w:rsidRPr="00E93D38">
              <w:rPr>
                <w:rFonts w:ascii="Arial" w:hAnsi="Arial" w:cs="Arial"/>
                <w:sz w:val="22"/>
                <w:szCs w:val="22"/>
              </w:rPr>
              <w:t xml:space="preserve">SBH coordinates care with other community providers through phone/email and assures that records are shared between SBH and providers, release of information approval is required in such cases. </w:t>
            </w:r>
          </w:p>
          <w:p w14:paraId="21025A12" w14:textId="77777777" w:rsidR="00AF170A" w:rsidRPr="00E93D38" w:rsidRDefault="00AF170A" w:rsidP="00323C39">
            <w:pPr>
              <w:pStyle w:val="ListParagraph"/>
              <w:numPr>
                <w:ilvl w:val="0"/>
                <w:numId w:val="53"/>
              </w:numPr>
              <w:rPr>
                <w:rFonts w:ascii="Arial" w:hAnsi="Arial" w:cs="Arial"/>
                <w:sz w:val="22"/>
                <w:szCs w:val="22"/>
              </w:rPr>
            </w:pPr>
            <w:r w:rsidRPr="00E93D38">
              <w:rPr>
                <w:rFonts w:ascii="Arial" w:hAnsi="Arial" w:cs="Arial"/>
                <w:sz w:val="22"/>
                <w:szCs w:val="22"/>
              </w:rPr>
              <w:t>DCO relationships developed in the future will have a Business Associate Agreement in place to facilitate care coordination.</w:t>
            </w:r>
          </w:p>
          <w:p w14:paraId="72462FB0" w14:textId="77777777" w:rsidR="00AF170A" w:rsidRPr="00E93D38" w:rsidRDefault="00AF170A" w:rsidP="00323C39">
            <w:pPr>
              <w:pStyle w:val="ListParagraph"/>
              <w:numPr>
                <w:ilvl w:val="0"/>
                <w:numId w:val="53"/>
              </w:numPr>
              <w:rPr>
                <w:rFonts w:ascii="Arial" w:hAnsi="Arial" w:cs="Arial"/>
                <w:sz w:val="22"/>
                <w:szCs w:val="22"/>
              </w:rPr>
            </w:pPr>
            <w:r w:rsidRPr="00E93D38">
              <w:rPr>
                <w:rFonts w:ascii="Arial" w:hAnsi="Arial" w:cs="Arial"/>
                <w:sz w:val="22"/>
                <w:szCs w:val="22"/>
              </w:rPr>
              <w:t>SBH will integrate health record exchange with all future DCOs and will leverage expanding capability to enhance current workflows.</w:t>
            </w:r>
          </w:p>
          <w:p w14:paraId="47E19458" w14:textId="77777777" w:rsidR="008C3E3F" w:rsidRPr="00D11488" w:rsidRDefault="008C3E3F" w:rsidP="008C3E3F">
            <w:pPr>
              <w:rPr>
                <w:rFonts w:ascii="Arial" w:hAnsi="Arial" w:cs="Arial"/>
                <w:b/>
                <w:bCs/>
                <w:sz w:val="22"/>
                <w:szCs w:val="22"/>
              </w:rPr>
            </w:pPr>
            <w:r w:rsidRPr="00D11488">
              <w:rPr>
                <w:rFonts w:ascii="Arial" w:hAnsi="Arial" w:cs="Arial"/>
                <w:b/>
                <w:bCs/>
                <w:sz w:val="22"/>
                <w:szCs w:val="22"/>
              </w:rPr>
              <w:t>3.c.1</w:t>
            </w:r>
          </w:p>
          <w:p w14:paraId="3404BE39" w14:textId="77777777" w:rsidR="008C3E3F" w:rsidRPr="00E93D38" w:rsidRDefault="008C3E3F" w:rsidP="009340FF">
            <w:pPr>
              <w:ind w:left="360" w:hanging="201"/>
              <w:rPr>
                <w:rFonts w:ascii="Arial" w:hAnsi="Arial" w:cs="Arial"/>
                <w:b/>
                <w:sz w:val="22"/>
                <w:szCs w:val="22"/>
              </w:rPr>
            </w:pPr>
            <w:r w:rsidRPr="00E93D38">
              <w:rPr>
                <w:rFonts w:ascii="Arial" w:hAnsi="Arial" w:cs="Arial"/>
                <w:b/>
                <w:sz w:val="22"/>
                <w:szCs w:val="22"/>
              </w:rPr>
              <w:t xml:space="preserve">If you currently meet the criterion, how are you doing so? </w:t>
            </w:r>
          </w:p>
          <w:p w14:paraId="35026AC6" w14:textId="1F4DF168" w:rsidR="008C3E3F" w:rsidRPr="00E93D38" w:rsidRDefault="008C3E3F" w:rsidP="00323C39">
            <w:pPr>
              <w:pStyle w:val="ListParagraph"/>
              <w:numPr>
                <w:ilvl w:val="0"/>
                <w:numId w:val="51"/>
              </w:numPr>
              <w:rPr>
                <w:rFonts w:ascii="Arial" w:hAnsi="Arial" w:cs="Arial"/>
                <w:sz w:val="22"/>
                <w:szCs w:val="22"/>
              </w:rPr>
            </w:pPr>
            <w:r w:rsidRPr="00E93D38">
              <w:rPr>
                <w:rFonts w:ascii="Arial" w:hAnsi="Arial" w:cs="Arial"/>
                <w:sz w:val="22"/>
                <w:szCs w:val="22"/>
              </w:rPr>
              <w:t xml:space="preserve">SBH </w:t>
            </w:r>
            <w:r w:rsidRPr="000F1B90">
              <w:rPr>
                <w:rFonts w:ascii="Arial" w:hAnsi="Arial" w:cs="Arial"/>
                <w:sz w:val="22"/>
                <w:szCs w:val="22"/>
              </w:rPr>
              <w:t xml:space="preserve">has </w:t>
            </w:r>
            <w:r w:rsidR="00826B66" w:rsidRPr="000F1B90">
              <w:rPr>
                <w:rFonts w:ascii="Arial" w:hAnsi="Arial" w:cs="Arial"/>
                <w:sz w:val="22"/>
                <w:szCs w:val="22"/>
              </w:rPr>
              <w:t xml:space="preserve">MOUs </w:t>
            </w:r>
            <w:r w:rsidR="00D53DD2" w:rsidRPr="000F1B90">
              <w:rPr>
                <w:rFonts w:ascii="Arial" w:hAnsi="Arial" w:cs="Arial"/>
                <w:sz w:val="22"/>
                <w:szCs w:val="22"/>
              </w:rPr>
              <w:t>that detail care coordination expectations</w:t>
            </w:r>
            <w:r w:rsidR="00D53DD2">
              <w:rPr>
                <w:rFonts w:ascii="Arial" w:hAnsi="Arial" w:cs="Arial"/>
                <w:sz w:val="22"/>
                <w:szCs w:val="22"/>
              </w:rPr>
              <w:t xml:space="preserve"> </w:t>
            </w:r>
            <w:r w:rsidR="00891503">
              <w:rPr>
                <w:rFonts w:ascii="Arial" w:hAnsi="Arial" w:cs="Arial"/>
                <w:sz w:val="22"/>
                <w:szCs w:val="22"/>
              </w:rPr>
              <w:t xml:space="preserve">with </w:t>
            </w:r>
            <w:r w:rsidRPr="00E93D38">
              <w:rPr>
                <w:rFonts w:ascii="Arial" w:hAnsi="Arial" w:cs="Arial"/>
                <w:sz w:val="22"/>
                <w:szCs w:val="22"/>
              </w:rPr>
              <w:t xml:space="preserve">two FQHC partners, one in an urban setting and one serving a rural area. These partnerships include SBH providing psychiatric consultation for the FQHC staff and regular collaborative team meetings. Both of these FQHC’s have formal agreements with SBH (ECHO Healthcare and Tulip Tree Family Health Care). Letters of Commitment </w:t>
            </w:r>
            <w:r w:rsidR="00721C2C" w:rsidRPr="00E93D38">
              <w:rPr>
                <w:rFonts w:ascii="Arial" w:hAnsi="Arial" w:cs="Arial"/>
                <w:sz w:val="22"/>
                <w:szCs w:val="22"/>
              </w:rPr>
              <w:t>are</w:t>
            </w:r>
            <w:r w:rsidRPr="00E93D38">
              <w:rPr>
                <w:rFonts w:ascii="Arial" w:hAnsi="Arial" w:cs="Arial"/>
                <w:sz w:val="22"/>
                <w:szCs w:val="22"/>
              </w:rPr>
              <w:t xml:space="preserve"> </w:t>
            </w:r>
            <w:r w:rsidRPr="00E93D38">
              <w:t>also</w:t>
            </w:r>
            <w:r w:rsidRPr="00E93D38">
              <w:rPr>
                <w:rFonts w:ascii="Arial" w:hAnsi="Arial" w:cs="Arial"/>
                <w:sz w:val="22"/>
                <w:szCs w:val="22"/>
              </w:rPr>
              <w:t xml:space="preserve"> provided as attachments.</w:t>
            </w:r>
          </w:p>
          <w:p w14:paraId="38C6EE25" w14:textId="77777777" w:rsidR="008C3E3F" w:rsidRPr="00E93D38" w:rsidRDefault="008C3E3F" w:rsidP="00323C39">
            <w:pPr>
              <w:pStyle w:val="ListParagraph"/>
              <w:numPr>
                <w:ilvl w:val="0"/>
                <w:numId w:val="51"/>
              </w:numPr>
              <w:rPr>
                <w:rFonts w:ascii="Arial" w:hAnsi="Arial" w:cs="Arial"/>
                <w:sz w:val="22"/>
                <w:szCs w:val="22"/>
              </w:rPr>
            </w:pPr>
            <w:r w:rsidRPr="00E93D38">
              <w:rPr>
                <w:rFonts w:ascii="Arial" w:hAnsi="Arial" w:cs="Arial"/>
                <w:sz w:val="22"/>
                <w:szCs w:val="22"/>
              </w:rPr>
              <w:t xml:space="preserve">Southwestern's employed medical staff are a key component of this process. </w:t>
            </w:r>
          </w:p>
          <w:p w14:paraId="42AACE78" w14:textId="77777777" w:rsidR="008C3E3F" w:rsidRPr="00E93D38" w:rsidRDefault="008C3E3F" w:rsidP="00323C39">
            <w:pPr>
              <w:pStyle w:val="ListParagraph"/>
              <w:numPr>
                <w:ilvl w:val="0"/>
                <w:numId w:val="51"/>
              </w:numPr>
              <w:rPr>
                <w:rFonts w:ascii="Arial" w:hAnsi="Arial" w:cs="Arial"/>
                <w:sz w:val="22"/>
                <w:szCs w:val="22"/>
              </w:rPr>
            </w:pPr>
            <w:r w:rsidRPr="00E93D38">
              <w:rPr>
                <w:rFonts w:ascii="Arial" w:hAnsi="Arial" w:cs="Arial"/>
                <w:sz w:val="22"/>
                <w:szCs w:val="22"/>
              </w:rPr>
              <w:t xml:space="preserve">Healthcare Coordination is addressed in the </w:t>
            </w:r>
            <w:hyperlink r:id="rId72">
              <w:r w:rsidRPr="00E93D38">
                <w:rPr>
                  <w:rStyle w:val="Hyperlink"/>
                  <w:rFonts w:ascii="Arial" w:hAnsi="Arial" w:cs="Arial"/>
                  <w:sz w:val="22"/>
                  <w:szCs w:val="22"/>
                </w:rPr>
                <w:t>Physical Health Services</w:t>
              </w:r>
            </w:hyperlink>
            <w:r w:rsidRPr="00E93D38">
              <w:rPr>
                <w:rFonts w:ascii="Arial" w:hAnsi="Arial" w:cs="Arial"/>
                <w:sz w:val="22"/>
                <w:szCs w:val="22"/>
              </w:rPr>
              <w:t>, section 5, as follows: In all cases where physical health services are provided (either directly or by referral), it is expected that results from the evaluation or treatment service be gained from the provider in a timely manner and appropriately noted in the patient's Southwestern medical record. Identified needs and referral for such services are to be documented in the Care Plan, with referrals and outcomes also documented.</w:t>
            </w:r>
          </w:p>
          <w:p w14:paraId="2DBFA0F2" w14:textId="77777777" w:rsidR="008C3E3F" w:rsidRPr="00D11488" w:rsidRDefault="008C3E3F" w:rsidP="008C3E3F">
            <w:pPr>
              <w:rPr>
                <w:rFonts w:ascii="Arial" w:hAnsi="Arial" w:cs="Arial"/>
                <w:b/>
                <w:bCs/>
                <w:sz w:val="22"/>
                <w:szCs w:val="22"/>
              </w:rPr>
            </w:pPr>
            <w:r w:rsidRPr="00D11488">
              <w:rPr>
                <w:rFonts w:ascii="Arial" w:hAnsi="Arial" w:cs="Arial"/>
                <w:b/>
                <w:bCs/>
                <w:sz w:val="22"/>
                <w:szCs w:val="22"/>
              </w:rPr>
              <w:t>3.c.2</w:t>
            </w:r>
          </w:p>
          <w:p w14:paraId="07323156" w14:textId="4F2FC5D8" w:rsidR="008C3E3F" w:rsidRPr="00E93D38" w:rsidRDefault="008C3E3F" w:rsidP="009340FF">
            <w:pPr>
              <w:pStyle w:val="ListParagraph"/>
              <w:ind w:hanging="561"/>
              <w:rPr>
                <w:rFonts w:ascii="Arial" w:hAnsi="Arial" w:cs="Arial"/>
                <w:b/>
                <w:sz w:val="22"/>
                <w:szCs w:val="22"/>
              </w:rPr>
            </w:pPr>
            <w:r w:rsidRPr="00E93D38">
              <w:rPr>
                <w:rFonts w:ascii="Arial" w:hAnsi="Arial" w:cs="Arial"/>
                <w:b/>
                <w:sz w:val="22"/>
                <w:szCs w:val="22"/>
              </w:rPr>
              <w:t xml:space="preserve">If you currently meet the criterion, how are you doing so? </w:t>
            </w:r>
          </w:p>
          <w:p w14:paraId="2B9B7062"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SBH has MOUs or BAAs in place with the 3 local inpatient psychiatric providers (who also provide medical withdrawal management) for inpatient services, and the local licensed OTP provider for methadone maintenance.  </w:t>
            </w:r>
          </w:p>
          <w:p w14:paraId="053325AA"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SBH provides ASAM 3.1 and 3.5 residential and transitional residential programs as part of its continuum of SUD services. Non-SBH SUD entities have informal protocols in place for rapid triage. </w:t>
            </w:r>
          </w:p>
          <w:p w14:paraId="163897DE"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SBH is a primary provider of school-based services and has a system of care coordinator that facilitates discharges for youth in PRTF as well as SPH.  Evansville has a robust system of care, FACES, of which SBH provides leadership. In addition, SBH provides High Fidelity Wraparound services which is integrated with multiple youth serving organizations.</w:t>
            </w:r>
          </w:p>
          <w:p w14:paraId="1426E077" w14:textId="26566E84"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Our active partnership expansion includes a range of</w:t>
            </w:r>
            <w:r w:rsidRPr="006500AD">
              <w:rPr>
                <w:rFonts w:ascii="Arial" w:hAnsi="Arial" w:cs="Arial"/>
                <w:sz w:val="22"/>
                <w:szCs w:val="22"/>
              </w:rPr>
              <w:t xml:space="preserve"> social</w:t>
            </w:r>
            <w:r w:rsidRPr="00E93D38">
              <w:rPr>
                <w:rFonts w:ascii="Arial" w:hAnsi="Arial" w:cs="Arial"/>
                <w:sz w:val="22"/>
                <w:szCs w:val="22"/>
              </w:rPr>
              <w:t xml:space="preserve"> services in the community.</w:t>
            </w:r>
          </w:p>
          <w:p w14:paraId="327DED47" w14:textId="253F73D4"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SBH tracks when people receiving CCBHC services are admitted or discharged to facilities providing the services listed above, including transfer coordination to outside behavioral health providers.  SBH has embedded liaisons within inpatient psychiatric units in our </w:t>
            </w:r>
            <w:r w:rsidRPr="000F1B90">
              <w:rPr>
                <w:rFonts w:ascii="Arial" w:hAnsi="Arial" w:cs="Arial"/>
                <w:sz w:val="22"/>
                <w:szCs w:val="22"/>
              </w:rPr>
              <w:t>county</w:t>
            </w:r>
            <w:r w:rsidR="006B168C" w:rsidRPr="000F1B90">
              <w:rPr>
                <w:rFonts w:ascii="Arial" w:hAnsi="Arial" w:cs="Arial"/>
                <w:sz w:val="22"/>
                <w:szCs w:val="22"/>
              </w:rPr>
              <w:t xml:space="preserve"> to manage transitions</w:t>
            </w:r>
            <w:r w:rsidRPr="000F1B90">
              <w:rPr>
                <w:rFonts w:ascii="Arial" w:hAnsi="Arial" w:cs="Arial"/>
                <w:sz w:val="22"/>
                <w:szCs w:val="22"/>
              </w:rPr>
              <w:t>.</w:t>
            </w:r>
            <w:r w:rsidRPr="00E93D38">
              <w:rPr>
                <w:rFonts w:ascii="Arial" w:hAnsi="Arial" w:cs="Arial"/>
                <w:sz w:val="22"/>
                <w:szCs w:val="22"/>
              </w:rPr>
              <w:t xml:space="preserve"> These processes are monitored through our CQI plan.  </w:t>
            </w:r>
          </w:p>
          <w:p w14:paraId="2404918A"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SBH has a dedicated liaison to coordinate care at admission and discharge with children and youth being admitted or discharged from a residential or inpatient treatment program.  This liaison also serves as the primary point of contact for individuals entering or leaving a state operated facility. </w:t>
            </w:r>
          </w:p>
          <w:p w14:paraId="5E501F51"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SBH has processes for transitions across the clinical levels of care above.  </w:t>
            </w:r>
          </w:p>
          <w:p w14:paraId="42CE4B81"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SBH inpatient liaisons, medical records department and nursing staff verify transfers of medical records and medications.  </w:t>
            </w:r>
          </w:p>
          <w:p w14:paraId="7F336EF9" w14:textId="77777777"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 xml:space="preserve">Suicide risk assessment, crisis prevention planning, overdose prevention education, and access to crisis services and peer support specialists is provided.  </w:t>
            </w:r>
          </w:p>
          <w:p w14:paraId="733541DC" w14:textId="58EC9234" w:rsidR="008C3E3F" w:rsidRPr="00E93D38" w:rsidRDefault="008C3E3F" w:rsidP="00323C39">
            <w:pPr>
              <w:pStyle w:val="ListParagraph"/>
              <w:numPr>
                <w:ilvl w:val="0"/>
                <w:numId w:val="40"/>
              </w:numPr>
              <w:rPr>
                <w:rFonts w:ascii="Arial" w:hAnsi="Arial" w:cs="Arial"/>
                <w:sz w:val="22"/>
                <w:szCs w:val="22"/>
              </w:rPr>
            </w:pPr>
            <w:r w:rsidRPr="00E93D38">
              <w:rPr>
                <w:rFonts w:ascii="Arial" w:hAnsi="Arial" w:cs="Arial"/>
                <w:sz w:val="22"/>
                <w:szCs w:val="22"/>
              </w:rPr>
              <w:t>Protocols, agreements, and provisions are in place between S</w:t>
            </w:r>
            <w:r w:rsidR="26841171" w:rsidRPr="00E93D38">
              <w:rPr>
                <w:rFonts w:ascii="Arial" w:hAnsi="Arial" w:cs="Arial"/>
                <w:sz w:val="22"/>
                <w:szCs w:val="22"/>
              </w:rPr>
              <w:t>BH</w:t>
            </w:r>
            <w:r w:rsidRPr="00E93D38">
              <w:rPr>
                <w:rFonts w:ascii="Arial" w:hAnsi="Arial" w:cs="Arial"/>
                <w:sz w:val="22"/>
                <w:szCs w:val="22"/>
              </w:rPr>
              <w:t xml:space="preserve"> and multiple community partners as well as the below policies and procedures:</w:t>
            </w:r>
          </w:p>
          <w:p w14:paraId="5D2C9B6B" w14:textId="77777777" w:rsidR="008C3E3F" w:rsidRPr="00E93D38" w:rsidRDefault="008C3E3F" w:rsidP="008C3E3F">
            <w:pPr>
              <w:pStyle w:val="ListParagraph"/>
              <w:rPr>
                <w:rFonts w:ascii="Arial" w:hAnsi="Arial" w:cs="Arial"/>
                <w:sz w:val="22"/>
                <w:szCs w:val="22"/>
              </w:rPr>
            </w:pPr>
            <w:r w:rsidRPr="00E93D38">
              <w:rPr>
                <w:rFonts w:ascii="Arial" w:hAnsi="Arial" w:cs="Arial"/>
                <w:sz w:val="22"/>
                <w:szCs w:val="22"/>
              </w:rPr>
              <w:t xml:space="preserve">- </w:t>
            </w:r>
            <w:hyperlink r:id="rId73" w:history="1">
              <w:r w:rsidRPr="00E93D38">
                <w:rPr>
                  <w:rStyle w:val="Hyperlink"/>
                  <w:rFonts w:ascii="Arial" w:hAnsi="Arial" w:cs="Arial"/>
                  <w:sz w:val="22"/>
                  <w:szCs w:val="22"/>
                </w:rPr>
                <w:t>Care Coordination Improvement Plan, Health IT Systems,</w:t>
              </w:r>
            </w:hyperlink>
            <w:r w:rsidRPr="00E93D38">
              <w:rPr>
                <w:rFonts w:ascii="Arial" w:hAnsi="Arial" w:cs="Arial"/>
                <w:sz w:val="22"/>
                <w:szCs w:val="22"/>
              </w:rPr>
              <w:t xml:space="preserve"> is a comprehensive plan to expand and improve SBH’s EHR capability to coordinate with IT health systems. That will increase the ease of meeting this requirement as it is implemented.  </w:t>
            </w:r>
          </w:p>
          <w:p w14:paraId="13533383" w14:textId="77777777" w:rsidR="008C3E3F" w:rsidRPr="00E93D38" w:rsidRDefault="008C3E3F" w:rsidP="008C3E3F">
            <w:pPr>
              <w:pStyle w:val="ListParagraph"/>
              <w:rPr>
                <w:rFonts w:ascii="Arial" w:hAnsi="Arial" w:cs="Arial"/>
                <w:sz w:val="22"/>
                <w:szCs w:val="22"/>
              </w:rPr>
            </w:pPr>
            <w:r w:rsidRPr="00E93D38">
              <w:rPr>
                <w:rFonts w:ascii="Arial" w:hAnsi="Arial" w:cs="Arial"/>
                <w:sz w:val="22"/>
                <w:szCs w:val="22"/>
              </w:rPr>
              <w:t xml:space="preserve">- </w:t>
            </w:r>
            <w:hyperlink r:id="rId74" w:history="1">
              <w:r w:rsidRPr="00E93D38">
                <w:rPr>
                  <w:rStyle w:val="Hyperlink"/>
                  <w:rFonts w:ascii="Arial" w:hAnsi="Arial" w:cs="Arial"/>
                  <w:sz w:val="22"/>
                  <w:szCs w:val="22"/>
                </w:rPr>
                <w:t>Clinical Plan for Professional Services</w:t>
              </w:r>
            </w:hyperlink>
            <w:r w:rsidRPr="00E93D38">
              <w:rPr>
                <w:rStyle w:val="Hyperlink"/>
                <w:rFonts w:ascii="Arial" w:hAnsi="Arial" w:cs="Arial"/>
                <w:sz w:val="22"/>
                <w:szCs w:val="22"/>
              </w:rPr>
              <w:t xml:space="preserve"> </w:t>
            </w:r>
            <w:r w:rsidRPr="00E93D38">
              <w:rPr>
                <w:rFonts w:ascii="Arial" w:hAnsi="Arial" w:cs="Arial"/>
                <w:sz w:val="22"/>
                <w:szCs w:val="22"/>
              </w:rPr>
              <w:t>a comprehensive document that describes agency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offered</w:t>
            </w:r>
          </w:p>
          <w:p w14:paraId="79EBE1AF" w14:textId="77777777" w:rsidR="008C3E3F" w:rsidRPr="00E93D38" w:rsidRDefault="008C3E3F" w:rsidP="00D11488">
            <w:pPr>
              <w:ind w:left="720"/>
              <w:rPr>
                <w:rStyle w:val="Hyperlink"/>
                <w:rFonts w:ascii="Arial" w:hAnsi="Arial" w:cs="Arial"/>
                <w:color w:val="auto"/>
                <w:sz w:val="22"/>
                <w:szCs w:val="22"/>
                <w:u w:val="none"/>
              </w:rPr>
            </w:pPr>
            <w:r w:rsidRPr="00E93D38">
              <w:rPr>
                <w:rFonts w:ascii="Arial" w:hAnsi="Arial" w:cs="Arial"/>
                <w:sz w:val="22"/>
                <w:szCs w:val="22"/>
              </w:rPr>
              <w:t xml:space="preserve">- </w:t>
            </w:r>
            <w:hyperlink r:id="rId75" w:history="1">
              <w:r w:rsidRPr="00E93D38">
                <w:rPr>
                  <w:rStyle w:val="Hyperlink"/>
                  <w:rFonts w:ascii="Arial" w:hAnsi="Arial" w:cs="Arial"/>
                  <w:sz w:val="22"/>
                  <w:szCs w:val="22"/>
                </w:rPr>
                <w:t>Transfer Referral Policy</w:t>
              </w:r>
            </w:hyperlink>
            <w:r w:rsidRPr="00E93D38">
              <w:rPr>
                <w:rStyle w:val="Hyperlink"/>
                <w:rFonts w:ascii="Arial" w:hAnsi="Arial" w:cs="Arial"/>
                <w:sz w:val="22"/>
                <w:szCs w:val="22"/>
              </w:rPr>
              <w:t xml:space="preserve"> </w:t>
            </w:r>
            <w:r w:rsidRPr="00E93D38">
              <w:rPr>
                <w:rStyle w:val="Hyperlink"/>
                <w:rFonts w:ascii="Arial" w:hAnsi="Arial" w:cs="Arial"/>
                <w:color w:val="auto"/>
                <w:sz w:val="22"/>
                <w:szCs w:val="22"/>
                <w:u w:val="none"/>
              </w:rPr>
              <w:t xml:space="preserve">describes the required procedures for transfers and referrals both internally and externally and requires proper documentation of client needs, documentation, and filling out of plans. </w:t>
            </w:r>
          </w:p>
          <w:p w14:paraId="5B056027" w14:textId="77777777" w:rsidR="00D80969" w:rsidRDefault="00D80969" w:rsidP="008C3E3F">
            <w:pPr>
              <w:rPr>
                <w:rFonts w:ascii="Arial" w:hAnsi="Arial" w:cs="Arial"/>
                <w:sz w:val="22"/>
                <w:szCs w:val="22"/>
              </w:rPr>
            </w:pPr>
          </w:p>
          <w:p w14:paraId="693DE025" w14:textId="57405B8F" w:rsidR="008C3E3F" w:rsidRPr="00D11488" w:rsidRDefault="008C3E3F" w:rsidP="008C3E3F">
            <w:pPr>
              <w:rPr>
                <w:rFonts w:ascii="Arial" w:hAnsi="Arial" w:cs="Arial"/>
                <w:b/>
                <w:bCs/>
                <w:sz w:val="22"/>
                <w:szCs w:val="22"/>
              </w:rPr>
            </w:pPr>
            <w:r w:rsidRPr="00D11488">
              <w:rPr>
                <w:rFonts w:ascii="Arial" w:hAnsi="Arial" w:cs="Arial"/>
                <w:b/>
                <w:bCs/>
                <w:sz w:val="22"/>
                <w:szCs w:val="22"/>
              </w:rPr>
              <w:t>3.c.3:</w:t>
            </w:r>
          </w:p>
          <w:p w14:paraId="05CCE91A" w14:textId="77777777" w:rsidR="008C3E3F" w:rsidRPr="00E93D38" w:rsidRDefault="008C3E3F" w:rsidP="009340FF">
            <w:pPr>
              <w:ind w:firstLine="159"/>
              <w:rPr>
                <w:rFonts w:ascii="Arial" w:hAnsi="Arial" w:cs="Arial"/>
                <w:sz w:val="22"/>
                <w:szCs w:val="22"/>
              </w:rPr>
            </w:pPr>
            <w:r w:rsidRPr="00E93D38">
              <w:rPr>
                <w:rFonts w:ascii="Arial" w:hAnsi="Arial" w:cs="Arial"/>
                <w:b/>
                <w:sz w:val="22"/>
                <w:szCs w:val="22"/>
              </w:rPr>
              <w:t>If you currently meet the criterion, how are you doing so</w:t>
            </w:r>
            <w:r w:rsidRPr="00E93D38">
              <w:rPr>
                <w:rFonts w:ascii="Arial" w:hAnsi="Arial" w:cs="Arial"/>
                <w:sz w:val="22"/>
                <w:szCs w:val="22"/>
              </w:rPr>
              <w:t xml:space="preserve">? </w:t>
            </w:r>
          </w:p>
          <w:p w14:paraId="21172F03" w14:textId="77777777" w:rsidR="008C3E3F" w:rsidRPr="000F1B90" w:rsidRDefault="008C3E3F" w:rsidP="00323C39">
            <w:pPr>
              <w:pStyle w:val="ListParagraph"/>
              <w:numPr>
                <w:ilvl w:val="0"/>
                <w:numId w:val="41"/>
              </w:numPr>
              <w:rPr>
                <w:rFonts w:ascii="Arial" w:hAnsi="Arial" w:cs="Arial"/>
                <w:sz w:val="22"/>
                <w:szCs w:val="22"/>
              </w:rPr>
            </w:pPr>
            <w:r w:rsidRPr="000F1B90">
              <w:rPr>
                <w:rFonts w:ascii="Arial" w:hAnsi="Arial" w:cs="Arial"/>
                <w:sz w:val="22"/>
                <w:szCs w:val="22"/>
              </w:rPr>
              <w:t xml:space="preserve">As part of the CCBHC-E and IA grant IPP outcome reporting, SBH reports on new community partnerships and outreach to SAMHSA quarterly. </w:t>
            </w:r>
          </w:p>
          <w:p w14:paraId="6E99720E" w14:textId="67F29ED1" w:rsidR="003B0ED6" w:rsidRPr="000F1B90" w:rsidRDefault="003B0ED6" w:rsidP="00323C39">
            <w:pPr>
              <w:pStyle w:val="ListParagraph"/>
              <w:numPr>
                <w:ilvl w:val="0"/>
                <w:numId w:val="41"/>
              </w:numPr>
              <w:rPr>
                <w:rFonts w:ascii="Arial" w:hAnsi="Arial" w:cs="Arial"/>
                <w:sz w:val="22"/>
                <w:szCs w:val="22"/>
              </w:rPr>
            </w:pPr>
            <w:r w:rsidRPr="000F1B90">
              <w:rPr>
                <w:rFonts w:ascii="Arial" w:hAnsi="Arial" w:cs="Arial"/>
                <w:sz w:val="22"/>
                <w:szCs w:val="22"/>
              </w:rPr>
              <w:t xml:space="preserve">We maintain partnerships with </w:t>
            </w:r>
            <w:r w:rsidR="00EB489C" w:rsidRPr="000F1B90">
              <w:rPr>
                <w:rFonts w:ascii="Arial" w:hAnsi="Arial" w:cs="Arial"/>
                <w:sz w:val="22"/>
                <w:szCs w:val="22"/>
              </w:rPr>
              <w:t>required organizations such as local school district</w:t>
            </w:r>
            <w:r w:rsidR="000F1B90">
              <w:rPr>
                <w:rFonts w:ascii="Arial" w:hAnsi="Arial" w:cs="Arial"/>
                <w:sz w:val="22"/>
                <w:szCs w:val="22"/>
              </w:rPr>
              <w:t>s</w:t>
            </w:r>
            <w:r w:rsidR="00EB489C" w:rsidRPr="000F1B90">
              <w:rPr>
                <w:rFonts w:ascii="Arial" w:hAnsi="Arial" w:cs="Arial"/>
                <w:sz w:val="22"/>
                <w:szCs w:val="22"/>
              </w:rPr>
              <w:t xml:space="preserve">, </w:t>
            </w:r>
            <w:r w:rsidR="00D44EAC" w:rsidRPr="000F1B90">
              <w:rPr>
                <w:rFonts w:ascii="Arial" w:hAnsi="Arial" w:cs="Arial"/>
                <w:sz w:val="22"/>
                <w:szCs w:val="22"/>
              </w:rPr>
              <w:t xml:space="preserve">child welfare programs and foster care agencies, juvenile/criminal justice, </w:t>
            </w:r>
            <w:r w:rsidR="00536873" w:rsidRPr="000F1B90">
              <w:rPr>
                <w:rFonts w:ascii="Arial" w:hAnsi="Arial" w:cs="Arial"/>
                <w:sz w:val="22"/>
                <w:szCs w:val="22"/>
              </w:rPr>
              <w:t>and other local partners</w:t>
            </w:r>
            <w:r w:rsidR="000F1B90">
              <w:rPr>
                <w:rFonts w:ascii="Arial" w:hAnsi="Arial" w:cs="Arial"/>
                <w:sz w:val="22"/>
                <w:szCs w:val="22"/>
              </w:rPr>
              <w:t>, such as Vanderburgh County Health Department, Head Start, Building Blocks, Patchwork Central, and YMCA.</w:t>
            </w:r>
            <w:r w:rsidR="00536873" w:rsidRPr="000F1B90">
              <w:rPr>
                <w:rFonts w:ascii="Arial" w:hAnsi="Arial" w:cs="Arial"/>
                <w:sz w:val="22"/>
                <w:szCs w:val="22"/>
              </w:rPr>
              <w:t xml:space="preserve"> </w:t>
            </w:r>
          </w:p>
          <w:p w14:paraId="11735225" w14:textId="464677B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 xml:space="preserve">Tracking information on community partners, beginning in 2021, </w:t>
            </w:r>
            <w:r w:rsidR="00721C2C" w:rsidRPr="00E93D38">
              <w:rPr>
                <w:rFonts w:ascii="Arial" w:hAnsi="Arial" w:cs="Arial"/>
                <w:sz w:val="22"/>
                <w:szCs w:val="22"/>
              </w:rPr>
              <w:t>is</w:t>
            </w:r>
            <w:r w:rsidRPr="00E93D38">
              <w:rPr>
                <w:rFonts w:ascii="Arial" w:hAnsi="Arial" w:cs="Arial"/>
                <w:sz w:val="22"/>
                <w:szCs w:val="22"/>
              </w:rPr>
              <w:t xml:space="preserve"> available. </w:t>
            </w:r>
          </w:p>
          <w:p w14:paraId="102316EF" w14:textId="6F35F97E"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 xml:space="preserve">All required partnerships listed in the criterion are in place.   </w:t>
            </w:r>
          </w:p>
          <w:p w14:paraId="2D3378DC"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Partnerships, both formal and informal, are in place with other unlisted entities and can be further developed over the course of time.</w:t>
            </w:r>
          </w:p>
          <w:p w14:paraId="2AB065F1"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SBH crisis services currently receive call transfers from 988. Although a formalized care coordination partnership has not yet been established; a formalized partnership is anticipated soon.</w:t>
            </w:r>
          </w:p>
          <w:p w14:paraId="4C43961B" w14:textId="77777777" w:rsidR="008C3E3F" w:rsidRPr="00D11488" w:rsidRDefault="008C3E3F" w:rsidP="008C3E3F">
            <w:pPr>
              <w:rPr>
                <w:rFonts w:ascii="Arial" w:hAnsi="Arial" w:cs="Arial"/>
                <w:b/>
                <w:bCs/>
                <w:sz w:val="22"/>
                <w:szCs w:val="22"/>
              </w:rPr>
            </w:pPr>
            <w:r w:rsidRPr="00D11488">
              <w:rPr>
                <w:rFonts w:ascii="Arial" w:hAnsi="Arial" w:cs="Arial"/>
                <w:b/>
                <w:bCs/>
                <w:sz w:val="22"/>
                <w:szCs w:val="22"/>
              </w:rPr>
              <w:t>3.c.4</w:t>
            </w:r>
          </w:p>
          <w:p w14:paraId="57E2758E" w14:textId="77777777" w:rsidR="008C3E3F" w:rsidRPr="00E93D38" w:rsidRDefault="008C3E3F" w:rsidP="008F57C0">
            <w:pPr>
              <w:ind w:firstLine="159"/>
              <w:rPr>
                <w:rFonts w:ascii="Arial" w:hAnsi="Arial" w:cs="Arial"/>
                <w:b/>
                <w:sz w:val="22"/>
                <w:szCs w:val="22"/>
              </w:rPr>
            </w:pPr>
            <w:r w:rsidRPr="00E93D38">
              <w:rPr>
                <w:rFonts w:ascii="Arial" w:hAnsi="Arial" w:cs="Arial"/>
                <w:b/>
                <w:sz w:val="22"/>
                <w:szCs w:val="22"/>
              </w:rPr>
              <w:t xml:space="preserve">If you currently meet the criterion, how are you doing so? </w:t>
            </w:r>
          </w:p>
          <w:p w14:paraId="25C4AA12"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SBH has an active MOU with Evansville Vet Center and is in the process of developing interagency workflows with the Evansville VA Medical Center on establishing an unsigned joint protocol to provide after-hours crisis services for Veterans in their care system. Finalization is expected by 7/1/24.</w:t>
            </w:r>
          </w:p>
          <w:p w14:paraId="04BD3415"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 xml:space="preserve">SBH has several STAR Behavioral Health providers listed on the website. SBH utilizes STAR Behavioral Health and has many clinical staff that access the free tier 3 training. The Tier One training is utilized for new staff when it is available. </w:t>
            </w:r>
          </w:p>
          <w:p w14:paraId="6983BE4D" w14:textId="77777777" w:rsidR="008C3E3F" w:rsidRDefault="008C3E3F" w:rsidP="00323C39">
            <w:pPr>
              <w:pStyle w:val="ListParagraph"/>
              <w:numPr>
                <w:ilvl w:val="0"/>
                <w:numId w:val="41"/>
              </w:numPr>
              <w:rPr>
                <w:rFonts w:ascii="Arial" w:hAnsi="Arial" w:cs="Arial"/>
                <w:sz w:val="22"/>
                <w:szCs w:val="22"/>
              </w:rPr>
            </w:pPr>
            <w:r w:rsidRPr="004E673E">
              <w:rPr>
                <w:rFonts w:ascii="Arial" w:hAnsi="Arial" w:cs="Arial"/>
                <w:sz w:val="22"/>
                <w:szCs w:val="22"/>
              </w:rPr>
              <w:t>Southwestern also has an active MOU with Vanderburgh County Veterans Court and has designated staff engaged in the Veterans Court treatment teams.</w:t>
            </w:r>
          </w:p>
          <w:p w14:paraId="5427FC64" w14:textId="77777777" w:rsidR="004E673E" w:rsidRPr="004E673E" w:rsidRDefault="004E673E" w:rsidP="004E673E">
            <w:pPr>
              <w:pStyle w:val="ListParagraph"/>
              <w:rPr>
                <w:rFonts w:ascii="Arial" w:hAnsi="Arial" w:cs="Arial"/>
                <w:sz w:val="22"/>
                <w:szCs w:val="22"/>
              </w:rPr>
            </w:pPr>
          </w:p>
          <w:p w14:paraId="7E288468" w14:textId="77777777" w:rsidR="008C3E3F" w:rsidRPr="00D11488" w:rsidRDefault="008C3E3F" w:rsidP="008C3E3F">
            <w:pPr>
              <w:rPr>
                <w:rFonts w:ascii="Arial" w:hAnsi="Arial" w:cs="Arial"/>
                <w:b/>
                <w:bCs/>
                <w:sz w:val="22"/>
                <w:szCs w:val="22"/>
              </w:rPr>
            </w:pPr>
            <w:r w:rsidRPr="00D11488">
              <w:rPr>
                <w:rFonts w:ascii="Arial" w:hAnsi="Arial" w:cs="Arial"/>
                <w:b/>
                <w:bCs/>
                <w:sz w:val="22"/>
                <w:szCs w:val="22"/>
              </w:rPr>
              <w:t>3.c.5</w:t>
            </w:r>
          </w:p>
          <w:p w14:paraId="27830873" w14:textId="19A1BD04" w:rsidR="008C3E3F" w:rsidRPr="00E93D38" w:rsidRDefault="008C3E3F" w:rsidP="008F57C0">
            <w:pPr>
              <w:ind w:firstLine="159"/>
              <w:rPr>
                <w:rFonts w:ascii="Arial" w:hAnsi="Arial" w:cs="Arial"/>
                <w:b/>
                <w:sz w:val="22"/>
                <w:szCs w:val="22"/>
              </w:rPr>
            </w:pPr>
            <w:r w:rsidRPr="00E93D38">
              <w:rPr>
                <w:rFonts w:ascii="Arial" w:hAnsi="Arial" w:cs="Arial"/>
                <w:b/>
                <w:sz w:val="22"/>
                <w:szCs w:val="22"/>
              </w:rPr>
              <w:t xml:space="preserve">If you currently meet the criterion, how are you doing so? </w:t>
            </w:r>
          </w:p>
          <w:p w14:paraId="68E7E497" w14:textId="77777777" w:rsidR="008C3E3F" w:rsidRPr="00E93D38" w:rsidRDefault="008C3E3F" w:rsidP="00323C39">
            <w:pPr>
              <w:pStyle w:val="ListParagraph"/>
              <w:numPr>
                <w:ilvl w:val="0"/>
                <w:numId w:val="41"/>
              </w:numPr>
              <w:rPr>
                <w:rFonts w:ascii="Arial" w:hAnsi="Arial" w:cs="Arial"/>
                <w:sz w:val="22"/>
                <w:szCs w:val="22"/>
                <w:lang w:val="en-US"/>
              </w:rPr>
            </w:pPr>
            <w:r w:rsidRPr="00E93D38">
              <w:rPr>
                <w:rFonts w:ascii="Arial" w:hAnsi="Arial" w:cs="Arial"/>
                <w:sz w:val="22"/>
                <w:szCs w:val="22"/>
                <w:lang w:val="en-US"/>
              </w:rPr>
              <w:t>Care coordination partnerships are in place with both local hospitals and include monthly meetings between SBH, EPD, and hospital facilities for patient care monitoring and intra-agency process refinement. Patient Care Monitoring is now in place at one local hospital to review all instances where an individual is present requesting inpatient psychiatric admission but is not admitted. (April 2023).</w:t>
            </w:r>
          </w:p>
          <w:p w14:paraId="23395344" w14:textId="64F7335E" w:rsidR="008C3E3F" w:rsidRPr="00E93D38" w:rsidRDefault="008C3E3F" w:rsidP="00323C39">
            <w:pPr>
              <w:pStyle w:val="ListParagraph"/>
              <w:numPr>
                <w:ilvl w:val="0"/>
                <w:numId w:val="41"/>
              </w:numPr>
              <w:rPr>
                <w:rFonts w:ascii="Arial" w:hAnsi="Arial" w:cs="Arial"/>
                <w:sz w:val="22"/>
                <w:szCs w:val="22"/>
                <w:lang w:val="en-US"/>
              </w:rPr>
            </w:pPr>
            <w:r w:rsidRPr="00E93D38">
              <w:rPr>
                <w:rFonts w:ascii="Arial" w:hAnsi="Arial" w:cs="Arial"/>
                <w:sz w:val="22"/>
                <w:szCs w:val="22"/>
                <w:lang w:val="en-US"/>
              </w:rPr>
              <w:t>Formal MOU or Service Agreements ar</w:t>
            </w:r>
            <w:r w:rsidRPr="000F1B90">
              <w:rPr>
                <w:rFonts w:ascii="Arial" w:hAnsi="Arial" w:cs="Arial"/>
                <w:sz w:val="22"/>
                <w:szCs w:val="22"/>
                <w:lang w:val="en-US"/>
              </w:rPr>
              <w:t xml:space="preserve">e </w:t>
            </w:r>
            <w:r w:rsidR="00062779" w:rsidRPr="000F1B90">
              <w:rPr>
                <w:rFonts w:ascii="Arial" w:hAnsi="Arial" w:cs="Arial"/>
                <w:sz w:val="22"/>
                <w:szCs w:val="22"/>
                <w:lang w:val="en-US"/>
              </w:rPr>
              <w:t>operationalized</w:t>
            </w:r>
            <w:r w:rsidRPr="00E93D38">
              <w:rPr>
                <w:rFonts w:ascii="Arial" w:hAnsi="Arial" w:cs="Arial"/>
                <w:sz w:val="22"/>
                <w:szCs w:val="22"/>
                <w:lang w:val="en-US"/>
              </w:rPr>
              <w:t xml:space="preserve"> for the three local hospital systems, which detail the responsibilities of each party.</w:t>
            </w:r>
          </w:p>
          <w:p w14:paraId="4481FBF6" w14:textId="2CB54B65" w:rsidR="008C3E3F" w:rsidRPr="00062779" w:rsidRDefault="008C3E3F" w:rsidP="00323C39">
            <w:pPr>
              <w:pStyle w:val="ListParagraph"/>
              <w:numPr>
                <w:ilvl w:val="0"/>
                <w:numId w:val="41"/>
              </w:numPr>
              <w:rPr>
                <w:rFonts w:ascii="Arial" w:hAnsi="Arial" w:cs="Arial"/>
                <w:sz w:val="22"/>
                <w:szCs w:val="22"/>
              </w:rPr>
            </w:pPr>
            <w:r w:rsidRPr="00062779">
              <w:rPr>
                <w:rFonts w:ascii="Arial" w:hAnsi="Arial" w:cs="Arial"/>
                <w:sz w:val="22"/>
                <w:szCs w:val="22"/>
              </w:rPr>
              <w:t>Interagency processes are established with ED and local law enforcement for triaging forensic or emergency room presenting clients</w:t>
            </w:r>
            <w:r w:rsidR="00062779" w:rsidRPr="00062779">
              <w:rPr>
                <w:rFonts w:ascii="Arial" w:hAnsi="Arial" w:cs="Arial"/>
                <w:sz w:val="22"/>
                <w:szCs w:val="22"/>
              </w:rPr>
              <w:t xml:space="preserve"> </w:t>
            </w:r>
            <w:r w:rsidRPr="00062779">
              <w:rPr>
                <w:rFonts w:ascii="Arial" w:hAnsi="Arial" w:cs="Arial"/>
                <w:sz w:val="22"/>
                <w:szCs w:val="22"/>
              </w:rPr>
              <w:t>for either admission or CRSS intervention options</w:t>
            </w:r>
            <w:r w:rsidR="00062779">
              <w:rPr>
                <w:rFonts w:ascii="Arial" w:hAnsi="Arial" w:cs="Arial"/>
                <w:sz w:val="22"/>
                <w:szCs w:val="22"/>
                <w:lang w:val="en-US"/>
              </w:rPr>
              <w:t xml:space="preserve">. </w:t>
            </w:r>
          </w:p>
          <w:p w14:paraId="49ABF172" w14:textId="77777777"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lang w:val="en-US"/>
              </w:rPr>
              <w:t>We are currently collecting data on post-discharge inpatient psychiatric follow-up within 7 days as part of the SBH CQI Plan. This information is reported to SAMHSA and the State.</w:t>
            </w:r>
          </w:p>
          <w:p w14:paraId="645A7D86" w14:textId="61C39CA1"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rPr>
              <w:t>Postvention follow-up processes are in plac</w:t>
            </w:r>
            <w:r w:rsidRPr="000F1B90">
              <w:rPr>
                <w:rFonts w:ascii="Arial" w:hAnsi="Arial" w:cs="Arial"/>
                <w:sz w:val="22"/>
                <w:szCs w:val="22"/>
              </w:rPr>
              <w:t>e (via Crisis Services) to transition individuals from ED/LEO interface to an array of internal and external treatment and resource options, all based on client preferences</w:t>
            </w:r>
            <w:r w:rsidR="006A10F9" w:rsidRPr="000F1B90">
              <w:rPr>
                <w:rFonts w:ascii="Arial" w:hAnsi="Arial" w:cs="Arial"/>
                <w:sz w:val="22"/>
                <w:szCs w:val="22"/>
              </w:rPr>
              <w:t xml:space="preserve"> and occur within </w:t>
            </w:r>
            <w:r w:rsidR="005E4841" w:rsidRPr="000F1B90">
              <w:rPr>
                <w:rFonts w:ascii="Arial" w:hAnsi="Arial" w:cs="Arial"/>
                <w:sz w:val="22"/>
                <w:szCs w:val="22"/>
              </w:rPr>
              <w:t>24 hours of discharge</w:t>
            </w:r>
            <w:r w:rsidR="000F1B90">
              <w:rPr>
                <w:rFonts w:ascii="Arial" w:hAnsi="Arial" w:cs="Arial"/>
                <w:sz w:val="22"/>
                <w:szCs w:val="22"/>
              </w:rPr>
              <w:t>.</w:t>
            </w:r>
          </w:p>
          <w:p w14:paraId="7E8E7915" w14:textId="77777777"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lang w:val="en-US"/>
              </w:rPr>
              <w:t xml:space="preserve">An SBH CQI workgroup completed the Zero Suicide Academy (August 2022) and completed an agency self-assessment process.  Working with technical assistance from DMHA, the SBH suicide risk assessment, training plans, and standardization of clinical response was implemented.   Care pathways based on the Zero Suicide Institute model are currently in development. </w:t>
            </w:r>
          </w:p>
          <w:p w14:paraId="3AC8210D" w14:textId="77777777"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lang w:val="en-US"/>
              </w:rPr>
              <w:t>SBH Zero Suicide Institute Implementation Team has completed over 99% staff completion rate of Suicide Risk Assessment training.</w:t>
            </w:r>
          </w:p>
          <w:p w14:paraId="2AA8C478"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 xml:space="preserve">SBH employs 3.25 Engagement specialists to coordinate transition between State Operated Facilities (SOFs), jails, drug and mental health courts, inpatient hospitalization, and other community service providers.  </w:t>
            </w:r>
          </w:p>
          <w:p w14:paraId="2785F3C8" w14:textId="77777777"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rPr>
              <w:t>Peer Support Specialists and Bachelor's level staff are actively engaged with inter and intra agency referral, transportation, and postvention follow-up with individuals receiving CMHC/CCBHC services.</w:t>
            </w:r>
            <w:r w:rsidRPr="00E93D38">
              <w:rPr>
                <w:rFonts w:ascii="Arial" w:hAnsi="Arial" w:cs="Arial"/>
                <w:sz w:val="22"/>
                <w:szCs w:val="22"/>
                <w:lang w:val="en-US"/>
              </w:rPr>
              <w:t xml:space="preserve"> </w:t>
            </w:r>
          </w:p>
          <w:p w14:paraId="58E5FE5F" w14:textId="77777777"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lang w:val="en-US"/>
              </w:rPr>
              <w:t xml:space="preserve">Certified Peer Recovery Specialists are embedded in Crisis Services for assisting in transition from ED to CRSS and any array of services or resources needed or wanted by the individual served. </w:t>
            </w:r>
          </w:p>
          <w:p w14:paraId="0A5C5DA1"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The HIM Department and our liaison/outreach navigator role facilitate transfer of medical records, medication changes, and patient-centered treatment plan recommendations.  The liaison/outreach worker roles also facilitate direct communication with varied members of our administrative and clinical staff.</w:t>
            </w:r>
          </w:p>
          <w:p w14:paraId="1480982C" w14:textId="77777777" w:rsidR="008C3E3F" w:rsidRPr="00E93D38" w:rsidRDefault="008C3E3F" w:rsidP="00323C39">
            <w:pPr>
              <w:pStyle w:val="ListParagraph"/>
              <w:numPr>
                <w:ilvl w:val="0"/>
                <w:numId w:val="41"/>
              </w:numPr>
              <w:rPr>
                <w:rFonts w:ascii="Arial" w:hAnsi="Arial" w:cs="Arial"/>
                <w:sz w:val="22"/>
                <w:szCs w:val="22"/>
              </w:rPr>
            </w:pPr>
            <w:r w:rsidRPr="00E93D38">
              <w:rPr>
                <w:rFonts w:ascii="Arial" w:hAnsi="Arial" w:cs="Arial"/>
                <w:sz w:val="22"/>
                <w:szCs w:val="22"/>
              </w:rPr>
              <w:t>CQI data indicates that 100% of individuals receiving services are being contacted post-discharge from an inpatient hospitalization to inform of upcoming post-discharge appointments within or outside of the SBH system of care.</w:t>
            </w:r>
          </w:p>
          <w:p w14:paraId="245A89AE" w14:textId="77777777" w:rsidR="008C3E3F" w:rsidRPr="00E93D38" w:rsidRDefault="008C3E3F" w:rsidP="00323C39">
            <w:pPr>
              <w:pStyle w:val="ListParagraph"/>
              <w:numPr>
                <w:ilvl w:val="0"/>
                <w:numId w:val="41"/>
              </w:numPr>
              <w:spacing w:before="100" w:beforeAutospacing="1" w:after="100" w:afterAutospacing="1"/>
              <w:rPr>
                <w:rFonts w:ascii="Arial" w:hAnsi="Arial" w:cs="Arial"/>
                <w:sz w:val="22"/>
                <w:szCs w:val="22"/>
                <w:lang w:val="en-US"/>
              </w:rPr>
            </w:pPr>
            <w:r w:rsidRPr="00E93D38">
              <w:rPr>
                <w:rFonts w:ascii="Arial" w:hAnsi="Arial" w:cs="Arial"/>
                <w:sz w:val="22"/>
                <w:szCs w:val="22"/>
              </w:rPr>
              <w:t>MOUs have expanded since the launch of CCBHC SAMHSA grants in 2021, as have joint agency processes and protocols.  Partnership tracking for IPP Goal reporting is available on request.</w:t>
            </w:r>
          </w:p>
          <w:p w14:paraId="650A429E" w14:textId="77777777" w:rsidR="008C3E3F" w:rsidRPr="00E93D38" w:rsidRDefault="008C3E3F" w:rsidP="00323C39">
            <w:pPr>
              <w:pStyle w:val="ListParagraph"/>
              <w:numPr>
                <w:ilvl w:val="0"/>
                <w:numId w:val="41"/>
              </w:numPr>
              <w:spacing w:beforeAutospacing="1" w:afterAutospacing="1"/>
              <w:rPr>
                <w:rFonts w:ascii="Arial" w:hAnsi="Arial" w:cs="Arial"/>
                <w:b/>
                <w:sz w:val="22"/>
                <w:szCs w:val="22"/>
              </w:rPr>
            </w:pPr>
            <w:r w:rsidRPr="00E93D38">
              <w:rPr>
                <w:rFonts w:ascii="Arial" w:hAnsi="Arial" w:cs="Arial"/>
                <w:sz w:val="22"/>
                <w:szCs w:val="22"/>
                <w:lang w:val="en-US"/>
              </w:rPr>
              <w:t>SBH is in the final stages of implementation of IHIE in the electronic record, which will include ADT alerts. Record requests are facilitated through administrative support staff or care coordinators if records are not made available. SBH has viewer access to one hospital electronic record.</w:t>
            </w:r>
          </w:p>
          <w:p w14:paraId="4F568F88" w14:textId="3FF05AC8" w:rsidR="0017490A" w:rsidRPr="00E93D38" w:rsidRDefault="008C3E3F" w:rsidP="00323C39">
            <w:pPr>
              <w:pStyle w:val="ListParagraph"/>
              <w:numPr>
                <w:ilvl w:val="0"/>
                <w:numId w:val="41"/>
              </w:numPr>
              <w:spacing w:beforeAutospacing="1"/>
              <w:rPr>
                <w:rFonts w:ascii="Arial" w:hAnsi="Arial" w:cs="Arial"/>
                <w:sz w:val="22"/>
                <w:szCs w:val="22"/>
              </w:rPr>
            </w:pPr>
            <w:r w:rsidRPr="00E93D38">
              <w:rPr>
                <w:rFonts w:ascii="Arial" w:hAnsi="Arial" w:cs="Arial"/>
                <w:sz w:val="22"/>
                <w:szCs w:val="22"/>
              </w:rPr>
              <w:t xml:space="preserve">Healthcare Coordination is addressed in the </w:t>
            </w:r>
            <w:hyperlink r:id="rId76" w:history="1">
              <w:r w:rsidRPr="00E93D38">
                <w:rPr>
                  <w:rStyle w:val="Hyperlink"/>
                  <w:rFonts w:ascii="Arial" w:hAnsi="Arial" w:cs="Arial"/>
                  <w:sz w:val="22"/>
                  <w:szCs w:val="22"/>
                </w:rPr>
                <w:t>Clinical Plan for Professional Services</w:t>
              </w:r>
            </w:hyperlink>
            <w:r w:rsidRPr="00660B8F">
              <w:rPr>
                <w:rStyle w:val="cf01"/>
                <w:rFonts w:ascii="Arial" w:hAnsi="Arial" w:cs="Arial"/>
                <w:sz w:val="22"/>
                <w:szCs w:val="22"/>
              </w:rPr>
              <w:t xml:space="preserve"> </w:t>
            </w:r>
            <w:r w:rsidRPr="00E93D38">
              <w:rPr>
                <w:rFonts w:ascii="Arial" w:hAnsi="Arial" w:cs="Arial"/>
                <w:sz w:val="22"/>
                <w:szCs w:val="22"/>
              </w:rPr>
              <w:t xml:space="preserve">policy, section 5.7.9, as follows: Behavioral and Physical Healthcare Coordination (BPHC) services are provided to assist individuals to gain access to needed medical health services and to assist them in coordinating such services.  This may include advocating on the individual’s behalf to obtain services, </w:t>
            </w:r>
            <w:r w:rsidR="000F1B90" w:rsidRPr="00E93D38">
              <w:rPr>
                <w:rFonts w:ascii="Arial" w:hAnsi="Arial" w:cs="Arial"/>
                <w:sz w:val="22"/>
                <w:szCs w:val="22"/>
              </w:rPr>
              <w:t>referral,</w:t>
            </w:r>
            <w:r w:rsidRPr="00E93D38">
              <w:rPr>
                <w:rFonts w:ascii="Arial" w:hAnsi="Arial" w:cs="Arial"/>
                <w:sz w:val="22"/>
                <w:szCs w:val="22"/>
              </w:rPr>
              <w:t xml:space="preserve"> and linkage to medical providers, facilitating communication across medical providers, and oversight to assure medical needs are being met.  Services are provided to individuals who meet eligibility criteria with documented level of need and qualifying </w:t>
            </w:r>
            <w:r w:rsidR="000F1B90" w:rsidRPr="00E93D38">
              <w:rPr>
                <w:rFonts w:ascii="Arial" w:hAnsi="Arial" w:cs="Arial"/>
                <w:sz w:val="22"/>
                <w:szCs w:val="22"/>
              </w:rPr>
              <w:t>diagnoses.</w:t>
            </w:r>
          </w:p>
          <w:p w14:paraId="12D8C01A" w14:textId="070B0C35" w:rsidR="0017490A" w:rsidRPr="00E93D38" w:rsidRDefault="0017490A" w:rsidP="003A3F39">
            <w:pPr>
              <w:spacing w:beforeAutospacing="1"/>
              <w:ind w:firstLine="159"/>
              <w:rPr>
                <w:rFonts w:ascii="Arial" w:hAnsi="Arial" w:cs="Arial"/>
                <w:color w:val="000000"/>
                <w:sz w:val="22"/>
                <w:szCs w:val="22"/>
              </w:rPr>
            </w:pPr>
            <w:r w:rsidRPr="00D11488">
              <w:rPr>
                <w:rFonts w:ascii="Arial" w:hAnsi="Arial" w:cs="Arial"/>
                <w:b/>
                <w:bCs/>
                <w:sz w:val="22"/>
                <w:szCs w:val="22"/>
              </w:rPr>
              <w:t>3.d.1</w:t>
            </w:r>
            <w:r w:rsidRPr="00E93D38">
              <w:rPr>
                <w:rFonts w:ascii="Arial" w:hAnsi="Arial" w:cs="Arial"/>
                <w:color w:val="000000"/>
                <w:sz w:val="22"/>
                <w:szCs w:val="22"/>
              </w:rPr>
              <w:br/>
            </w:r>
            <w:r w:rsidRPr="00E93D38">
              <w:rPr>
                <w:rFonts w:ascii="Arial" w:hAnsi="Arial" w:cs="Arial"/>
                <w:b/>
                <w:sz w:val="22"/>
                <w:szCs w:val="22"/>
              </w:rPr>
              <w:t>If you currently meet the criterion, how are you doing so?</w:t>
            </w:r>
            <w:r w:rsidRPr="00E93D38">
              <w:rPr>
                <w:rFonts w:ascii="Arial" w:hAnsi="Arial" w:cs="Arial"/>
                <w:sz w:val="22"/>
                <w:szCs w:val="22"/>
              </w:rPr>
              <w:t xml:space="preserve"> </w:t>
            </w:r>
          </w:p>
          <w:p w14:paraId="204E58D9" w14:textId="77777777" w:rsidR="0017490A" w:rsidRPr="00E93D38" w:rsidRDefault="0017490A" w:rsidP="00323C39">
            <w:pPr>
              <w:pStyle w:val="ListParagraph"/>
              <w:numPr>
                <w:ilvl w:val="0"/>
                <w:numId w:val="80"/>
              </w:numPr>
              <w:rPr>
                <w:rFonts w:ascii="Arial" w:hAnsi="Arial" w:cs="Arial"/>
                <w:color w:val="000000"/>
                <w:sz w:val="22"/>
                <w:szCs w:val="22"/>
              </w:rPr>
            </w:pPr>
            <w:r w:rsidRPr="00E93D38">
              <w:rPr>
                <w:rFonts w:ascii="Arial" w:hAnsi="Arial" w:cs="Arial"/>
                <w:color w:val="000000" w:themeColor="text1"/>
                <w:sz w:val="22"/>
                <w:szCs w:val="22"/>
              </w:rPr>
              <w:t>Treatment is focused on client driven goals which includes family and/or natural supports as client desires.</w:t>
            </w:r>
          </w:p>
          <w:p w14:paraId="78B34788" w14:textId="77777777" w:rsidR="0017490A" w:rsidRPr="00E93D38" w:rsidRDefault="0017490A" w:rsidP="00323C39">
            <w:pPr>
              <w:pStyle w:val="ListParagraph"/>
              <w:numPr>
                <w:ilvl w:val="0"/>
                <w:numId w:val="80"/>
              </w:numPr>
              <w:rPr>
                <w:rFonts w:ascii="Arial" w:hAnsi="Arial" w:cs="Arial"/>
                <w:color w:val="000000" w:themeColor="text1"/>
                <w:sz w:val="22"/>
                <w:szCs w:val="22"/>
              </w:rPr>
            </w:pPr>
            <w:r w:rsidRPr="00E93D38">
              <w:rPr>
                <w:rFonts w:ascii="Arial" w:hAnsi="Arial" w:cs="Arial"/>
                <w:color w:val="000000" w:themeColor="text1"/>
                <w:sz w:val="22"/>
                <w:szCs w:val="22"/>
              </w:rPr>
              <w:t xml:space="preserve">Comprehensive Assessments include family and/or natural supports as client desires, and if not involved relationship identification and development become a focus of engagement. </w:t>
            </w:r>
          </w:p>
          <w:p w14:paraId="10CC3049" w14:textId="77777777" w:rsidR="0017490A" w:rsidRPr="00E93D38" w:rsidRDefault="0017490A" w:rsidP="00323C39">
            <w:pPr>
              <w:pStyle w:val="ListParagraph"/>
              <w:numPr>
                <w:ilvl w:val="0"/>
                <w:numId w:val="80"/>
              </w:numPr>
              <w:rPr>
                <w:rFonts w:ascii="Arial" w:hAnsi="Arial" w:cs="Arial"/>
                <w:color w:val="000000"/>
                <w:sz w:val="22"/>
                <w:szCs w:val="22"/>
              </w:rPr>
            </w:pPr>
            <w:r w:rsidRPr="00E93D38">
              <w:rPr>
                <w:rFonts w:ascii="Arial" w:hAnsi="Arial" w:cs="Arial"/>
                <w:color w:val="000000" w:themeColor="text1"/>
                <w:sz w:val="22"/>
                <w:szCs w:val="22"/>
              </w:rPr>
              <w:t xml:space="preserve">Procedures are followed to ensure compliance with HIPPA as described in </w:t>
            </w:r>
            <w:hyperlink r:id="rId77">
              <w:r w:rsidRPr="00E93D38">
                <w:rPr>
                  <w:rStyle w:val="Hyperlink"/>
                  <w:rFonts w:ascii="Arial" w:hAnsi="Arial" w:cs="Arial"/>
                  <w:sz w:val="22"/>
                  <w:szCs w:val="22"/>
                </w:rPr>
                <w:t>Privacy Program,</w:t>
              </w:r>
            </w:hyperlink>
            <w:r w:rsidRPr="00E93D38">
              <w:rPr>
                <w:rFonts w:ascii="Arial" w:hAnsi="Arial" w:cs="Arial"/>
                <w:color w:val="000000" w:themeColor="text1"/>
                <w:sz w:val="22"/>
                <w:szCs w:val="22"/>
              </w:rPr>
              <w:t xml:space="preserve"> and follow all state and federal laws.</w:t>
            </w:r>
          </w:p>
          <w:p w14:paraId="281B1600" w14:textId="77777777" w:rsidR="0017490A" w:rsidRPr="00E93D38" w:rsidRDefault="00244B0D" w:rsidP="00323C39">
            <w:pPr>
              <w:pStyle w:val="ListParagraph"/>
              <w:numPr>
                <w:ilvl w:val="0"/>
                <w:numId w:val="80"/>
              </w:numPr>
              <w:rPr>
                <w:rFonts w:ascii="Arial" w:hAnsi="Arial" w:cs="Arial"/>
                <w:color w:val="000000"/>
                <w:sz w:val="22"/>
                <w:szCs w:val="22"/>
              </w:rPr>
            </w:pPr>
            <w:hyperlink r:id="rId78" w:history="1">
              <w:r w:rsidR="0017490A" w:rsidRPr="00E93D38">
                <w:rPr>
                  <w:rStyle w:val="Hyperlink"/>
                  <w:rFonts w:ascii="Arial" w:hAnsi="Arial" w:cs="Arial"/>
                  <w:sz w:val="22"/>
                  <w:szCs w:val="22"/>
                </w:rPr>
                <w:t>Person-Centered Treatment Planning</w:t>
              </w:r>
            </w:hyperlink>
            <w:r w:rsidR="0017490A" w:rsidRPr="00E93D38">
              <w:rPr>
                <w:rFonts w:ascii="Arial" w:hAnsi="Arial" w:cs="Arial"/>
                <w:color w:val="000000"/>
                <w:sz w:val="22"/>
                <w:szCs w:val="22"/>
              </w:rPr>
              <w:t xml:space="preserve"> </w:t>
            </w:r>
            <w:r w:rsidR="0017490A" w:rsidRPr="00E93D38">
              <w:rPr>
                <w:rFonts w:ascii="Arial" w:hAnsi="Arial" w:cs="Arial"/>
                <w:sz w:val="22"/>
                <w:szCs w:val="22"/>
              </w:rPr>
              <w:t>policy speaks to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04650803" w14:textId="3227C542" w:rsidR="0017490A" w:rsidRPr="00D11488" w:rsidRDefault="0017490A" w:rsidP="0017490A">
            <w:pPr>
              <w:rPr>
                <w:rFonts w:ascii="Arial" w:hAnsi="Arial" w:cs="Arial"/>
                <w:b/>
                <w:bCs/>
                <w:sz w:val="22"/>
                <w:szCs w:val="22"/>
              </w:rPr>
            </w:pPr>
            <w:r w:rsidRPr="00D11488">
              <w:rPr>
                <w:rFonts w:ascii="Arial" w:hAnsi="Arial" w:cs="Arial"/>
                <w:b/>
                <w:bCs/>
                <w:sz w:val="22"/>
                <w:szCs w:val="22"/>
              </w:rPr>
              <w:t>3.d.2</w:t>
            </w:r>
          </w:p>
          <w:p w14:paraId="32F10400" w14:textId="77777777" w:rsidR="0017490A" w:rsidRPr="00E93D38" w:rsidRDefault="0017490A" w:rsidP="003A3F39">
            <w:pPr>
              <w:ind w:firstLine="159"/>
              <w:rPr>
                <w:rFonts w:ascii="Arial" w:hAnsi="Arial" w:cs="Arial"/>
                <w:b/>
                <w:sz w:val="22"/>
                <w:szCs w:val="22"/>
              </w:rPr>
            </w:pPr>
            <w:r w:rsidRPr="00E93D38">
              <w:rPr>
                <w:rFonts w:ascii="Arial" w:hAnsi="Arial" w:cs="Arial"/>
                <w:b/>
                <w:sz w:val="22"/>
                <w:szCs w:val="22"/>
              </w:rPr>
              <w:t>If you currently meet the criterion, how are you doing so?</w:t>
            </w:r>
          </w:p>
          <w:p w14:paraId="63335495" w14:textId="77777777" w:rsidR="0017490A" w:rsidRPr="00E93D38" w:rsidRDefault="00244B0D" w:rsidP="00323C39">
            <w:pPr>
              <w:pStyle w:val="ListParagraph"/>
              <w:numPr>
                <w:ilvl w:val="0"/>
                <w:numId w:val="42"/>
              </w:numPr>
              <w:rPr>
                <w:rFonts w:ascii="Arial" w:hAnsi="Arial" w:cs="Arial"/>
                <w:sz w:val="22"/>
                <w:szCs w:val="22"/>
              </w:rPr>
            </w:pPr>
            <w:hyperlink r:id="rId79">
              <w:r w:rsidR="0017490A" w:rsidRPr="00E93D38">
                <w:rPr>
                  <w:rStyle w:val="Hyperlink"/>
                  <w:rFonts w:ascii="Arial" w:hAnsi="Arial" w:cs="Arial"/>
                  <w:sz w:val="22"/>
                  <w:szCs w:val="22"/>
                </w:rPr>
                <w:t>Person-Centered Treatment Planning</w:t>
              </w:r>
            </w:hyperlink>
            <w:r w:rsidR="0017490A" w:rsidRPr="00E93D38">
              <w:rPr>
                <w:rFonts w:ascii="Arial" w:hAnsi="Arial" w:cs="Arial"/>
                <w:sz w:val="22"/>
                <w:szCs w:val="22"/>
              </w:rPr>
              <w:t xml:space="preserve"> policy, section 5.2.5, details adherence to this standard. The policy details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4340B723" w14:textId="7AFFF692" w:rsidR="0017490A" w:rsidRPr="000F1B90" w:rsidRDefault="00175A52" w:rsidP="00323C39">
            <w:pPr>
              <w:pStyle w:val="ListParagraph"/>
              <w:numPr>
                <w:ilvl w:val="0"/>
                <w:numId w:val="42"/>
              </w:numPr>
              <w:rPr>
                <w:rFonts w:ascii="Arial" w:hAnsi="Arial" w:cs="Arial"/>
                <w:sz w:val="22"/>
                <w:szCs w:val="22"/>
              </w:rPr>
            </w:pPr>
            <w:r w:rsidRPr="000F1B90">
              <w:rPr>
                <w:rFonts w:ascii="Arial" w:hAnsi="Arial" w:cs="Arial"/>
                <w:sz w:val="22"/>
                <w:szCs w:val="22"/>
              </w:rPr>
              <w:t xml:space="preserve">Interdisciplinary </w:t>
            </w:r>
            <w:r w:rsidR="0017490A" w:rsidRPr="000F1B90">
              <w:rPr>
                <w:rFonts w:ascii="Arial" w:hAnsi="Arial" w:cs="Arial"/>
                <w:sz w:val="22"/>
                <w:szCs w:val="22"/>
              </w:rPr>
              <w:t>teams include a mix of Therapists, Psychiatric Providers, Nurses, Peer Support Specialists, and Case Managers. We are also implementing a more robust navigator/care coordination position to better integrate these existing teams</w:t>
            </w:r>
            <w:r w:rsidR="002F1E9A" w:rsidRPr="000F1B90">
              <w:rPr>
                <w:rFonts w:ascii="Arial" w:hAnsi="Arial" w:cs="Arial"/>
                <w:sz w:val="22"/>
                <w:szCs w:val="22"/>
              </w:rPr>
              <w:t xml:space="preserve"> and effectively coordinate and manage care. </w:t>
            </w:r>
          </w:p>
          <w:p w14:paraId="24BE9FD8" w14:textId="77777777" w:rsidR="0017490A" w:rsidRPr="00E93D38" w:rsidRDefault="0017490A" w:rsidP="00323C39">
            <w:pPr>
              <w:pStyle w:val="ListParagraph"/>
              <w:numPr>
                <w:ilvl w:val="0"/>
                <w:numId w:val="42"/>
              </w:numPr>
              <w:rPr>
                <w:rFonts w:ascii="Arial" w:hAnsi="Arial" w:cs="Arial"/>
                <w:sz w:val="22"/>
                <w:szCs w:val="22"/>
              </w:rPr>
            </w:pPr>
            <w:r w:rsidRPr="00E93D38">
              <w:rPr>
                <w:rFonts w:ascii="Arial" w:hAnsi="Arial" w:cs="Arial"/>
                <w:sz w:val="22"/>
                <w:szCs w:val="22"/>
              </w:rPr>
              <w:t>The Care Coordination role has been piloted in 3 programs with plans to expand. These providers assist with access to medical services, peer services, and coordinate other short- and long-term services and supports.</w:t>
            </w:r>
          </w:p>
          <w:p w14:paraId="4006EB0C" w14:textId="77777777" w:rsidR="0017490A" w:rsidRPr="00E93D38" w:rsidRDefault="0017490A" w:rsidP="00323C39">
            <w:pPr>
              <w:pStyle w:val="ListParagraph"/>
              <w:numPr>
                <w:ilvl w:val="0"/>
                <w:numId w:val="42"/>
              </w:numPr>
              <w:rPr>
                <w:rFonts w:ascii="Arial" w:hAnsi="Arial" w:cs="Arial"/>
                <w:sz w:val="22"/>
                <w:szCs w:val="22"/>
              </w:rPr>
            </w:pPr>
            <w:r w:rsidRPr="00E93D38">
              <w:rPr>
                <w:rFonts w:ascii="Arial" w:hAnsi="Arial" w:cs="Arial"/>
                <w:sz w:val="22"/>
                <w:szCs w:val="22"/>
              </w:rPr>
              <w:t>SBH has an active Trauma Informed Care Committee who reviews training, policies, and procedures to assure all services are strength based and provided in a trauma informed lens.</w:t>
            </w:r>
          </w:p>
          <w:p w14:paraId="6474136F" w14:textId="77777777" w:rsidR="0017490A" w:rsidRPr="00E93D38" w:rsidRDefault="0017490A" w:rsidP="00323C39">
            <w:pPr>
              <w:pStyle w:val="ListParagraph"/>
              <w:numPr>
                <w:ilvl w:val="0"/>
                <w:numId w:val="42"/>
              </w:numPr>
              <w:rPr>
                <w:rFonts w:ascii="Arial" w:hAnsi="Arial" w:cs="Arial"/>
                <w:sz w:val="22"/>
                <w:szCs w:val="22"/>
              </w:rPr>
            </w:pPr>
            <w:r w:rsidRPr="00E93D38">
              <w:rPr>
                <w:rFonts w:ascii="Arial" w:hAnsi="Arial" w:cs="Arial"/>
                <w:sz w:val="22"/>
                <w:szCs w:val="22"/>
              </w:rPr>
              <w:t xml:space="preserve">SBH Healthcare Integration Manager assures wellness education and resources are available for clinical and care coordinator staff to integrate into treatment planning. </w:t>
            </w:r>
          </w:p>
          <w:p w14:paraId="541A6EA0" w14:textId="77777777" w:rsidR="0017490A" w:rsidRPr="00E93D38" w:rsidRDefault="0017490A" w:rsidP="00323C39">
            <w:pPr>
              <w:pStyle w:val="ListParagraph"/>
              <w:numPr>
                <w:ilvl w:val="0"/>
                <w:numId w:val="42"/>
              </w:numPr>
              <w:rPr>
                <w:rFonts w:ascii="Arial" w:hAnsi="Arial" w:cs="Arial"/>
                <w:sz w:val="22"/>
                <w:szCs w:val="22"/>
              </w:rPr>
            </w:pPr>
            <w:r w:rsidRPr="00E93D38">
              <w:rPr>
                <w:rFonts w:ascii="Arial" w:hAnsi="Arial" w:cs="Arial"/>
                <w:sz w:val="22"/>
                <w:szCs w:val="22"/>
              </w:rPr>
              <w:t>The interdisciplinary team works together to coordinate the medical, psychiatric, psychosocial, emotional, therapeutic, and recovery support needs of the people receiving services.</w:t>
            </w:r>
          </w:p>
          <w:p w14:paraId="1512E025" w14:textId="77777777" w:rsidR="0017490A" w:rsidRPr="00E93D38" w:rsidRDefault="0017490A" w:rsidP="00323C39">
            <w:pPr>
              <w:pStyle w:val="ListParagraph"/>
              <w:numPr>
                <w:ilvl w:val="1"/>
                <w:numId w:val="42"/>
              </w:numPr>
              <w:rPr>
                <w:rFonts w:ascii="Arial" w:hAnsi="Arial" w:cs="Arial"/>
                <w:sz w:val="22"/>
                <w:szCs w:val="22"/>
              </w:rPr>
            </w:pPr>
            <w:r w:rsidRPr="00E93D38">
              <w:rPr>
                <w:rFonts w:ascii="Arial" w:hAnsi="Arial" w:cs="Arial"/>
                <w:sz w:val="22"/>
                <w:szCs w:val="22"/>
              </w:rPr>
              <w:t>Based on our focus on DEI, this includes, as appropriate and desired by the person receiving services, traditional approaches to care for people receiving services who are American Indian or Alaska Native or from other cultural and ethnic groups.</w:t>
            </w:r>
          </w:p>
          <w:p w14:paraId="102DB420" w14:textId="77777777" w:rsidR="0017490A" w:rsidRPr="00D11488" w:rsidRDefault="0017490A" w:rsidP="0017490A">
            <w:pPr>
              <w:rPr>
                <w:rFonts w:ascii="Arial" w:hAnsi="Arial" w:cs="Arial"/>
                <w:b/>
                <w:bCs/>
                <w:sz w:val="22"/>
                <w:szCs w:val="22"/>
              </w:rPr>
            </w:pPr>
            <w:r w:rsidRPr="00D11488">
              <w:rPr>
                <w:rFonts w:ascii="Arial" w:hAnsi="Arial" w:cs="Arial"/>
                <w:b/>
                <w:bCs/>
                <w:sz w:val="22"/>
                <w:szCs w:val="22"/>
              </w:rPr>
              <w:t>3.d.3</w:t>
            </w:r>
          </w:p>
          <w:p w14:paraId="4463EA72" w14:textId="77777777" w:rsidR="0017490A" w:rsidRPr="00E93D38" w:rsidRDefault="0017490A" w:rsidP="003A3F39">
            <w:pPr>
              <w:ind w:firstLine="159"/>
              <w:rPr>
                <w:rFonts w:ascii="Arial" w:hAnsi="Arial" w:cs="Arial"/>
                <w:b/>
                <w:sz w:val="22"/>
                <w:szCs w:val="22"/>
              </w:rPr>
            </w:pPr>
            <w:r w:rsidRPr="00E93D38">
              <w:rPr>
                <w:rFonts w:ascii="Arial" w:hAnsi="Arial" w:cs="Arial"/>
                <w:b/>
                <w:sz w:val="22"/>
                <w:szCs w:val="22"/>
              </w:rPr>
              <w:t>If you currently meet the criterion, how are you doing so?</w:t>
            </w:r>
          </w:p>
          <w:p w14:paraId="4825E171" w14:textId="6EEF420F" w:rsidR="0017490A" w:rsidRPr="00E93D38" w:rsidRDefault="0017490A" w:rsidP="00323C39">
            <w:pPr>
              <w:pStyle w:val="ListParagraph"/>
              <w:numPr>
                <w:ilvl w:val="0"/>
                <w:numId w:val="81"/>
              </w:numPr>
              <w:rPr>
                <w:rFonts w:ascii="Arial" w:hAnsi="Arial" w:cs="Arial"/>
                <w:sz w:val="22"/>
                <w:szCs w:val="22"/>
              </w:rPr>
            </w:pPr>
            <w:r w:rsidRPr="00E93D38">
              <w:rPr>
                <w:rFonts w:ascii="Arial" w:hAnsi="Arial" w:cs="Arial"/>
                <w:sz w:val="22"/>
                <w:szCs w:val="22"/>
              </w:rPr>
              <w:t xml:space="preserve">SBH is not currently working with DCO providers. </w:t>
            </w:r>
          </w:p>
          <w:p w14:paraId="7BF6F219" w14:textId="2C30D2B0" w:rsidR="0017490A" w:rsidRPr="00E93D38" w:rsidRDefault="0017490A" w:rsidP="00323C39">
            <w:pPr>
              <w:pStyle w:val="ListParagraph"/>
              <w:numPr>
                <w:ilvl w:val="0"/>
                <w:numId w:val="81"/>
              </w:numPr>
              <w:rPr>
                <w:rFonts w:ascii="Arial" w:hAnsi="Arial" w:cs="Arial"/>
                <w:sz w:val="22"/>
                <w:szCs w:val="22"/>
              </w:rPr>
            </w:pPr>
            <w:r w:rsidRPr="00E93D38">
              <w:rPr>
                <w:rFonts w:ascii="Arial" w:hAnsi="Arial" w:cs="Arial"/>
                <w:sz w:val="22"/>
                <w:szCs w:val="22"/>
              </w:rPr>
              <w:t>Policies are being updated to prepare for future DCO contracts.</w:t>
            </w:r>
          </w:p>
          <w:p w14:paraId="1529D3D8" w14:textId="4B00E250" w:rsidR="00077324" w:rsidRPr="000276BB" w:rsidRDefault="0017490A" w:rsidP="00323C39">
            <w:pPr>
              <w:pStyle w:val="ListParagraph"/>
              <w:numPr>
                <w:ilvl w:val="0"/>
                <w:numId w:val="81"/>
              </w:numPr>
            </w:pPr>
            <w:r w:rsidRPr="00E93D38">
              <w:rPr>
                <w:rFonts w:ascii="Arial" w:hAnsi="Arial" w:cs="Arial"/>
                <w:sz w:val="22"/>
                <w:szCs w:val="22"/>
              </w:rPr>
              <w:t>SBH does have essential partnerships with community providers and coordinates referral to those providers. This could involve staff attending appointments with the client, a nurse calling to follow up on physician instructions to assist with medical training and support, or multidisciplinary treatment team meetings to discuss care in a coordinated fashion.</w:t>
            </w:r>
          </w:p>
        </w:tc>
      </w:tr>
    </w:tbl>
    <w:bookmarkEnd w:id="15"/>
    <w:p w14:paraId="1529D3DC" w14:textId="13519FEE" w:rsidR="00077324" w:rsidRPr="00586C9F" w:rsidRDefault="00FB5034">
      <w:pPr>
        <w:pStyle w:val="Heading1"/>
        <w:rPr>
          <w:sz w:val="28"/>
          <w:szCs w:val="28"/>
        </w:rPr>
      </w:pPr>
      <w:r w:rsidRPr="00586C9F">
        <w:rPr>
          <w:sz w:val="28"/>
          <w:szCs w:val="28"/>
        </w:rPr>
        <w:t>Program Requirement 4: Scope of Services</w:t>
      </w:r>
    </w:p>
    <w:tbl>
      <w:tblPr>
        <w:tblStyle w:val="8"/>
        <w:tblW w:w="1304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430"/>
        <w:gridCol w:w="8642"/>
        <w:gridCol w:w="1232"/>
        <w:gridCol w:w="1736"/>
      </w:tblGrid>
      <w:tr w:rsidR="004A1FAB" w:rsidRPr="00586C9F" w14:paraId="1529D3E1" w14:textId="77777777" w:rsidTr="0004246F">
        <w:tc>
          <w:tcPr>
            <w:tcW w:w="1430" w:type="dxa"/>
            <w:shd w:val="clear" w:color="auto" w:fill="D9D9D9" w:themeFill="background1" w:themeFillShade="D9"/>
            <w:tcMar>
              <w:top w:w="100" w:type="dxa"/>
              <w:left w:w="100" w:type="dxa"/>
              <w:bottom w:w="100" w:type="dxa"/>
              <w:right w:w="100" w:type="dxa"/>
            </w:tcMar>
          </w:tcPr>
          <w:p w14:paraId="1529D3DD" w14:textId="77777777" w:rsidR="00077324" w:rsidRPr="00586C9F" w:rsidRDefault="00FB5034">
            <w:pPr>
              <w:widowControl w:val="0"/>
              <w:pBdr>
                <w:top w:val="nil"/>
                <w:left w:val="nil"/>
                <w:bottom w:val="nil"/>
                <w:right w:val="nil"/>
                <w:between w:val="nil"/>
              </w:pBdr>
              <w:rPr>
                <w:b/>
              </w:rPr>
            </w:pPr>
            <w:r w:rsidRPr="00586C9F">
              <w:rPr>
                <w:b/>
              </w:rPr>
              <w:t>Criterion #</w:t>
            </w:r>
          </w:p>
        </w:tc>
        <w:tc>
          <w:tcPr>
            <w:tcW w:w="8642" w:type="dxa"/>
            <w:shd w:val="clear" w:color="auto" w:fill="D9D9D9" w:themeFill="background1" w:themeFillShade="D9"/>
            <w:tcMar>
              <w:top w:w="100" w:type="dxa"/>
              <w:left w:w="100" w:type="dxa"/>
              <w:bottom w:w="100" w:type="dxa"/>
              <w:right w:w="100" w:type="dxa"/>
            </w:tcMar>
          </w:tcPr>
          <w:p w14:paraId="1529D3DE" w14:textId="77777777" w:rsidR="00077324" w:rsidRPr="00586C9F" w:rsidRDefault="00FB5034">
            <w:pPr>
              <w:widowControl w:val="0"/>
              <w:pBdr>
                <w:top w:val="nil"/>
                <w:left w:val="nil"/>
                <w:bottom w:val="nil"/>
                <w:right w:val="nil"/>
                <w:between w:val="nil"/>
              </w:pBdr>
              <w:rPr>
                <w:b/>
              </w:rPr>
            </w:pPr>
            <w:r w:rsidRPr="00586C9F">
              <w:rPr>
                <w:b/>
              </w:rPr>
              <w:t>Criterion</w:t>
            </w:r>
          </w:p>
        </w:tc>
        <w:tc>
          <w:tcPr>
            <w:tcW w:w="1232" w:type="dxa"/>
            <w:shd w:val="clear" w:color="auto" w:fill="D9D9D9" w:themeFill="background1" w:themeFillShade="D9"/>
            <w:tcMar>
              <w:top w:w="100" w:type="dxa"/>
              <w:left w:w="100" w:type="dxa"/>
              <w:bottom w:w="100" w:type="dxa"/>
              <w:right w:w="100" w:type="dxa"/>
            </w:tcMar>
          </w:tcPr>
          <w:p w14:paraId="1529D3DF"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736" w:type="dxa"/>
            <w:shd w:val="clear" w:color="auto" w:fill="D9D9D9" w:themeFill="background1" w:themeFillShade="D9"/>
            <w:tcMar>
              <w:top w:w="100" w:type="dxa"/>
              <w:left w:w="100" w:type="dxa"/>
              <w:bottom w:w="100" w:type="dxa"/>
              <w:right w:w="100" w:type="dxa"/>
            </w:tcMar>
          </w:tcPr>
          <w:p w14:paraId="1529D3E0" w14:textId="77777777" w:rsidR="00077324" w:rsidRPr="00586C9F" w:rsidRDefault="00FB5034">
            <w:pPr>
              <w:widowControl w:val="0"/>
              <w:rPr>
                <w:b/>
              </w:rPr>
            </w:pPr>
            <w:r w:rsidRPr="00586C9F">
              <w:rPr>
                <w:b/>
              </w:rPr>
              <w:t>If not, will you be able to meet this criterion by 7/1/24?</w:t>
            </w:r>
          </w:p>
        </w:tc>
      </w:tr>
      <w:tr w:rsidR="00852650" w:rsidRPr="00586C9F" w14:paraId="1529D3E6" w14:textId="77777777" w:rsidTr="0004246F">
        <w:tc>
          <w:tcPr>
            <w:tcW w:w="1430" w:type="dxa"/>
            <w:shd w:val="clear" w:color="auto" w:fill="auto"/>
            <w:tcMar>
              <w:top w:w="100" w:type="dxa"/>
              <w:left w:w="100" w:type="dxa"/>
              <w:bottom w:w="100" w:type="dxa"/>
              <w:right w:w="100" w:type="dxa"/>
            </w:tcMar>
          </w:tcPr>
          <w:p w14:paraId="1529D3E2" w14:textId="69C65771" w:rsidR="00077324" w:rsidRPr="00586C9F" w:rsidRDefault="00FB5034">
            <w:pPr>
              <w:widowControl w:val="0"/>
              <w:pBdr>
                <w:top w:val="nil"/>
                <w:left w:val="nil"/>
                <w:bottom w:val="nil"/>
                <w:right w:val="nil"/>
                <w:between w:val="nil"/>
              </w:pBdr>
            </w:pPr>
            <w:r w:rsidRPr="00586C9F">
              <w:t>4.a.1</w:t>
            </w:r>
          </w:p>
        </w:tc>
        <w:tc>
          <w:tcPr>
            <w:tcW w:w="8642" w:type="dxa"/>
            <w:shd w:val="clear" w:color="auto" w:fill="auto"/>
            <w:tcMar>
              <w:top w:w="100" w:type="dxa"/>
              <w:left w:w="100" w:type="dxa"/>
              <w:bottom w:w="100" w:type="dxa"/>
              <w:right w:w="100" w:type="dxa"/>
            </w:tcMar>
          </w:tcPr>
          <w:p w14:paraId="1529D3E3" w14:textId="6903EC39" w:rsidR="00E9044A" w:rsidRPr="00586C9F" w:rsidRDefault="00FB5034">
            <w:r w:rsidRPr="00586C9F">
              <w:t xml:space="preserve">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 </w:t>
            </w:r>
            <w:r w:rsidR="00E9044A" w:rsidRPr="00DB067A">
              <w:t>All</w:t>
            </w:r>
            <w:r w:rsidRPr="00DB067A">
              <w:t xml:space="preserve"> DCO</w:t>
            </w:r>
            <w:r w:rsidR="00E9044A" w:rsidRPr="00DB067A">
              <w:t>s that the CCBHC contracts with must be</w:t>
            </w:r>
            <w:r w:rsidR="000228A1" w:rsidRPr="00DB067A">
              <w:t xml:space="preserve"> currently</w:t>
            </w:r>
            <w:r w:rsidRPr="00DB067A">
              <w:t xml:space="preserve"> certifi</w:t>
            </w:r>
            <w:r w:rsidR="000228A1" w:rsidRPr="00DB067A">
              <w:t>ed</w:t>
            </w:r>
            <w:r w:rsidRPr="00DB067A">
              <w:t xml:space="preserve"> </w:t>
            </w:r>
            <w:r w:rsidR="000228A1" w:rsidRPr="00DB067A">
              <w:t xml:space="preserve">or designated when applicable in their field of service. </w:t>
            </w:r>
            <w:r w:rsidR="00E9044A" w:rsidRPr="00DB067A">
              <w:t xml:space="preserve">The CCBHC must document the relationship with a DCO with an MOU or other contractual </w:t>
            </w:r>
            <w:r w:rsidR="00DB067A" w:rsidRPr="00DB067A">
              <w:t>arrangement and</w:t>
            </w:r>
            <w:r w:rsidR="00E9044A" w:rsidRPr="00DB067A">
              <w:t xml:space="preserve"> will inform DMHA as part of the designation/certification process.</w:t>
            </w:r>
          </w:p>
        </w:tc>
        <w:tc>
          <w:tcPr>
            <w:tcW w:w="1232" w:type="dxa"/>
            <w:shd w:val="clear" w:color="auto" w:fill="auto"/>
            <w:tcMar>
              <w:top w:w="100" w:type="dxa"/>
              <w:left w:w="100" w:type="dxa"/>
              <w:bottom w:w="100" w:type="dxa"/>
              <w:right w:w="100" w:type="dxa"/>
            </w:tcMar>
          </w:tcPr>
          <w:sdt>
            <w:sdtPr>
              <w:rPr>
                <w:b/>
              </w:rPr>
              <w:id w:val="-400444109"/>
              <w:lock w:val="sdtLocked"/>
              <w:placeholder>
                <w:docPart w:val="DA9DC0F9E4394E72A6ABC85FED9D745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E4" w14:textId="6663F1F1" w:rsidR="00077324" w:rsidRPr="00586C9F" w:rsidRDefault="007D209D">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3E5" w14:textId="41173E0C" w:rsidR="00077324" w:rsidRPr="00586C9F" w:rsidRDefault="00C336B3">
            <w:pPr>
              <w:widowControl w:val="0"/>
              <w:pBdr>
                <w:top w:val="nil"/>
                <w:left w:val="nil"/>
                <w:bottom w:val="nil"/>
                <w:right w:val="nil"/>
                <w:between w:val="nil"/>
              </w:pBdr>
              <w:rPr>
                <w:b/>
              </w:rPr>
            </w:pPr>
            <w:r w:rsidRPr="00CD59EF">
              <w:rPr>
                <w:b/>
                <w:bCs/>
              </w:rPr>
              <w:t>Yes</w:t>
            </w:r>
          </w:p>
        </w:tc>
      </w:tr>
      <w:tr w:rsidR="004A1FAB" w:rsidRPr="00586C9F" w14:paraId="1529D3ED" w14:textId="77777777" w:rsidTr="0004246F">
        <w:trPr>
          <w:trHeight w:val="2805"/>
        </w:trPr>
        <w:tc>
          <w:tcPr>
            <w:tcW w:w="1430" w:type="dxa"/>
            <w:shd w:val="clear" w:color="auto" w:fill="auto"/>
            <w:tcMar>
              <w:top w:w="100" w:type="dxa"/>
              <w:left w:w="100" w:type="dxa"/>
              <w:bottom w:w="100" w:type="dxa"/>
              <w:right w:w="100" w:type="dxa"/>
            </w:tcMar>
          </w:tcPr>
          <w:p w14:paraId="1529D3E7" w14:textId="11FDDC62" w:rsidR="00077324" w:rsidRPr="00586C9F" w:rsidRDefault="00FB5034">
            <w:pPr>
              <w:widowControl w:val="0"/>
              <w:pBdr>
                <w:top w:val="nil"/>
                <w:left w:val="nil"/>
                <w:bottom w:val="nil"/>
                <w:right w:val="nil"/>
                <w:between w:val="nil"/>
              </w:pBdr>
            </w:pPr>
            <w:r w:rsidRPr="00586C9F">
              <w:t>4.a.2</w:t>
            </w:r>
          </w:p>
        </w:tc>
        <w:tc>
          <w:tcPr>
            <w:tcW w:w="8642" w:type="dxa"/>
            <w:shd w:val="clear" w:color="auto" w:fill="auto"/>
            <w:tcMar>
              <w:top w:w="100" w:type="dxa"/>
              <w:left w:w="100" w:type="dxa"/>
              <w:bottom w:w="100" w:type="dxa"/>
              <w:right w:w="100" w:type="dxa"/>
            </w:tcMar>
          </w:tcPr>
          <w:p w14:paraId="1529D3E8" w14:textId="77777777" w:rsidR="00077324" w:rsidRPr="00586C9F" w:rsidRDefault="00FB5034">
            <w:r w:rsidRPr="00586C9F">
              <w:t xml:space="preserve">The CCBHC ensures all CCBHC services, if not available directly through the CCBHC, are provided through a DCO, consistent with the freedom of the person receiving services to choose providers within the CCBHC and its DCOs. </w:t>
            </w:r>
            <w:r w:rsidRPr="002B44BA">
              <w:t>This requirement does not preclude the use of referrals outside the CCBHC or DCO if a needed specialty service is unavailable through the CCBHC or DCO entities.</w:t>
            </w:r>
            <w:r w:rsidRPr="00586C9F">
              <w:t xml:space="preserve"> The CCBHC must include language around freedom of choice, as part of the patient's rights documents.</w:t>
            </w:r>
          </w:p>
          <w:p w14:paraId="1529D3E9" w14:textId="77777777" w:rsidR="00077324" w:rsidRPr="00586C9F" w:rsidRDefault="00077324"/>
          <w:p w14:paraId="1529D3EA" w14:textId="77777777" w:rsidR="00077324" w:rsidRPr="00C50000" w:rsidRDefault="00FB5034">
            <w:pPr>
              <w:rPr>
                <w:b/>
              </w:rPr>
            </w:pPr>
            <w:r w:rsidRPr="00586C9F">
              <w:t>The CCBHC is required to document services they directly provide and then services they link with a DCO to provide. This information must be available online, in paper, and highly accessible.</w:t>
            </w:r>
          </w:p>
        </w:tc>
        <w:tc>
          <w:tcPr>
            <w:tcW w:w="1232" w:type="dxa"/>
            <w:shd w:val="clear" w:color="auto" w:fill="auto"/>
            <w:tcMar>
              <w:top w:w="100" w:type="dxa"/>
              <w:left w:w="100" w:type="dxa"/>
              <w:bottom w:w="100" w:type="dxa"/>
              <w:right w:w="100" w:type="dxa"/>
            </w:tcMar>
          </w:tcPr>
          <w:sdt>
            <w:sdtPr>
              <w:rPr>
                <w:b/>
              </w:rPr>
              <w:id w:val="1188021284"/>
              <w:lock w:val="sdtLocked"/>
              <w:placeholder>
                <w:docPart w:val="6768D271BAE141EDA1F00B5311519B0D"/>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5E67555B" w14:textId="77A35FB2" w:rsidR="00077324" w:rsidRDefault="00002689">
                <w:pPr>
                  <w:widowControl w:val="0"/>
                  <w:pBdr>
                    <w:top w:val="nil"/>
                    <w:left w:val="nil"/>
                    <w:bottom w:val="nil"/>
                    <w:right w:val="nil"/>
                    <w:between w:val="nil"/>
                  </w:pBdr>
                  <w:rPr>
                    <w:b/>
                  </w:rPr>
                </w:pPr>
                <w:r>
                  <w:rPr>
                    <w:b/>
                  </w:rPr>
                  <w:t>Yes</w:t>
                </w:r>
              </w:p>
            </w:sdtContent>
          </w:sdt>
          <w:p w14:paraId="1529D3EB" w14:textId="7AF6B6E0" w:rsidR="000307A1" w:rsidRPr="00586C9F" w:rsidRDefault="000307A1">
            <w:pPr>
              <w:widowControl w:val="0"/>
              <w:pBdr>
                <w:top w:val="nil"/>
                <w:left w:val="nil"/>
                <w:bottom w:val="nil"/>
                <w:right w:val="nil"/>
                <w:between w:val="nil"/>
              </w:pBdr>
              <w:rPr>
                <w:b/>
              </w:rPr>
            </w:pPr>
          </w:p>
        </w:tc>
        <w:tc>
          <w:tcPr>
            <w:tcW w:w="1736" w:type="dxa"/>
            <w:shd w:val="clear" w:color="auto" w:fill="auto"/>
            <w:tcMar>
              <w:top w:w="100" w:type="dxa"/>
              <w:left w:w="100" w:type="dxa"/>
              <w:bottom w:w="100" w:type="dxa"/>
              <w:right w:w="100" w:type="dxa"/>
            </w:tcMar>
          </w:tcPr>
          <w:p w14:paraId="1529D3EC" w14:textId="3CAF870A" w:rsidR="00471F16" w:rsidRPr="00471F16" w:rsidRDefault="00C336B3" w:rsidP="00C336B3">
            <w:r w:rsidRPr="00CD59EF">
              <w:rPr>
                <w:b/>
                <w:bCs/>
              </w:rPr>
              <w:t>Yes</w:t>
            </w:r>
          </w:p>
        </w:tc>
      </w:tr>
      <w:tr w:rsidR="004A1FAB" w14:paraId="29BB9C18" w14:textId="77777777" w:rsidTr="0004246F">
        <w:trPr>
          <w:trHeight w:val="300"/>
        </w:trPr>
        <w:tc>
          <w:tcPr>
            <w:tcW w:w="1430" w:type="dxa"/>
            <w:shd w:val="clear" w:color="auto" w:fill="auto"/>
            <w:tcMar>
              <w:top w:w="100" w:type="dxa"/>
              <w:left w:w="100" w:type="dxa"/>
              <w:bottom w:w="100" w:type="dxa"/>
              <w:right w:w="100" w:type="dxa"/>
            </w:tcMar>
          </w:tcPr>
          <w:p w14:paraId="4CD62192" w14:textId="7025C0FB" w:rsidR="00C50000" w:rsidRDefault="00C50000" w:rsidP="00C50000">
            <w:r w:rsidRPr="00586C9F">
              <w:t>4.a.3</w:t>
            </w:r>
          </w:p>
        </w:tc>
        <w:tc>
          <w:tcPr>
            <w:tcW w:w="8642" w:type="dxa"/>
            <w:shd w:val="clear" w:color="auto" w:fill="auto"/>
          </w:tcPr>
          <w:p w14:paraId="4DD2B8C7" w14:textId="3BF90615" w:rsidR="00C50000" w:rsidRDefault="00C50000" w:rsidP="00C50000">
            <w:r w:rsidRPr="00586C9F">
              <w:t xml:space="preserve">With regard to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rsidRPr="00586C9F">
              <w:br/>
            </w:r>
            <w:r w:rsidRPr="00586C9F">
              <w:br/>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rsidRPr="00586C9F">
              <w:br/>
            </w:r>
            <w:r w:rsidRPr="00586C9F">
              <w:br/>
              <w:t xml:space="preserve">The CCBHC must display information about the </w:t>
            </w:r>
            <w:r w:rsidRPr="002B44BA">
              <w:t>DMHA</w:t>
            </w:r>
            <w:r w:rsidRPr="00586C9F">
              <w:t xml:space="preserve"> consumer service line, disability rights hotline, and other relevant resources, as part of patient's rights documents. This information must be available online, in paper, and posted in highly visible and accessible places.</w:t>
            </w:r>
          </w:p>
        </w:tc>
        <w:tc>
          <w:tcPr>
            <w:tcW w:w="1232" w:type="dxa"/>
            <w:shd w:val="clear" w:color="auto" w:fill="auto"/>
          </w:tcPr>
          <w:sdt>
            <w:sdtPr>
              <w:rPr>
                <w:b/>
              </w:rPr>
              <w:id w:val="1982183401"/>
              <w:placeholder>
                <w:docPart w:val="22050297E94140F8A04EC96B5F20D06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280782DC" w14:textId="58A6E278" w:rsidR="00C50000" w:rsidRDefault="005D2796" w:rsidP="00C50000">
                <w:r>
                  <w:rPr>
                    <w:b/>
                  </w:rPr>
                  <w:t>Yes</w:t>
                </w:r>
              </w:p>
            </w:sdtContent>
          </w:sdt>
        </w:tc>
        <w:tc>
          <w:tcPr>
            <w:tcW w:w="1736" w:type="dxa"/>
            <w:shd w:val="clear" w:color="auto" w:fill="auto"/>
          </w:tcPr>
          <w:p w14:paraId="0547ACC4" w14:textId="5ACDAFAE" w:rsidR="00C50000" w:rsidRDefault="00C336B3" w:rsidP="00C50000">
            <w:r w:rsidRPr="00CD59EF">
              <w:rPr>
                <w:b/>
                <w:bCs/>
              </w:rPr>
              <w:t>Yes</w:t>
            </w:r>
          </w:p>
        </w:tc>
      </w:tr>
      <w:tr w:rsidR="00852650" w:rsidRPr="00586C9F" w14:paraId="1529D3F7" w14:textId="77777777" w:rsidTr="0004246F">
        <w:tc>
          <w:tcPr>
            <w:tcW w:w="1430" w:type="dxa"/>
            <w:shd w:val="clear" w:color="auto" w:fill="auto"/>
            <w:tcMar>
              <w:top w:w="100" w:type="dxa"/>
              <w:left w:w="100" w:type="dxa"/>
              <w:bottom w:w="100" w:type="dxa"/>
              <w:right w:w="100" w:type="dxa"/>
            </w:tcMar>
          </w:tcPr>
          <w:p w14:paraId="1529D3F3" w14:textId="2C2C1C22" w:rsidR="00077324" w:rsidRPr="00586C9F" w:rsidRDefault="00FB5034">
            <w:pPr>
              <w:widowControl w:val="0"/>
              <w:pBdr>
                <w:top w:val="nil"/>
                <w:left w:val="nil"/>
                <w:bottom w:val="nil"/>
                <w:right w:val="nil"/>
                <w:between w:val="nil"/>
              </w:pBdr>
            </w:pPr>
            <w:r w:rsidRPr="00586C9F">
              <w:t>4.a.4</w:t>
            </w:r>
          </w:p>
        </w:tc>
        <w:tc>
          <w:tcPr>
            <w:tcW w:w="8642" w:type="dxa"/>
            <w:shd w:val="clear" w:color="auto" w:fill="auto"/>
            <w:tcMar>
              <w:top w:w="100" w:type="dxa"/>
              <w:left w:w="100" w:type="dxa"/>
              <w:bottom w:w="100" w:type="dxa"/>
              <w:right w:w="100" w:type="dxa"/>
            </w:tcMar>
          </w:tcPr>
          <w:p w14:paraId="1529D3F4" w14:textId="77777777" w:rsidR="00077324" w:rsidRPr="00586C9F" w:rsidRDefault="00FB5034">
            <w:r w:rsidRPr="00586C9F">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232" w:type="dxa"/>
            <w:shd w:val="clear" w:color="auto" w:fill="auto"/>
            <w:tcMar>
              <w:top w:w="100" w:type="dxa"/>
              <w:left w:w="100" w:type="dxa"/>
              <w:bottom w:w="100" w:type="dxa"/>
              <w:right w:w="100" w:type="dxa"/>
            </w:tcMar>
          </w:tcPr>
          <w:sdt>
            <w:sdtPr>
              <w:rPr>
                <w:b/>
              </w:rPr>
              <w:id w:val="-46067297"/>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3F5" w14:textId="1411817C" w:rsidR="00077324" w:rsidRPr="00586C9F" w:rsidRDefault="00ED32B9">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3F6" w14:textId="6155BF88" w:rsidR="00077324" w:rsidRPr="00ED32B9" w:rsidRDefault="00C336B3" w:rsidP="00ED32B9">
            <w:pPr>
              <w:widowControl w:val="0"/>
              <w:pBdr>
                <w:top w:val="nil"/>
                <w:left w:val="nil"/>
                <w:bottom w:val="nil"/>
                <w:right w:val="nil"/>
                <w:between w:val="nil"/>
              </w:pBdr>
              <w:rPr>
                <w:rFonts w:ascii="Times New Roman" w:hAnsi="Times New Roman" w:cs="Times New Roman"/>
                <w:bCs/>
                <w:highlight w:val="yellow"/>
              </w:rPr>
            </w:pPr>
            <w:r w:rsidRPr="00CD59EF">
              <w:rPr>
                <w:b/>
                <w:bCs/>
              </w:rPr>
              <w:t>Yes</w:t>
            </w:r>
          </w:p>
        </w:tc>
      </w:tr>
      <w:tr w:rsidR="00852650" w:rsidRPr="00586C9F" w14:paraId="1529D3FC" w14:textId="77777777" w:rsidTr="0004246F">
        <w:tc>
          <w:tcPr>
            <w:tcW w:w="1430" w:type="dxa"/>
            <w:shd w:val="clear" w:color="auto" w:fill="auto"/>
            <w:tcMar>
              <w:top w:w="100" w:type="dxa"/>
              <w:left w:w="100" w:type="dxa"/>
              <w:bottom w:w="100" w:type="dxa"/>
              <w:right w:w="100" w:type="dxa"/>
            </w:tcMar>
          </w:tcPr>
          <w:p w14:paraId="1529D3F8" w14:textId="3ABF72E9" w:rsidR="00077324" w:rsidRPr="00586C9F" w:rsidRDefault="00FB5034">
            <w:pPr>
              <w:widowControl w:val="0"/>
              <w:pBdr>
                <w:top w:val="nil"/>
                <w:left w:val="nil"/>
                <w:bottom w:val="nil"/>
                <w:right w:val="nil"/>
                <w:between w:val="nil"/>
              </w:pBdr>
            </w:pPr>
            <w:r w:rsidRPr="00586C9F">
              <w:t>4.b.1</w:t>
            </w:r>
          </w:p>
        </w:tc>
        <w:tc>
          <w:tcPr>
            <w:tcW w:w="8642" w:type="dxa"/>
            <w:shd w:val="clear" w:color="auto" w:fill="auto"/>
            <w:tcMar>
              <w:top w:w="100" w:type="dxa"/>
              <w:left w:w="100" w:type="dxa"/>
              <w:bottom w:w="100" w:type="dxa"/>
              <w:right w:w="100" w:type="dxa"/>
            </w:tcMar>
          </w:tcPr>
          <w:p w14:paraId="1529D3F9" w14:textId="5DA8184E" w:rsidR="00077324" w:rsidRPr="00586C9F" w:rsidRDefault="00FB5034">
            <w:r w:rsidRPr="00586C9F">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and self-direction of services received. Services for children and youth are family-centered, youth-guided, and developmentally appropriate. A shared decision-making model for engagement is the recommended approach. </w:t>
            </w:r>
            <w:r w:rsidRPr="00586C9F">
              <w:br/>
            </w:r>
            <w:r w:rsidRPr="00586C9F">
              <w:br/>
              <w:t xml:space="preserve">The CCBHC must receive consent from the person receiving services and/or their legal guardian. </w:t>
            </w:r>
            <w:r w:rsidRPr="002B44BA">
              <w:t>Criteria 4.b.1 must be included as part of patient's rights documents and be posted in high visibility areas.</w:t>
            </w:r>
          </w:p>
        </w:tc>
        <w:tc>
          <w:tcPr>
            <w:tcW w:w="1232" w:type="dxa"/>
            <w:shd w:val="clear" w:color="auto" w:fill="auto"/>
            <w:tcMar>
              <w:top w:w="100" w:type="dxa"/>
              <w:left w:w="100" w:type="dxa"/>
              <w:bottom w:w="100" w:type="dxa"/>
              <w:right w:w="100" w:type="dxa"/>
            </w:tcMar>
          </w:tcPr>
          <w:sdt>
            <w:sdtPr>
              <w:rPr>
                <w:b/>
              </w:rPr>
              <w:id w:val="1027209616"/>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6A3774C9" w14:textId="0D58B176" w:rsidR="00077324" w:rsidRDefault="00F34324">
                <w:pPr>
                  <w:widowControl w:val="0"/>
                  <w:pBdr>
                    <w:top w:val="nil"/>
                    <w:left w:val="nil"/>
                    <w:bottom w:val="nil"/>
                    <w:right w:val="nil"/>
                    <w:between w:val="nil"/>
                  </w:pBdr>
                  <w:rPr>
                    <w:b/>
                  </w:rPr>
                </w:pPr>
                <w:r>
                  <w:rPr>
                    <w:b/>
                  </w:rPr>
                  <w:t>Yes</w:t>
                </w:r>
              </w:p>
            </w:sdtContent>
          </w:sdt>
          <w:p w14:paraId="3F23A5E6" w14:textId="77777777" w:rsidR="00F34324" w:rsidRPr="00F34324" w:rsidRDefault="00F34324" w:rsidP="00F34324"/>
          <w:p w14:paraId="01679FA0" w14:textId="77777777" w:rsidR="00F34324" w:rsidRDefault="00F34324" w:rsidP="00F34324">
            <w:pPr>
              <w:rPr>
                <w:b/>
              </w:rPr>
            </w:pPr>
          </w:p>
          <w:p w14:paraId="1529D3FA" w14:textId="77777777" w:rsidR="00F34324" w:rsidRPr="00F34324" w:rsidRDefault="00F34324" w:rsidP="00F34324"/>
        </w:tc>
        <w:tc>
          <w:tcPr>
            <w:tcW w:w="1736" w:type="dxa"/>
            <w:shd w:val="clear" w:color="auto" w:fill="auto"/>
            <w:tcMar>
              <w:top w:w="100" w:type="dxa"/>
              <w:left w:w="100" w:type="dxa"/>
              <w:bottom w:w="100" w:type="dxa"/>
              <w:right w:w="100" w:type="dxa"/>
            </w:tcMar>
          </w:tcPr>
          <w:p w14:paraId="713F82B0" w14:textId="3EE4F308" w:rsidR="00077324" w:rsidRDefault="00C336B3" w:rsidP="00D0346C">
            <w:pPr>
              <w:widowControl w:val="0"/>
              <w:pBdr>
                <w:top w:val="nil"/>
                <w:left w:val="nil"/>
                <w:bottom w:val="nil"/>
                <w:right w:val="nil"/>
                <w:between w:val="nil"/>
              </w:pBdr>
              <w:rPr>
                <w:rFonts w:ascii="Times New Roman" w:hAnsi="Times New Roman" w:cs="Times New Roman"/>
                <w:b/>
              </w:rPr>
            </w:pPr>
            <w:r w:rsidRPr="00CD59EF">
              <w:rPr>
                <w:b/>
                <w:bCs/>
              </w:rPr>
              <w:t>Yes</w:t>
            </w:r>
          </w:p>
          <w:p w14:paraId="1AF03A6A" w14:textId="77777777" w:rsidR="00964BA2" w:rsidRPr="00964BA2" w:rsidRDefault="00964BA2" w:rsidP="00964BA2">
            <w:pPr>
              <w:rPr>
                <w:rFonts w:ascii="Times New Roman" w:hAnsi="Times New Roman" w:cs="Times New Roman"/>
              </w:rPr>
            </w:pPr>
          </w:p>
          <w:p w14:paraId="7E9D2C9D" w14:textId="77777777" w:rsidR="00964BA2" w:rsidRPr="00964BA2" w:rsidRDefault="00964BA2" w:rsidP="00964BA2">
            <w:pPr>
              <w:rPr>
                <w:rFonts w:ascii="Times New Roman" w:hAnsi="Times New Roman" w:cs="Times New Roman"/>
              </w:rPr>
            </w:pPr>
          </w:p>
          <w:p w14:paraId="2B03646D" w14:textId="77777777" w:rsidR="00964BA2" w:rsidRPr="00964BA2" w:rsidRDefault="00964BA2" w:rsidP="00964BA2">
            <w:pPr>
              <w:rPr>
                <w:rFonts w:ascii="Times New Roman" w:hAnsi="Times New Roman" w:cs="Times New Roman"/>
              </w:rPr>
            </w:pPr>
          </w:p>
          <w:p w14:paraId="2C3AB0D8" w14:textId="77777777" w:rsidR="00964BA2" w:rsidRDefault="00964BA2" w:rsidP="00964BA2">
            <w:pPr>
              <w:rPr>
                <w:rFonts w:ascii="Times New Roman" w:hAnsi="Times New Roman" w:cs="Times New Roman"/>
                <w:b/>
              </w:rPr>
            </w:pPr>
          </w:p>
          <w:p w14:paraId="1529D3FB" w14:textId="7F2A2F85" w:rsidR="00077324" w:rsidRPr="00964BA2" w:rsidRDefault="00077324" w:rsidP="00964BA2">
            <w:pPr>
              <w:jc w:val="center"/>
              <w:rPr>
                <w:rFonts w:ascii="Times New Roman" w:hAnsi="Times New Roman" w:cs="Times New Roman"/>
              </w:rPr>
            </w:pPr>
          </w:p>
        </w:tc>
      </w:tr>
      <w:tr w:rsidR="00852650" w:rsidRPr="00586C9F" w14:paraId="1529D402" w14:textId="77777777" w:rsidTr="0004246F">
        <w:tc>
          <w:tcPr>
            <w:tcW w:w="1430" w:type="dxa"/>
            <w:shd w:val="clear" w:color="auto" w:fill="auto"/>
            <w:tcMar>
              <w:top w:w="100" w:type="dxa"/>
              <w:left w:w="100" w:type="dxa"/>
              <w:bottom w:w="100" w:type="dxa"/>
              <w:right w:w="100" w:type="dxa"/>
            </w:tcMar>
          </w:tcPr>
          <w:p w14:paraId="1529D3FD" w14:textId="5EBE4800" w:rsidR="00077324" w:rsidRPr="00586C9F" w:rsidRDefault="00FB5034">
            <w:pPr>
              <w:widowControl w:val="0"/>
              <w:pBdr>
                <w:top w:val="nil"/>
                <w:left w:val="nil"/>
                <w:bottom w:val="nil"/>
                <w:right w:val="nil"/>
                <w:between w:val="nil"/>
              </w:pBdr>
            </w:pPr>
            <w:r w:rsidRPr="00586C9F">
              <w:t>4.b.2</w:t>
            </w:r>
          </w:p>
        </w:tc>
        <w:tc>
          <w:tcPr>
            <w:tcW w:w="8642" w:type="dxa"/>
            <w:shd w:val="clear" w:color="auto" w:fill="auto"/>
            <w:tcMar>
              <w:top w:w="100" w:type="dxa"/>
              <w:left w:w="100" w:type="dxa"/>
              <w:bottom w:w="100" w:type="dxa"/>
              <w:right w:w="100" w:type="dxa"/>
            </w:tcMar>
          </w:tcPr>
          <w:p w14:paraId="1529D3FE" w14:textId="77777777" w:rsidR="00077324" w:rsidRPr="00586C9F" w:rsidRDefault="00FB5034">
            <w:r w:rsidRPr="00586C9F">
              <w:t xml:space="preserve">Person-centered and family-centered care is responsive to the race, ethnicity, sexual orientation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services who are AI/AN, these services may be provided either directly or by arrangement with tribal organizations. </w:t>
            </w:r>
          </w:p>
          <w:p w14:paraId="1529D3FF" w14:textId="28DB7F37" w:rsidR="00077324" w:rsidRPr="00586C9F" w:rsidRDefault="00FB5034">
            <w:r w:rsidRPr="00586C9F">
              <w:br/>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232" w:type="dxa"/>
            <w:shd w:val="clear" w:color="auto" w:fill="auto"/>
            <w:tcMar>
              <w:top w:w="100" w:type="dxa"/>
              <w:left w:w="100" w:type="dxa"/>
              <w:bottom w:w="100" w:type="dxa"/>
              <w:right w:w="100" w:type="dxa"/>
            </w:tcMar>
          </w:tcPr>
          <w:sdt>
            <w:sdtPr>
              <w:rPr>
                <w:b/>
              </w:rPr>
              <w:id w:val="1608227839"/>
              <w:lock w:val="sdtLocked"/>
              <w:placeholder>
                <w:docPart w:val="A8B9D4B1C2874BCB943389266E256123"/>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00" w14:textId="68984B0E" w:rsidR="00077324" w:rsidRPr="00586C9F" w:rsidRDefault="004F148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01" w14:textId="50948CA7" w:rsidR="00077324" w:rsidRPr="002B5551" w:rsidRDefault="00C336B3" w:rsidP="002B5551">
            <w:pPr>
              <w:widowControl w:val="0"/>
              <w:pBdr>
                <w:top w:val="nil"/>
                <w:left w:val="nil"/>
                <w:bottom w:val="nil"/>
                <w:right w:val="nil"/>
                <w:between w:val="nil"/>
              </w:pBdr>
              <w:rPr>
                <w:rFonts w:ascii="Times New Roman" w:hAnsi="Times New Roman" w:cs="Times New Roman"/>
                <w:bCs/>
              </w:rPr>
            </w:pPr>
            <w:r w:rsidRPr="00CD59EF">
              <w:rPr>
                <w:b/>
                <w:bCs/>
              </w:rPr>
              <w:t>Yes</w:t>
            </w:r>
          </w:p>
        </w:tc>
      </w:tr>
      <w:tr w:rsidR="00852650" w:rsidRPr="00586C9F" w14:paraId="1529D40B" w14:textId="77777777" w:rsidTr="0004246F">
        <w:tc>
          <w:tcPr>
            <w:tcW w:w="1430" w:type="dxa"/>
            <w:shd w:val="clear" w:color="auto" w:fill="auto"/>
            <w:tcMar>
              <w:top w:w="100" w:type="dxa"/>
              <w:left w:w="100" w:type="dxa"/>
              <w:bottom w:w="100" w:type="dxa"/>
              <w:right w:w="100" w:type="dxa"/>
            </w:tcMar>
          </w:tcPr>
          <w:p w14:paraId="1529D403" w14:textId="77777777" w:rsidR="00077324" w:rsidRPr="00586C9F" w:rsidRDefault="00FB5034">
            <w:pPr>
              <w:widowControl w:val="0"/>
              <w:pBdr>
                <w:top w:val="nil"/>
                <w:left w:val="nil"/>
                <w:bottom w:val="nil"/>
                <w:right w:val="nil"/>
                <w:between w:val="nil"/>
              </w:pBdr>
            </w:pPr>
            <w:r w:rsidRPr="00586C9F">
              <w:t>4.c.1</w:t>
            </w:r>
          </w:p>
        </w:tc>
        <w:tc>
          <w:tcPr>
            <w:tcW w:w="8642" w:type="dxa"/>
            <w:shd w:val="clear" w:color="auto" w:fill="auto"/>
            <w:tcMar>
              <w:top w:w="100" w:type="dxa"/>
              <w:left w:w="100" w:type="dxa"/>
              <w:bottom w:w="100" w:type="dxa"/>
              <w:right w:w="100" w:type="dxa"/>
            </w:tcMar>
          </w:tcPr>
          <w:p w14:paraId="1529D404" w14:textId="77777777" w:rsidR="00077324" w:rsidRPr="00586C9F" w:rsidRDefault="00FB5034">
            <w:r w:rsidRPr="00586C9F">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rsidRPr="00586C9F">
              <w:br/>
            </w:r>
            <w:r w:rsidRPr="00586C9F">
              <w:br/>
              <w:t>The State must request approval from HHS to certify CCBHCs that have or seek to have a DCO relationship with a state-sanctioned crisis system with less stringent standards than those included in these criteria.</w:t>
            </w:r>
            <w:r w:rsidRPr="00586C9F">
              <w:br/>
            </w:r>
            <w:r w:rsidRPr="00586C9F">
              <w:br/>
              <w:t>PAMA requires provision of these three crisis behavioral health services, whether provided directly by the CCBHC or by a DCO. The CCBHC must develop and document procedures on how they provide the three crisis behavioral services below:</w:t>
            </w:r>
            <w:r w:rsidRPr="00586C9F">
              <w:br/>
            </w:r>
          </w:p>
          <w:p w14:paraId="1529D405" w14:textId="07AC32A8" w:rsidR="00077324" w:rsidRPr="00586C9F" w:rsidRDefault="00FB5034">
            <w:pPr>
              <w:numPr>
                <w:ilvl w:val="0"/>
                <w:numId w:val="2"/>
              </w:numPr>
              <w:pBdr>
                <w:top w:val="nil"/>
                <w:left w:val="nil"/>
                <w:bottom w:val="nil"/>
                <w:right w:val="nil"/>
                <w:between w:val="nil"/>
              </w:pBdr>
            </w:pPr>
            <w:r w:rsidRPr="00586C9F">
              <w:rPr>
                <w:b/>
              </w:rPr>
              <w:t>Emergency crisis intervention services:</w:t>
            </w:r>
            <w:r w:rsidRPr="00586C9F">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14:paraId="1529D406" w14:textId="77777777" w:rsidR="00077324" w:rsidRPr="00586C9F" w:rsidRDefault="00FB5034">
            <w:pPr>
              <w:numPr>
                <w:ilvl w:val="0"/>
                <w:numId w:val="2"/>
              </w:numPr>
              <w:pBdr>
                <w:top w:val="nil"/>
                <w:left w:val="nil"/>
                <w:bottom w:val="nil"/>
                <w:right w:val="nil"/>
                <w:between w:val="nil"/>
              </w:pBdr>
            </w:pPr>
            <w:r w:rsidRPr="00586C9F">
              <w:rPr>
                <w:b/>
              </w:rPr>
              <w:t>24-hour mobile crisis teams:</w:t>
            </w:r>
            <w:r w:rsidRPr="00586C9F">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programs with the CMS Medicaid Guidance on the Scope of and Payments for Qualifying Community-Based Mobile Crisis Intervention Services if they are in a state that includes this option in their Medicaid state plan.</w:t>
            </w:r>
          </w:p>
          <w:p w14:paraId="1529D407" w14:textId="77777777" w:rsidR="00077324" w:rsidRPr="00586C9F" w:rsidRDefault="00FB5034">
            <w:pPr>
              <w:numPr>
                <w:ilvl w:val="0"/>
                <w:numId w:val="2"/>
              </w:numPr>
              <w:pBdr>
                <w:top w:val="nil"/>
                <w:left w:val="nil"/>
                <w:bottom w:val="nil"/>
                <w:right w:val="nil"/>
                <w:between w:val="nil"/>
              </w:pBdr>
            </w:pPr>
            <w:r w:rsidRPr="0003779F">
              <w:rPr>
                <w:b/>
              </w:rPr>
              <w:t>Crisis receiving/stabilization:</w:t>
            </w:r>
            <w:r w:rsidRPr="0003779F">
              <w:t xml:space="preserve"> The CCBHC provides crisis receiving/stabilization services that must include at minimum, urgent care/walk-in mental health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w:t>
            </w:r>
            <w:r w:rsidRPr="00586C9F">
              <w:t xml:space="preserve"> </w:t>
            </w:r>
            <w:r w:rsidRPr="00586C9F">
              <w:br/>
            </w:r>
          </w:p>
          <w:p w14:paraId="1529D408" w14:textId="77777777" w:rsidR="00077324" w:rsidRPr="00586C9F" w:rsidRDefault="00FB5034">
            <w:r w:rsidRPr="001640DD">
              <w:t>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w:t>
            </w:r>
            <w:r w:rsidRPr="003F6ABE">
              <w:t xml:space="preserve">es. </w:t>
            </w:r>
            <w:r w:rsidRPr="00494F97">
              <w:rPr>
                <w:highlight w:val="yellow"/>
              </w:rPr>
              <w:br/>
            </w:r>
            <w:r w:rsidRPr="00494F97">
              <w:rPr>
                <w:highlight w:val="yellow"/>
              </w:rPr>
              <w:br/>
            </w:r>
            <w:r w:rsidRPr="00B67F50">
              <w:rPr>
                <w:i/>
                <w:iCs/>
              </w:rPr>
              <w:t>Note: See program requirement 2.c regarding access to crisis services and criterion 3.c.5 regarding coordination of services and treatment planning, including after discharge from a hospital inpatient or emergency department following a behavioral health crisis.</w:t>
            </w:r>
            <w:r w:rsidRPr="00586C9F">
              <w:t xml:space="preserve"> </w:t>
            </w:r>
          </w:p>
        </w:tc>
        <w:tc>
          <w:tcPr>
            <w:tcW w:w="1232" w:type="dxa"/>
            <w:shd w:val="clear" w:color="auto" w:fill="auto"/>
            <w:tcMar>
              <w:top w:w="100" w:type="dxa"/>
              <w:left w:w="100" w:type="dxa"/>
              <w:bottom w:w="100" w:type="dxa"/>
              <w:right w:w="100" w:type="dxa"/>
            </w:tcMar>
          </w:tcPr>
          <w:sdt>
            <w:sdtPr>
              <w:rPr>
                <w:b/>
              </w:rPr>
              <w:id w:val="-1342930056"/>
              <w:lock w:val="sdtLocked"/>
              <w:placeholder>
                <w:docPart w:val="7C2E4C6E73554B7F9808132FDC79BE8B"/>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09" w14:textId="55876DBB" w:rsidR="00077324" w:rsidRPr="00586C9F" w:rsidRDefault="00CB014C">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0A" w14:textId="648F32DD" w:rsidR="00077324" w:rsidRPr="00586C9F" w:rsidRDefault="00C336B3">
            <w:pPr>
              <w:widowControl w:val="0"/>
              <w:pBdr>
                <w:top w:val="nil"/>
                <w:left w:val="nil"/>
                <w:bottom w:val="nil"/>
                <w:right w:val="nil"/>
                <w:between w:val="nil"/>
              </w:pBdr>
              <w:rPr>
                <w:b/>
              </w:rPr>
            </w:pPr>
            <w:r w:rsidRPr="00CD59EF">
              <w:rPr>
                <w:b/>
                <w:bCs/>
              </w:rPr>
              <w:t>Yes</w:t>
            </w:r>
          </w:p>
        </w:tc>
      </w:tr>
      <w:tr w:rsidR="00451600" w:rsidRPr="00586C9F" w14:paraId="1529D410" w14:textId="77777777" w:rsidTr="0004246F">
        <w:tc>
          <w:tcPr>
            <w:tcW w:w="1430" w:type="dxa"/>
            <w:shd w:val="clear" w:color="auto" w:fill="auto"/>
            <w:tcMar>
              <w:top w:w="100" w:type="dxa"/>
              <w:left w:w="100" w:type="dxa"/>
              <w:bottom w:w="100" w:type="dxa"/>
              <w:right w:w="100" w:type="dxa"/>
            </w:tcMar>
          </w:tcPr>
          <w:p w14:paraId="1529D40C" w14:textId="77777777" w:rsidR="00077324" w:rsidRPr="00586C9F" w:rsidRDefault="00FB5034">
            <w:pPr>
              <w:widowControl w:val="0"/>
              <w:pBdr>
                <w:top w:val="nil"/>
                <w:left w:val="nil"/>
                <w:bottom w:val="nil"/>
                <w:right w:val="nil"/>
                <w:between w:val="nil"/>
              </w:pBdr>
            </w:pPr>
            <w:r w:rsidRPr="00586C9F">
              <w:t>4.d.1</w:t>
            </w:r>
          </w:p>
        </w:tc>
        <w:tc>
          <w:tcPr>
            <w:tcW w:w="8642" w:type="dxa"/>
            <w:shd w:val="clear" w:color="auto" w:fill="auto"/>
            <w:tcMar>
              <w:top w:w="100" w:type="dxa"/>
              <w:left w:w="100" w:type="dxa"/>
              <w:bottom w:w="100" w:type="dxa"/>
              <w:right w:w="100" w:type="dxa"/>
            </w:tcMar>
          </w:tcPr>
          <w:p w14:paraId="1529D40D" w14:textId="738A6B2E" w:rsidR="00077324" w:rsidRPr="00586C9F" w:rsidRDefault="00FB5034">
            <w:r w:rsidRPr="00586C9F">
              <w:t>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developmental testing and assessment), the CCBHC refers the person to an appropriate provider. All relationships with a DCO or other consultation organization must be documented by the CCBHC.</w:t>
            </w:r>
            <w:r w:rsidRPr="00586C9F">
              <w:br/>
            </w:r>
            <w:r w:rsidRPr="00586C9F">
              <w:br/>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000A47CF" w:rsidRPr="00586C9F">
              <w:rPr>
                <w:i/>
                <w:iCs/>
              </w:rPr>
              <w:t>i.e.,</w:t>
            </w:r>
            <w:r w:rsidRPr="00586C9F">
              <w:t xml:space="preserve"> LOCUS).</w:t>
            </w:r>
          </w:p>
        </w:tc>
        <w:tc>
          <w:tcPr>
            <w:tcW w:w="1232" w:type="dxa"/>
            <w:shd w:val="clear" w:color="auto" w:fill="auto"/>
            <w:tcMar>
              <w:top w:w="100" w:type="dxa"/>
              <w:left w:w="100" w:type="dxa"/>
              <w:bottom w:w="100" w:type="dxa"/>
              <w:right w:w="100" w:type="dxa"/>
            </w:tcMar>
          </w:tcPr>
          <w:sdt>
            <w:sdtPr>
              <w:rPr>
                <w:b/>
              </w:rPr>
              <w:id w:val="-2111584857"/>
              <w:lock w:val="sdtLocked"/>
              <w:placeholder>
                <w:docPart w:val="53AD90F9EBB04F28A386BAE42E6F2D37"/>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0E" w14:textId="5446E60F" w:rsidR="00077324" w:rsidRPr="00586C9F" w:rsidRDefault="009E7416">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0F" w14:textId="4C345D15"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15" w14:textId="77777777" w:rsidTr="0004246F">
        <w:tc>
          <w:tcPr>
            <w:tcW w:w="1430" w:type="dxa"/>
            <w:shd w:val="clear" w:color="auto" w:fill="auto"/>
            <w:tcMar>
              <w:top w:w="100" w:type="dxa"/>
              <w:left w:w="100" w:type="dxa"/>
              <w:bottom w:w="100" w:type="dxa"/>
              <w:right w:w="100" w:type="dxa"/>
            </w:tcMar>
          </w:tcPr>
          <w:p w14:paraId="1529D411" w14:textId="1E2C38E4" w:rsidR="00077324" w:rsidRPr="00586C9F" w:rsidRDefault="00FB5034">
            <w:pPr>
              <w:widowControl w:val="0"/>
              <w:pBdr>
                <w:top w:val="nil"/>
                <w:left w:val="nil"/>
                <w:bottom w:val="nil"/>
                <w:right w:val="nil"/>
                <w:between w:val="nil"/>
              </w:pBdr>
            </w:pPr>
            <w:r w:rsidRPr="00586C9F">
              <w:t>4.d.2</w:t>
            </w:r>
          </w:p>
        </w:tc>
        <w:tc>
          <w:tcPr>
            <w:tcW w:w="8642" w:type="dxa"/>
            <w:shd w:val="clear" w:color="auto" w:fill="auto"/>
            <w:tcMar>
              <w:top w:w="100" w:type="dxa"/>
              <w:left w:w="100" w:type="dxa"/>
              <w:bottom w:w="100" w:type="dxa"/>
              <w:right w:w="100" w:type="dxa"/>
            </w:tcMar>
          </w:tcPr>
          <w:p w14:paraId="1529D412" w14:textId="6B5E3B64" w:rsidR="00077324" w:rsidRPr="00586C9F" w:rsidRDefault="00FB5034">
            <w:r w:rsidRPr="00586C9F">
              <w:t xml:space="preserve">Screening, assessment, and </w:t>
            </w:r>
            <w:r w:rsidRPr="00EF14BB">
              <w:t>preliminary</w:t>
            </w:r>
            <w:r w:rsidRPr="00586C9F">
              <w:t xml:space="preserve"> diagnosis are conducted in a time frame responsive to the needs and preferences of the person receiving services </w:t>
            </w:r>
            <w:r w:rsidRPr="00EF14BB">
              <w:t xml:space="preserve">and meeting other CCBHC criteria for emergent, urgent, and </w:t>
            </w:r>
            <w:r w:rsidR="2BF4A519" w:rsidRPr="00EF14BB">
              <w:t>routine</w:t>
            </w:r>
            <w:r w:rsidRPr="00EF14BB">
              <w:t xml:space="preserve"> appointments</w:t>
            </w:r>
            <w:r w:rsidRPr="00586C9F">
              <w:t xml:space="preserve">. They are of sufficient scope to assess the need for all services required to be provided by the CCBHC. </w:t>
            </w:r>
          </w:p>
        </w:tc>
        <w:tc>
          <w:tcPr>
            <w:tcW w:w="1232" w:type="dxa"/>
            <w:shd w:val="clear" w:color="auto" w:fill="auto"/>
            <w:tcMar>
              <w:top w:w="100" w:type="dxa"/>
              <w:left w:w="100" w:type="dxa"/>
              <w:bottom w:w="100" w:type="dxa"/>
              <w:right w:w="100" w:type="dxa"/>
            </w:tcMar>
          </w:tcPr>
          <w:sdt>
            <w:sdtPr>
              <w:rPr>
                <w:b/>
              </w:rPr>
              <w:id w:val="1987905255"/>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13" w14:textId="5E6747ED" w:rsidR="00077324" w:rsidRPr="00586C9F" w:rsidRDefault="00B45C10">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14" w14:textId="60FD1E0A" w:rsidR="00E0156B" w:rsidRPr="00E0156B" w:rsidRDefault="00C336B3" w:rsidP="00E0156B">
            <w:pPr>
              <w:rPr>
                <w:rFonts w:ascii="Times New Roman" w:hAnsi="Times New Roman" w:cs="Times New Roman"/>
              </w:rPr>
            </w:pPr>
            <w:r w:rsidRPr="00CD59EF">
              <w:rPr>
                <w:b/>
                <w:bCs/>
              </w:rPr>
              <w:t>Yes</w:t>
            </w:r>
          </w:p>
        </w:tc>
      </w:tr>
      <w:tr w:rsidR="00852650" w:rsidRPr="00586C9F" w14:paraId="1529D428" w14:textId="77777777" w:rsidTr="0004246F">
        <w:tc>
          <w:tcPr>
            <w:tcW w:w="1430" w:type="dxa"/>
            <w:shd w:val="clear" w:color="auto" w:fill="auto"/>
            <w:tcMar>
              <w:top w:w="100" w:type="dxa"/>
              <w:left w:w="100" w:type="dxa"/>
              <w:bottom w:w="100" w:type="dxa"/>
              <w:right w:w="100" w:type="dxa"/>
            </w:tcMar>
          </w:tcPr>
          <w:p w14:paraId="1529D416" w14:textId="4033644F" w:rsidR="00077324" w:rsidRPr="00586C9F" w:rsidRDefault="00FB5034">
            <w:pPr>
              <w:widowControl w:val="0"/>
              <w:pBdr>
                <w:top w:val="nil"/>
                <w:left w:val="nil"/>
                <w:bottom w:val="nil"/>
                <w:right w:val="nil"/>
                <w:between w:val="nil"/>
              </w:pBdr>
            </w:pPr>
            <w:r w:rsidRPr="00586C9F">
              <w:t>4.d.3</w:t>
            </w:r>
          </w:p>
        </w:tc>
        <w:tc>
          <w:tcPr>
            <w:tcW w:w="8642" w:type="dxa"/>
            <w:shd w:val="clear" w:color="auto" w:fill="auto"/>
            <w:tcMar>
              <w:top w:w="100" w:type="dxa"/>
              <w:left w:w="100" w:type="dxa"/>
              <w:bottom w:w="100" w:type="dxa"/>
              <w:right w:w="100" w:type="dxa"/>
            </w:tcMar>
          </w:tcPr>
          <w:p w14:paraId="1529D417" w14:textId="77777777" w:rsidR="00077324" w:rsidRPr="00586C9F" w:rsidRDefault="00FB5034">
            <w:r w:rsidRPr="00586C9F">
              <w:t xml:space="preserve">The initial evaluation (including information gathered as part of the preliminary triage and risk assessment, with information releases obtained as needed), as required in program requirement 2, includes at a minimum: </w:t>
            </w:r>
          </w:p>
          <w:p w14:paraId="1529D418" w14:textId="1D4940BB" w:rsidR="00077324" w:rsidRPr="00586C9F" w:rsidRDefault="00FB5034">
            <w:pPr>
              <w:numPr>
                <w:ilvl w:val="0"/>
                <w:numId w:val="3"/>
              </w:numPr>
              <w:pBdr>
                <w:top w:val="nil"/>
                <w:left w:val="nil"/>
                <w:bottom w:val="nil"/>
                <w:right w:val="nil"/>
                <w:between w:val="nil"/>
              </w:pBdr>
            </w:pPr>
            <w:r w:rsidRPr="00586C9F">
              <w:t xml:space="preserve">Preliminary diagnoses </w:t>
            </w:r>
          </w:p>
          <w:p w14:paraId="1529D419" w14:textId="77777777" w:rsidR="00077324" w:rsidRPr="00586C9F" w:rsidRDefault="00FB5034">
            <w:pPr>
              <w:numPr>
                <w:ilvl w:val="0"/>
                <w:numId w:val="3"/>
              </w:numPr>
              <w:pBdr>
                <w:top w:val="nil"/>
                <w:left w:val="nil"/>
                <w:bottom w:val="nil"/>
                <w:right w:val="nil"/>
                <w:between w:val="nil"/>
              </w:pBdr>
            </w:pPr>
            <w:r w:rsidRPr="00586C9F">
              <w:t xml:space="preserve">The source of referral </w:t>
            </w:r>
          </w:p>
          <w:p w14:paraId="1529D41A" w14:textId="618A42BC" w:rsidR="00077324" w:rsidRPr="00586C9F" w:rsidRDefault="00FB5034">
            <w:pPr>
              <w:numPr>
                <w:ilvl w:val="0"/>
                <w:numId w:val="3"/>
              </w:numPr>
              <w:pBdr>
                <w:top w:val="nil"/>
                <w:left w:val="nil"/>
                <w:bottom w:val="nil"/>
                <w:right w:val="nil"/>
                <w:between w:val="nil"/>
              </w:pBdr>
            </w:pPr>
            <w:r w:rsidRPr="00586C9F">
              <w:t>The reason for seeking care, as stated by the person receiving services or other individuals who are significantly involved</w:t>
            </w:r>
            <w:r w:rsidR="00E43E86" w:rsidRPr="00586C9F">
              <w:t>.</w:t>
            </w:r>
            <w:r w:rsidRPr="00586C9F">
              <w:t xml:space="preserve"> </w:t>
            </w:r>
          </w:p>
          <w:p w14:paraId="1529D41B" w14:textId="7980CC0B" w:rsidR="00077324" w:rsidRPr="00586C9F" w:rsidRDefault="00FB5034">
            <w:pPr>
              <w:numPr>
                <w:ilvl w:val="0"/>
                <w:numId w:val="3"/>
              </w:numPr>
              <w:pBdr>
                <w:top w:val="nil"/>
                <w:left w:val="nil"/>
                <w:bottom w:val="nil"/>
                <w:right w:val="nil"/>
                <w:between w:val="nil"/>
              </w:pBdr>
            </w:pPr>
            <w:r w:rsidRPr="00586C9F">
              <w:t>Identification of the immediate clinical care needs related to the diagnosis for mental and substance use disorders of the person receiving services</w:t>
            </w:r>
            <w:r w:rsidR="00E43E86" w:rsidRPr="00586C9F">
              <w:t>.</w:t>
            </w:r>
            <w:r w:rsidRPr="00586C9F">
              <w:t xml:space="preserve"> </w:t>
            </w:r>
          </w:p>
          <w:p w14:paraId="1529D41C" w14:textId="77777777" w:rsidR="00077324" w:rsidRPr="00586C9F" w:rsidRDefault="00FB5034">
            <w:pPr>
              <w:numPr>
                <w:ilvl w:val="0"/>
                <w:numId w:val="3"/>
              </w:numPr>
              <w:pBdr>
                <w:top w:val="nil"/>
                <w:left w:val="nil"/>
                <w:bottom w:val="nil"/>
                <w:right w:val="nil"/>
                <w:between w:val="nil"/>
              </w:pBdr>
            </w:pPr>
            <w:r w:rsidRPr="00586C9F">
              <w:t xml:space="preserve">A list of all current prescriptions and over-the counter medications, herbal remedies, and dietary supplements and the indication for any medications </w:t>
            </w:r>
          </w:p>
          <w:p w14:paraId="1529D41D" w14:textId="2D129C82" w:rsidR="00077324" w:rsidRPr="00586C9F" w:rsidRDefault="00FB5034">
            <w:pPr>
              <w:numPr>
                <w:ilvl w:val="0"/>
                <w:numId w:val="3"/>
              </w:numPr>
              <w:pBdr>
                <w:top w:val="nil"/>
                <w:left w:val="nil"/>
                <w:bottom w:val="nil"/>
                <w:right w:val="nil"/>
                <w:between w:val="nil"/>
              </w:pBdr>
            </w:pPr>
            <w:r w:rsidRPr="00586C9F">
              <w:t>A summary of previous mental health and substance use disorder treatments with a focus on which treatments helped and were not helpful</w:t>
            </w:r>
            <w:r w:rsidR="00E43E86" w:rsidRPr="00586C9F">
              <w:t>.</w:t>
            </w:r>
            <w:r w:rsidRPr="00586C9F">
              <w:t xml:space="preserve"> </w:t>
            </w:r>
          </w:p>
          <w:p w14:paraId="1529D41E" w14:textId="1AFC1434" w:rsidR="00077324" w:rsidRPr="00586C9F" w:rsidRDefault="00FB5034">
            <w:pPr>
              <w:numPr>
                <w:ilvl w:val="0"/>
                <w:numId w:val="3"/>
              </w:numPr>
              <w:pBdr>
                <w:top w:val="nil"/>
                <w:left w:val="nil"/>
                <w:bottom w:val="nil"/>
                <w:right w:val="nil"/>
                <w:between w:val="nil"/>
              </w:pBdr>
            </w:pPr>
            <w:r w:rsidRPr="00586C9F">
              <w:t xml:space="preserve">The use of any alcohol and/or other drugs the person receiving services may be taking and indication for any </w:t>
            </w:r>
            <w:r w:rsidRPr="001A14A1">
              <w:t>current</w:t>
            </w:r>
            <w:r w:rsidRPr="00586C9F">
              <w:t xml:space="preserve"> medications</w:t>
            </w:r>
            <w:r w:rsidR="00E43E86" w:rsidRPr="00586C9F">
              <w:t>.</w:t>
            </w:r>
            <w:r w:rsidRPr="00586C9F">
              <w:t xml:space="preserve"> </w:t>
            </w:r>
          </w:p>
          <w:p w14:paraId="1529D41F" w14:textId="1C0E6A74" w:rsidR="00077324" w:rsidRPr="00586C9F" w:rsidRDefault="00FB5034">
            <w:pPr>
              <w:numPr>
                <w:ilvl w:val="0"/>
                <w:numId w:val="3"/>
              </w:numPr>
              <w:pBdr>
                <w:top w:val="nil"/>
                <w:left w:val="nil"/>
                <w:bottom w:val="nil"/>
                <w:right w:val="nil"/>
                <w:between w:val="nil"/>
              </w:pBdr>
            </w:pPr>
            <w:r w:rsidRPr="00586C9F">
              <w:t>An assessment of whether the person receiving services is a risk to self or to others, including suicide risk factors</w:t>
            </w:r>
            <w:r w:rsidR="00E43E86" w:rsidRPr="00586C9F">
              <w:t>.</w:t>
            </w:r>
          </w:p>
          <w:p w14:paraId="1529D420" w14:textId="4705DCC3" w:rsidR="00077324" w:rsidRPr="00586C9F" w:rsidRDefault="00FB5034">
            <w:pPr>
              <w:numPr>
                <w:ilvl w:val="0"/>
                <w:numId w:val="3"/>
              </w:numPr>
              <w:pBdr>
                <w:top w:val="nil"/>
                <w:left w:val="nil"/>
                <w:bottom w:val="nil"/>
                <w:right w:val="nil"/>
                <w:between w:val="nil"/>
              </w:pBdr>
            </w:pPr>
            <w:r w:rsidRPr="00586C9F">
              <w:t>An assessment of whether the person receiving services has other concerns for their safety, such as intimate partner violence</w:t>
            </w:r>
            <w:r w:rsidR="00E43E86" w:rsidRPr="00586C9F">
              <w:t>.</w:t>
            </w:r>
          </w:p>
          <w:p w14:paraId="1529D421" w14:textId="77777777" w:rsidR="00077324" w:rsidRPr="00586C9F" w:rsidRDefault="00FB5034">
            <w:pPr>
              <w:numPr>
                <w:ilvl w:val="0"/>
                <w:numId w:val="3"/>
              </w:numPr>
              <w:pBdr>
                <w:top w:val="nil"/>
                <w:left w:val="nil"/>
                <w:bottom w:val="nil"/>
                <w:right w:val="nil"/>
                <w:between w:val="nil"/>
              </w:pBdr>
            </w:pPr>
            <w:r w:rsidRPr="00586C9F">
              <w:t xml:space="preserve">Assessment of need for medical care (with referral and follow-up as required) </w:t>
            </w:r>
          </w:p>
          <w:p w14:paraId="1529D422" w14:textId="77777777" w:rsidR="00077324" w:rsidRPr="00586C9F" w:rsidRDefault="00FB5034">
            <w:pPr>
              <w:numPr>
                <w:ilvl w:val="0"/>
                <w:numId w:val="3"/>
              </w:numPr>
              <w:pBdr>
                <w:top w:val="nil"/>
                <w:left w:val="nil"/>
                <w:bottom w:val="nil"/>
                <w:right w:val="nil"/>
                <w:between w:val="nil"/>
              </w:pBdr>
            </w:pPr>
            <w:r w:rsidRPr="00586C9F">
              <w:t xml:space="preserve">A determination of whether the person presently is, or ever has been, a member of the U.S. Armed Services </w:t>
            </w:r>
          </w:p>
          <w:p w14:paraId="1529D423" w14:textId="77777777" w:rsidR="00077324" w:rsidRPr="00586C9F" w:rsidRDefault="00FB5034">
            <w:pPr>
              <w:numPr>
                <w:ilvl w:val="0"/>
                <w:numId w:val="3"/>
              </w:numPr>
              <w:pBdr>
                <w:top w:val="nil"/>
                <w:left w:val="nil"/>
                <w:bottom w:val="nil"/>
                <w:right w:val="nil"/>
                <w:between w:val="nil"/>
              </w:pBdr>
            </w:pPr>
            <w:r w:rsidRPr="00586C9F">
              <w:t xml:space="preserve">For children and youth, whether they have system involvement (such as schools, child welfare, and/or juvenile justice) </w:t>
            </w:r>
          </w:p>
          <w:p w14:paraId="1529D424" w14:textId="77777777" w:rsidR="00077324" w:rsidRPr="00586C9F" w:rsidRDefault="00077324"/>
          <w:p w14:paraId="1529D425" w14:textId="213A5E17" w:rsidR="00077324" w:rsidRPr="00586C9F" w:rsidRDefault="00FB5034">
            <w:r w:rsidRPr="00586C9F">
              <w:t xml:space="preserve">The initial evaluation is conducted by a licensed Master's degree </w:t>
            </w:r>
            <w:r w:rsidRPr="001C5469">
              <w:t xml:space="preserve">level </w:t>
            </w:r>
            <w:r w:rsidR="004F57F7" w:rsidRPr="001C5469">
              <w:t>c</w:t>
            </w:r>
            <w:r w:rsidR="001D7311" w:rsidRPr="001C5469">
              <w:t>linician</w:t>
            </w:r>
            <w:r w:rsidR="003223FA" w:rsidRPr="001C5469">
              <w:t xml:space="preserve">, </w:t>
            </w:r>
            <w:r w:rsidR="001D7311" w:rsidRPr="001C5469">
              <w:t>licensed</w:t>
            </w:r>
            <w:r w:rsidR="003223FA" w:rsidRPr="001C5469">
              <w:t xml:space="preserve"> clinician</w:t>
            </w:r>
            <w:r w:rsidR="001D7311" w:rsidRPr="001C5469">
              <w:t>,</w:t>
            </w:r>
            <w:r w:rsidR="003223FA" w:rsidRPr="001C5469">
              <w:t xml:space="preserve"> or clinical trainee, set forth in its contractual </w:t>
            </w:r>
            <w:r w:rsidR="1C95F2DB" w:rsidRPr="001C5469">
              <w:t>agreement</w:t>
            </w:r>
            <w:r w:rsidR="003223FA" w:rsidRPr="001C5469">
              <w:t xml:space="preserve"> to provide CCBHC services</w:t>
            </w:r>
          </w:p>
        </w:tc>
        <w:tc>
          <w:tcPr>
            <w:tcW w:w="1232" w:type="dxa"/>
            <w:shd w:val="clear" w:color="auto" w:fill="auto"/>
            <w:tcMar>
              <w:top w:w="100" w:type="dxa"/>
              <w:left w:w="100" w:type="dxa"/>
              <w:bottom w:w="100" w:type="dxa"/>
              <w:right w:w="100" w:type="dxa"/>
            </w:tcMar>
          </w:tcPr>
          <w:sdt>
            <w:sdtPr>
              <w:rPr>
                <w:b/>
              </w:rPr>
              <w:id w:val="-396980823"/>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7D76EE5B" w14:textId="777C3C8B" w:rsidR="00077324" w:rsidRDefault="00322C6E">
                <w:pPr>
                  <w:widowControl w:val="0"/>
                  <w:pBdr>
                    <w:top w:val="nil"/>
                    <w:left w:val="nil"/>
                    <w:bottom w:val="nil"/>
                    <w:right w:val="nil"/>
                    <w:between w:val="nil"/>
                  </w:pBdr>
                  <w:rPr>
                    <w:b/>
                  </w:rPr>
                </w:pPr>
                <w:r>
                  <w:rPr>
                    <w:b/>
                  </w:rPr>
                  <w:t>Yes</w:t>
                </w:r>
              </w:p>
            </w:sdtContent>
          </w:sdt>
          <w:p w14:paraId="1529D426" w14:textId="77777777" w:rsidR="00322C6E" w:rsidRPr="00322C6E" w:rsidRDefault="00322C6E" w:rsidP="00322C6E"/>
        </w:tc>
        <w:tc>
          <w:tcPr>
            <w:tcW w:w="1736" w:type="dxa"/>
            <w:shd w:val="clear" w:color="auto" w:fill="auto"/>
            <w:tcMar>
              <w:top w:w="100" w:type="dxa"/>
              <w:left w:w="100" w:type="dxa"/>
              <w:bottom w:w="100" w:type="dxa"/>
              <w:right w:w="100" w:type="dxa"/>
            </w:tcMar>
          </w:tcPr>
          <w:p w14:paraId="1529D427" w14:textId="69CAA33A"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3C" w14:textId="77777777" w:rsidTr="0004246F">
        <w:tc>
          <w:tcPr>
            <w:tcW w:w="1430" w:type="dxa"/>
            <w:shd w:val="clear" w:color="auto" w:fill="auto"/>
            <w:tcMar>
              <w:top w:w="100" w:type="dxa"/>
              <w:left w:w="100" w:type="dxa"/>
              <w:bottom w:w="100" w:type="dxa"/>
              <w:right w:w="100" w:type="dxa"/>
            </w:tcMar>
          </w:tcPr>
          <w:p w14:paraId="1529D429" w14:textId="77777777" w:rsidR="00077324" w:rsidRPr="00586C9F" w:rsidRDefault="00FB5034">
            <w:pPr>
              <w:widowControl w:val="0"/>
              <w:pBdr>
                <w:top w:val="nil"/>
                <w:left w:val="nil"/>
                <w:bottom w:val="nil"/>
                <w:right w:val="nil"/>
                <w:between w:val="nil"/>
              </w:pBdr>
            </w:pPr>
            <w:r w:rsidRPr="00586C9F">
              <w:t>4.d.4</w:t>
            </w:r>
          </w:p>
        </w:tc>
        <w:tc>
          <w:tcPr>
            <w:tcW w:w="8642" w:type="dxa"/>
            <w:shd w:val="clear" w:color="auto" w:fill="auto"/>
            <w:tcMar>
              <w:top w:w="100" w:type="dxa"/>
              <w:left w:w="100" w:type="dxa"/>
              <w:bottom w:w="100" w:type="dxa"/>
              <w:right w:w="100" w:type="dxa"/>
            </w:tcMar>
          </w:tcPr>
          <w:p w14:paraId="1529D42A" w14:textId="0E4FE49C" w:rsidR="00077324" w:rsidRPr="00586C9F" w:rsidRDefault="00FB5034">
            <w:r w:rsidRPr="00586C9F">
              <w:t xml:space="preserve">A comprehensive evaluation is required for all people receiving CCBHC services. </w:t>
            </w:r>
            <w:r w:rsidRPr="00F01552">
              <w:t>Subject to applicable state, federal, or other accreditation standards, clinicians should use their clinical judgment with respect to the depth of questioning within the assessment so that the assessment actively engages the person receiving services around their presenting concern(s).</w:t>
            </w:r>
            <w:r w:rsidRPr="00586C9F">
              <w:t xml:space="preserve"> </w:t>
            </w:r>
            <w:r w:rsidRPr="00F01552">
              <w:t>The evaluation should gather the amount of information that is commensurate with the complexity of their specific needs and prioritize preferences of people receiving services with respect to the depth of evaluation and their treatment goals.</w:t>
            </w:r>
            <w:r w:rsidRPr="00586C9F">
              <w:t xml:space="preserve"> The evaluation shall gather information for a treatment plan and crisis prevention plan. The comprehensive evaluation must be completed within 60 days of initial evaluation. </w:t>
            </w:r>
            <w:r w:rsidRPr="00AA0815">
              <w:t xml:space="preserve">Providers that oversee the treatment plan are required to see the </w:t>
            </w:r>
            <w:r w:rsidR="006730E5" w:rsidRPr="00AA0815">
              <w:t>person receiving services and family/legal guardian</w:t>
            </w:r>
            <w:r w:rsidRPr="00AA0815">
              <w:t xml:space="preserve"> again</w:t>
            </w:r>
            <w:r w:rsidR="00EF4D44" w:rsidRPr="00AA0815">
              <w:t xml:space="preserve">, if applicable, </w:t>
            </w:r>
            <w:r w:rsidRPr="00AA0815">
              <w:t>or review the documentation to certify the treatment and specific treatment methods at intervals not to exceed</w:t>
            </w:r>
            <w:r w:rsidRPr="00586C9F">
              <w:t xml:space="preserve"> 90 days</w:t>
            </w:r>
            <w:r w:rsidR="00604AFD" w:rsidRPr="00586C9F">
              <w:t xml:space="preserve">, </w:t>
            </w:r>
            <w:r w:rsidR="00604AFD" w:rsidRPr="00AA0815">
              <w:t>unless the state, federal, or applicable accreditation standards are more stringent</w:t>
            </w:r>
            <w:r w:rsidRPr="00AA0815">
              <w:t>.</w:t>
            </w:r>
            <w:r w:rsidRPr="00586C9F">
              <w:t xml:space="preserve"> These reviews must be documented in writing. The evaluation shall include: </w:t>
            </w:r>
          </w:p>
          <w:p w14:paraId="1529D42B" w14:textId="74200A0E" w:rsidR="00077324" w:rsidRPr="00586C9F" w:rsidRDefault="00FB5034">
            <w:pPr>
              <w:numPr>
                <w:ilvl w:val="0"/>
                <w:numId w:val="5"/>
              </w:numPr>
              <w:pBdr>
                <w:top w:val="nil"/>
                <w:left w:val="nil"/>
                <w:bottom w:val="nil"/>
                <w:right w:val="nil"/>
                <w:between w:val="nil"/>
              </w:pBdr>
            </w:pPr>
            <w:r w:rsidRPr="00586C9F">
              <w:t xml:space="preserve">Reasons for seeking services at the CCBHC, including information regarding onset of symptoms, severity of symptoms, and circumstances leading to the presentation to the CCBHC of the person receiving services. </w:t>
            </w:r>
          </w:p>
          <w:p w14:paraId="1529D42C" w14:textId="77777777" w:rsidR="00077324" w:rsidRPr="00586C9F" w:rsidRDefault="00FB5034">
            <w:pPr>
              <w:numPr>
                <w:ilvl w:val="0"/>
                <w:numId w:val="5"/>
              </w:numPr>
              <w:pBdr>
                <w:top w:val="nil"/>
                <w:left w:val="nil"/>
                <w:bottom w:val="nil"/>
                <w:right w:val="nil"/>
                <w:between w:val="nil"/>
              </w:pBdr>
            </w:pPr>
            <w:r w:rsidRPr="00586C9F">
              <w:t xml:space="preserve">An overview of relevant social supports; social determinants of health; and health- related social needs such as housing, vocational, and educational status; family/caregiver and social support; legal issues; and insurance status. </w:t>
            </w:r>
          </w:p>
          <w:p w14:paraId="1529D42D" w14:textId="77777777" w:rsidR="00077324" w:rsidRPr="00586C9F" w:rsidRDefault="00FB5034">
            <w:pPr>
              <w:numPr>
                <w:ilvl w:val="0"/>
                <w:numId w:val="5"/>
              </w:numPr>
              <w:pBdr>
                <w:top w:val="nil"/>
                <w:left w:val="nil"/>
                <w:bottom w:val="nil"/>
                <w:right w:val="nil"/>
                <w:between w:val="nil"/>
              </w:pBdr>
            </w:pPr>
            <w:r w:rsidRPr="00586C9F">
              <w:t xml:space="preserve">A description of cultural and environmental factors that may affect the treatment plan of the person receiving services, including the need for linguistic services or supports for people with LEP. </w:t>
            </w:r>
          </w:p>
          <w:p w14:paraId="1529D42E" w14:textId="77777777" w:rsidR="00077324" w:rsidRPr="00586C9F" w:rsidRDefault="00FB5034">
            <w:pPr>
              <w:numPr>
                <w:ilvl w:val="0"/>
                <w:numId w:val="5"/>
              </w:numPr>
              <w:pBdr>
                <w:top w:val="nil"/>
                <w:left w:val="nil"/>
                <w:bottom w:val="nil"/>
                <w:right w:val="nil"/>
                <w:between w:val="nil"/>
              </w:pBdr>
            </w:pPr>
            <w:r w:rsidRPr="00586C9F">
              <w:t xml:space="preserve">Pregnancy and/or caregiver status. </w:t>
            </w:r>
          </w:p>
          <w:p w14:paraId="1529D42F" w14:textId="77777777" w:rsidR="00077324" w:rsidRPr="00586C9F" w:rsidRDefault="00FB5034">
            <w:pPr>
              <w:numPr>
                <w:ilvl w:val="0"/>
                <w:numId w:val="5"/>
              </w:numPr>
              <w:pBdr>
                <w:top w:val="nil"/>
                <w:left w:val="nil"/>
                <w:bottom w:val="nil"/>
                <w:right w:val="nil"/>
                <w:between w:val="nil"/>
              </w:pBdr>
            </w:pPr>
            <w:r w:rsidRPr="00586C9F">
              <w:t xml:space="preserve">Behavioral health history, including trauma history and previous therapeutic interventions and hospitalizations with a focus on what was helpful and what was not helpful in past treatments. </w:t>
            </w:r>
          </w:p>
          <w:p w14:paraId="1529D430" w14:textId="77777777" w:rsidR="00077324" w:rsidRPr="00586C9F" w:rsidRDefault="00FB5034">
            <w:pPr>
              <w:numPr>
                <w:ilvl w:val="0"/>
                <w:numId w:val="5"/>
              </w:numPr>
              <w:pBdr>
                <w:top w:val="nil"/>
                <w:left w:val="nil"/>
                <w:bottom w:val="nil"/>
                <w:right w:val="nil"/>
                <w:between w:val="nil"/>
              </w:pBdr>
            </w:pPr>
            <w:r w:rsidRPr="00586C9F">
              <w:t xml:space="preserve">Relevant medical history and major health conditions that impact current psychological status. </w:t>
            </w:r>
          </w:p>
          <w:p w14:paraId="1529D431" w14:textId="77777777" w:rsidR="00077324" w:rsidRPr="00586C9F" w:rsidRDefault="00FB5034">
            <w:pPr>
              <w:numPr>
                <w:ilvl w:val="0"/>
                <w:numId w:val="5"/>
              </w:numPr>
              <w:pBdr>
                <w:top w:val="nil"/>
                <w:left w:val="nil"/>
                <w:bottom w:val="nil"/>
                <w:right w:val="nil"/>
                <w:between w:val="nil"/>
              </w:pBdr>
            </w:pPr>
            <w:r w:rsidRPr="00586C9F">
              <w:t xml:space="preserve">A medication list including prescriptions, over-the counter medications, herbal remedies, dietary supplements, and other treatments or medications of the person receiving services. Include those identified in a Prescription Drug Monitoring Program (PDMP) that could affect their clinical presentation and/or pharmacotherapy, as well as information on allergies including medication allergies. </w:t>
            </w:r>
          </w:p>
          <w:p w14:paraId="1529D432" w14:textId="77777777" w:rsidR="00077324" w:rsidRPr="00586C9F" w:rsidRDefault="00FB5034">
            <w:pPr>
              <w:numPr>
                <w:ilvl w:val="0"/>
                <w:numId w:val="5"/>
              </w:numPr>
              <w:pBdr>
                <w:top w:val="nil"/>
                <w:left w:val="nil"/>
                <w:bottom w:val="nil"/>
                <w:right w:val="nil"/>
                <w:between w:val="nil"/>
              </w:pBdr>
            </w:pPr>
            <w:r w:rsidRPr="00586C9F">
              <w:t>An examination that includes current mental status, mental health (including depression screening, and other tools that may be used in ongoing measurement- based care), substance use disorders (including tobacco, alcohol, and other drugs), and gambling.</w:t>
            </w:r>
          </w:p>
          <w:p w14:paraId="1529D433" w14:textId="77777777" w:rsidR="00077324" w:rsidRPr="00586C9F" w:rsidRDefault="00FB5034">
            <w:pPr>
              <w:numPr>
                <w:ilvl w:val="0"/>
                <w:numId w:val="5"/>
              </w:numPr>
              <w:pBdr>
                <w:top w:val="nil"/>
                <w:left w:val="nil"/>
                <w:bottom w:val="nil"/>
                <w:right w:val="nil"/>
                <w:between w:val="nil"/>
              </w:pBdr>
            </w:pPr>
            <w:r w:rsidRPr="00586C9F">
              <w:t xml:space="preserve">Basic cognitive screening for cognitive impairment. </w:t>
            </w:r>
          </w:p>
          <w:p w14:paraId="1529D434" w14:textId="77777777" w:rsidR="00077324" w:rsidRPr="00586C9F" w:rsidRDefault="00FB5034">
            <w:pPr>
              <w:numPr>
                <w:ilvl w:val="0"/>
                <w:numId w:val="5"/>
              </w:numPr>
              <w:pBdr>
                <w:top w:val="nil"/>
                <w:left w:val="nil"/>
                <w:bottom w:val="nil"/>
                <w:right w:val="nil"/>
                <w:between w:val="nil"/>
              </w:pBdr>
            </w:pPr>
            <w:r w:rsidRPr="00586C9F">
              <w:t xml:space="preserve">Assessment of imminent risk, including suicide risk, withdrawal and overdose risk, danger to self or others, urgent or critical medical conditions, and other immediate risks including threats from another person. </w:t>
            </w:r>
          </w:p>
          <w:p w14:paraId="1529D435" w14:textId="77777777" w:rsidR="00077324" w:rsidRPr="00586C9F" w:rsidRDefault="00FB5034">
            <w:pPr>
              <w:numPr>
                <w:ilvl w:val="0"/>
                <w:numId w:val="5"/>
              </w:numPr>
              <w:pBdr>
                <w:top w:val="nil"/>
                <w:left w:val="nil"/>
                <w:bottom w:val="nil"/>
                <w:right w:val="nil"/>
                <w:between w:val="nil"/>
              </w:pBdr>
            </w:pPr>
            <w:r w:rsidRPr="00586C9F">
              <w:t xml:space="preserve">The strengths, goals, preferences, and other factors to be considered in treatment and recovery planning of the person receiving services. </w:t>
            </w:r>
          </w:p>
          <w:p w14:paraId="1529D436" w14:textId="77777777" w:rsidR="00077324" w:rsidRPr="00586C9F" w:rsidRDefault="00FB5034">
            <w:pPr>
              <w:numPr>
                <w:ilvl w:val="0"/>
                <w:numId w:val="5"/>
              </w:numPr>
              <w:pBdr>
                <w:top w:val="nil"/>
                <w:left w:val="nil"/>
                <w:bottom w:val="nil"/>
                <w:right w:val="nil"/>
                <w:between w:val="nil"/>
              </w:pBdr>
            </w:pPr>
            <w:r w:rsidRPr="00586C9F">
              <w:t xml:space="preserve">Assessment of the need for other services required by the statute (i.e., peer and family/caregiver support services, targeted case management, psychiatric rehabilitation services). </w:t>
            </w:r>
          </w:p>
          <w:p w14:paraId="1529D437" w14:textId="77777777" w:rsidR="00077324" w:rsidRPr="00586C9F" w:rsidRDefault="00FB5034">
            <w:pPr>
              <w:numPr>
                <w:ilvl w:val="0"/>
                <w:numId w:val="5"/>
              </w:numPr>
              <w:pBdr>
                <w:top w:val="nil"/>
                <w:left w:val="nil"/>
                <w:bottom w:val="nil"/>
                <w:right w:val="nil"/>
                <w:between w:val="nil"/>
              </w:pBdr>
            </w:pPr>
            <w:r w:rsidRPr="00586C9F">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14:paraId="1529D438" w14:textId="77777777" w:rsidR="00077324" w:rsidRPr="00586C9F" w:rsidRDefault="00FB5034">
            <w:pPr>
              <w:numPr>
                <w:ilvl w:val="0"/>
                <w:numId w:val="5"/>
              </w:numPr>
              <w:pBdr>
                <w:top w:val="nil"/>
                <w:left w:val="nil"/>
                <w:bottom w:val="nil"/>
                <w:right w:val="nil"/>
                <w:between w:val="nil"/>
              </w:pBdr>
            </w:pPr>
            <w:r w:rsidRPr="00586C9F">
              <w:t xml:space="preserve">An assessment of need for a physical exam or further evaluation by appropriate health care professionals, including the primary care provider (with appropriate referral and follow-up) of the person receiving services. </w:t>
            </w:r>
          </w:p>
          <w:p w14:paraId="1529D439" w14:textId="77777777" w:rsidR="00077324" w:rsidRPr="00586C9F" w:rsidRDefault="00FB5034">
            <w:pPr>
              <w:numPr>
                <w:ilvl w:val="0"/>
                <w:numId w:val="5"/>
              </w:numPr>
              <w:pBdr>
                <w:top w:val="nil"/>
                <w:left w:val="nil"/>
                <w:bottom w:val="nil"/>
                <w:right w:val="nil"/>
                <w:between w:val="nil"/>
              </w:pBdr>
            </w:pPr>
            <w:r w:rsidRPr="00586C9F">
              <w:t xml:space="preserve">The preferences of the person receiving services regarding the use technologies such as telehealth/telemedicine, video conferencing, remote patient monitoring, and asynchronous interventions. </w:t>
            </w:r>
          </w:p>
        </w:tc>
        <w:tc>
          <w:tcPr>
            <w:tcW w:w="1232" w:type="dxa"/>
            <w:shd w:val="clear" w:color="auto" w:fill="auto"/>
            <w:tcMar>
              <w:top w:w="100" w:type="dxa"/>
              <w:left w:w="100" w:type="dxa"/>
              <w:bottom w:w="100" w:type="dxa"/>
              <w:right w:w="100" w:type="dxa"/>
            </w:tcMar>
          </w:tcPr>
          <w:p w14:paraId="0A989938" w14:textId="5425844B" w:rsidR="00077324" w:rsidRDefault="00244B0D">
            <w:pPr>
              <w:widowControl w:val="0"/>
              <w:pBdr>
                <w:top w:val="nil"/>
                <w:left w:val="nil"/>
                <w:bottom w:val="nil"/>
                <w:right w:val="nil"/>
                <w:between w:val="nil"/>
              </w:pBdr>
              <w:rPr>
                <w:b/>
              </w:rPr>
            </w:pPr>
            <w:sdt>
              <w:sdtPr>
                <w:rPr>
                  <w:b/>
                </w:rPr>
                <w:id w:val="2090962656"/>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r w:rsidR="00095809">
                  <w:rPr>
                    <w:b/>
                  </w:rPr>
                  <w:t>Yes</w:t>
                </w:r>
              </w:sdtContent>
            </w:sdt>
            <w:r w:rsidR="00095809">
              <w:rPr>
                <w:b/>
              </w:rPr>
              <w:t xml:space="preserve"> </w:t>
            </w:r>
          </w:p>
          <w:p w14:paraId="1529D43A" w14:textId="77777777" w:rsidR="00095809" w:rsidRPr="00095809" w:rsidRDefault="00095809" w:rsidP="00095809"/>
        </w:tc>
        <w:tc>
          <w:tcPr>
            <w:tcW w:w="1736" w:type="dxa"/>
            <w:shd w:val="clear" w:color="auto" w:fill="auto"/>
            <w:tcMar>
              <w:top w:w="100" w:type="dxa"/>
              <w:left w:w="100" w:type="dxa"/>
              <w:bottom w:w="100" w:type="dxa"/>
              <w:right w:w="100" w:type="dxa"/>
            </w:tcMar>
          </w:tcPr>
          <w:p w14:paraId="1529D43B" w14:textId="49F9CDF4"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41" w14:textId="77777777" w:rsidTr="0004246F">
        <w:tc>
          <w:tcPr>
            <w:tcW w:w="1430" w:type="dxa"/>
            <w:shd w:val="clear" w:color="auto" w:fill="auto"/>
            <w:tcMar>
              <w:top w:w="100" w:type="dxa"/>
              <w:left w:w="100" w:type="dxa"/>
              <w:bottom w:w="100" w:type="dxa"/>
              <w:right w:w="100" w:type="dxa"/>
            </w:tcMar>
          </w:tcPr>
          <w:p w14:paraId="1529D43D" w14:textId="77777777" w:rsidR="00077324" w:rsidRPr="00586C9F" w:rsidRDefault="00FB5034">
            <w:pPr>
              <w:widowControl w:val="0"/>
              <w:pBdr>
                <w:top w:val="nil"/>
                <w:left w:val="nil"/>
                <w:bottom w:val="nil"/>
                <w:right w:val="nil"/>
                <w:between w:val="nil"/>
              </w:pBdr>
            </w:pPr>
            <w:r w:rsidRPr="00586C9F">
              <w:t>4.d.5</w:t>
            </w:r>
          </w:p>
        </w:tc>
        <w:tc>
          <w:tcPr>
            <w:tcW w:w="8642" w:type="dxa"/>
            <w:shd w:val="clear" w:color="auto" w:fill="auto"/>
            <w:tcMar>
              <w:top w:w="100" w:type="dxa"/>
              <w:left w:w="100" w:type="dxa"/>
              <w:bottom w:w="100" w:type="dxa"/>
              <w:right w:w="100" w:type="dxa"/>
            </w:tcMar>
          </w:tcPr>
          <w:p w14:paraId="1529D43E" w14:textId="02A3D956" w:rsidR="00077324" w:rsidRPr="00586C9F" w:rsidRDefault="00FB5034" w:rsidP="002D39F7">
            <w:r w:rsidRPr="00586C9F">
              <w:t xml:space="preserve">Screening and assessment conducted by the CCBHC related to behavioral health include those for which the CCBHC will be accountable pursuant to program requirement 5, </w:t>
            </w:r>
            <w:r w:rsidRPr="00BB3E2F">
              <w:t>Attachment F Quality Metrics, and Attachment G Evidence Based Practices, Assessments, and Screeners. The CCBHC should not take non-inclusion of a specific metric in Attachment F or G as a reason not to provide clinically indicated behavioral health screening or assessment.</w:t>
            </w:r>
            <w:r w:rsidRPr="00586C9F">
              <w:t xml:space="preserve"> </w:t>
            </w:r>
            <w:r w:rsidRPr="00586C9F">
              <w:br/>
            </w:r>
            <w:r w:rsidRPr="00586C9F">
              <w:br/>
            </w:r>
            <w:r w:rsidRPr="00BB3E2F">
              <w:rPr>
                <w:i/>
              </w:rPr>
              <w:t xml:space="preserve">The State will define a pre-approved list of screening and assessment tools that a CCBHC may use </w:t>
            </w:r>
            <w:r w:rsidR="6D565F7E" w:rsidRPr="00BB3E2F">
              <w:rPr>
                <w:i/>
              </w:rPr>
              <w:t xml:space="preserve">and is considering </w:t>
            </w:r>
            <w:r w:rsidRPr="00BB3E2F">
              <w:rPr>
                <w:i/>
              </w:rPr>
              <w:t>those listed in Attachment G</w:t>
            </w:r>
            <w:r w:rsidR="57FB4D93" w:rsidRPr="00BB3E2F">
              <w:rPr>
                <w:i/>
              </w:rPr>
              <w:t>.</w:t>
            </w:r>
            <w:r w:rsidRPr="00BB3E2F">
              <w:rPr>
                <w:i/>
              </w:rPr>
              <w:t xml:space="preserve"> </w:t>
            </w:r>
            <w:r w:rsidR="57C68C65" w:rsidRPr="00BB3E2F">
              <w:rPr>
                <w:i/>
              </w:rPr>
              <w:t xml:space="preserve">The State will also establish a list of required Evidence-Based Practices that each CCBHC must use and optional, recommended practices. </w:t>
            </w:r>
            <w:r w:rsidR="32AD3CC9" w:rsidRPr="00BB3E2F">
              <w:rPr>
                <w:i/>
              </w:rPr>
              <w:t>Th</w:t>
            </w:r>
            <w:r w:rsidR="4E14627E" w:rsidRPr="00BB3E2F">
              <w:rPr>
                <w:i/>
              </w:rPr>
              <w:t>ese</w:t>
            </w:r>
            <w:r w:rsidR="32AD3CC9" w:rsidRPr="00BB3E2F">
              <w:rPr>
                <w:i/>
              </w:rPr>
              <w:t xml:space="preserve"> list</w:t>
            </w:r>
            <w:r w:rsidR="6ED42B16" w:rsidRPr="00BB3E2F">
              <w:rPr>
                <w:i/>
              </w:rPr>
              <w:t>s</w:t>
            </w:r>
            <w:r w:rsidR="32AD3CC9" w:rsidRPr="00BB3E2F">
              <w:rPr>
                <w:i/>
              </w:rPr>
              <w:t xml:space="preserve"> will be finalized during the Demonstration Program, </w:t>
            </w:r>
            <w:r w:rsidRPr="00BB3E2F">
              <w:rPr>
                <w:i/>
              </w:rPr>
              <w:t>informed by CNAs, data submitted in other State systems, and findings during the Demonstration.</w:t>
            </w:r>
          </w:p>
        </w:tc>
        <w:tc>
          <w:tcPr>
            <w:tcW w:w="1232" w:type="dxa"/>
            <w:shd w:val="clear" w:color="auto" w:fill="auto"/>
            <w:tcMar>
              <w:top w:w="100" w:type="dxa"/>
              <w:left w:w="100" w:type="dxa"/>
              <w:bottom w:w="100" w:type="dxa"/>
              <w:right w:w="100" w:type="dxa"/>
            </w:tcMar>
          </w:tcPr>
          <w:sdt>
            <w:sdtPr>
              <w:rPr>
                <w:b/>
              </w:rPr>
              <w:id w:val="892075938"/>
              <w:lock w:val="sdtLocked"/>
              <w:placeholder>
                <w:docPart w:val="0B948D143C6043BABBA427E07ACE1E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3F" w14:textId="689C565E" w:rsidR="00077324" w:rsidRPr="00586C9F" w:rsidRDefault="00962940">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40" w14:textId="5E9ADC62"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46" w14:textId="77777777" w:rsidTr="0004246F">
        <w:tc>
          <w:tcPr>
            <w:tcW w:w="1430" w:type="dxa"/>
            <w:shd w:val="clear" w:color="auto" w:fill="auto"/>
            <w:tcMar>
              <w:top w:w="100" w:type="dxa"/>
              <w:left w:w="100" w:type="dxa"/>
              <w:bottom w:w="100" w:type="dxa"/>
              <w:right w:w="100" w:type="dxa"/>
            </w:tcMar>
          </w:tcPr>
          <w:p w14:paraId="1529D442" w14:textId="77777777" w:rsidR="00077324" w:rsidRPr="00586C9F" w:rsidRDefault="00FB5034">
            <w:pPr>
              <w:widowControl w:val="0"/>
              <w:pBdr>
                <w:top w:val="nil"/>
                <w:left w:val="nil"/>
                <w:bottom w:val="nil"/>
                <w:right w:val="nil"/>
                <w:between w:val="nil"/>
              </w:pBdr>
            </w:pPr>
            <w:r w:rsidRPr="00586C9F">
              <w:t>4.d.6</w:t>
            </w:r>
          </w:p>
        </w:tc>
        <w:tc>
          <w:tcPr>
            <w:tcW w:w="8642" w:type="dxa"/>
            <w:shd w:val="clear" w:color="auto" w:fill="auto"/>
            <w:tcMar>
              <w:top w:w="100" w:type="dxa"/>
              <w:left w:w="100" w:type="dxa"/>
              <w:bottom w:w="100" w:type="dxa"/>
              <w:right w:w="100" w:type="dxa"/>
            </w:tcMar>
          </w:tcPr>
          <w:p w14:paraId="1529D443" w14:textId="12481546" w:rsidR="00077324" w:rsidRPr="00586C9F" w:rsidRDefault="00FB5034">
            <w:r w:rsidRPr="00586C9F">
              <w:t xml:space="preserve">The CCBHC uses standardized and validated and developmentally appropriate screening and assessment tools appropriate for the person and, where warranted, brief motivational interviewing techniques to facilitate engagement. </w:t>
            </w:r>
            <w:r w:rsidRPr="00240E92">
              <w:t>The CCBHC must use State-approved screening and assessment tools</w:t>
            </w:r>
            <w:r w:rsidR="1D04219F" w:rsidRPr="00240E92">
              <w:t>.</w:t>
            </w:r>
          </w:p>
        </w:tc>
        <w:tc>
          <w:tcPr>
            <w:tcW w:w="1232" w:type="dxa"/>
            <w:shd w:val="clear" w:color="auto" w:fill="auto"/>
            <w:tcMar>
              <w:top w:w="100" w:type="dxa"/>
              <w:left w:w="100" w:type="dxa"/>
              <w:bottom w:w="100" w:type="dxa"/>
              <w:right w:w="100" w:type="dxa"/>
            </w:tcMar>
          </w:tcPr>
          <w:sdt>
            <w:sdtPr>
              <w:rPr>
                <w:b/>
              </w:rPr>
              <w:id w:val="507261229"/>
              <w:lock w:val="sdtLocked"/>
              <w:placeholder>
                <w:docPart w:val="F02C56E399D947B5B9EA84DEDFA00908"/>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44" w14:textId="00690148" w:rsidR="00077324" w:rsidRPr="00586C9F" w:rsidRDefault="00741C28">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45" w14:textId="7E56B2EC"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4B" w14:textId="77777777" w:rsidTr="0004246F">
        <w:tc>
          <w:tcPr>
            <w:tcW w:w="1430" w:type="dxa"/>
            <w:shd w:val="clear" w:color="auto" w:fill="auto"/>
            <w:tcMar>
              <w:top w:w="100" w:type="dxa"/>
              <w:left w:w="100" w:type="dxa"/>
              <w:bottom w:w="100" w:type="dxa"/>
              <w:right w:w="100" w:type="dxa"/>
            </w:tcMar>
          </w:tcPr>
          <w:p w14:paraId="1529D447" w14:textId="77777777" w:rsidR="00077324" w:rsidRPr="00586C9F" w:rsidRDefault="00FB5034">
            <w:pPr>
              <w:widowControl w:val="0"/>
              <w:pBdr>
                <w:top w:val="nil"/>
                <w:left w:val="nil"/>
                <w:bottom w:val="nil"/>
                <w:right w:val="nil"/>
                <w:between w:val="nil"/>
              </w:pBdr>
            </w:pPr>
            <w:r w:rsidRPr="00586C9F">
              <w:t>4.d.7</w:t>
            </w:r>
          </w:p>
        </w:tc>
        <w:tc>
          <w:tcPr>
            <w:tcW w:w="8642" w:type="dxa"/>
            <w:shd w:val="clear" w:color="auto" w:fill="auto"/>
            <w:tcMar>
              <w:top w:w="100" w:type="dxa"/>
              <w:left w:w="100" w:type="dxa"/>
              <w:bottom w:w="100" w:type="dxa"/>
              <w:right w:w="100" w:type="dxa"/>
            </w:tcMar>
          </w:tcPr>
          <w:p w14:paraId="1529D448" w14:textId="01E73F74" w:rsidR="00077324" w:rsidRPr="00586C9F" w:rsidRDefault="00FB5034">
            <w:r w:rsidRPr="00586C9F">
              <w:t>The CCBHC uses culturally and linguistically appropriate screening tools and approaches that accommodate all literacy levels and disabilities (e.g., hearing disability, cognitive limitations), when appropriate. The CCBHC should utilize interpreters</w:t>
            </w:r>
            <w:r w:rsidR="00C15B85" w:rsidRPr="00586C9F">
              <w:t>,</w:t>
            </w:r>
            <w:r w:rsidRPr="00586C9F">
              <w:t xml:space="preserve"> when possible, pursuant to their community's needs. Interpreters must be fluent in English and the relevant non-English language, and meet the remaining qualifications outlined in Criteria 1.d.2.</w:t>
            </w:r>
          </w:p>
        </w:tc>
        <w:tc>
          <w:tcPr>
            <w:tcW w:w="1232" w:type="dxa"/>
            <w:shd w:val="clear" w:color="auto" w:fill="auto"/>
            <w:tcMar>
              <w:top w:w="100" w:type="dxa"/>
              <w:left w:w="100" w:type="dxa"/>
              <w:bottom w:w="100" w:type="dxa"/>
              <w:right w:w="100" w:type="dxa"/>
            </w:tcMar>
          </w:tcPr>
          <w:sdt>
            <w:sdtPr>
              <w:rPr>
                <w:b/>
              </w:rPr>
              <w:id w:val="-1767225892"/>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49" w14:textId="08A55FB5" w:rsidR="00077324" w:rsidRPr="00586C9F" w:rsidRDefault="00AE3D2B">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4A" w14:textId="4A5D0046"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50" w14:textId="77777777" w:rsidTr="0004246F">
        <w:tc>
          <w:tcPr>
            <w:tcW w:w="1430" w:type="dxa"/>
            <w:shd w:val="clear" w:color="auto" w:fill="auto"/>
            <w:tcMar>
              <w:top w:w="100" w:type="dxa"/>
              <w:left w:w="100" w:type="dxa"/>
              <w:bottom w:w="100" w:type="dxa"/>
              <w:right w:w="100" w:type="dxa"/>
            </w:tcMar>
          </w:tcPr>
          <w:p w14:paraId="1529D44C" w14:textId="77777777" w:rsidR="00077324" w:rsidRPr="00586C9F" w:rsidRDefault="00FB5034">
            <w:pPr>
              <w:widowControl w:val="0"/>
              <w:pBdr>
                <w:top w:val="nil"/>
                <w:left w:val="nil"/>
                <w:bottom w:val="nil"/>
                <w:right w:val="nil"/>
                <w:between w:val="nil"/>
              </w:pBdr>
            </w:pPr>
            <w:r w:rsidRPr="00586C9F">
              <w:t>4.d.8</w:t>
            </w:r>
          </w:p>
        </w:tc>
        <w:tc>
          <w:tcPr>
            <w:tcW w:w="8642" w:type="dxa"/>
            <w:shd w:val="clear" w:color="auto" w:fill="auto"/>
            <w:tcMar>
              <w:top w:w="100" w:type="dxa"/>
              <w:left w:w="100" w:type="dxa"/>
              <w:bottom w:w="100" w:type="dxa"/>
              <w:right w:w="100" w:type="dxa"/>
            </w:tcMar>
          </w:tcPr>
          <w:p w14:paraId="1529D44D" w14:textId="133FB468" w:rsidR="00077324" w:rsidRPr="00586C9F" w:rsidRDefault="00FB5034">
            <w:r w:rsidRPr="008504CE">
              <w:t>If the preliminary triage identifies</w:t>
            </w:r>
            <w:r w:rsidRPr="00586C9F">
              <w:t xml:space="preserve"> unsafe substance use including problematic alcohol or other substance use, the CCBHC conducts a brief intervention and the person receiving services is provided a full assessment and treatment, if appropriate within the level of care of the CCBHC or referred to a more appropriate level of care. If the screening identifies more immediate threats to the safety of the person receiving services, the CCBHC will take appropriate action as described in 2.b.1. </w:t>
            </w:r>
          </w:p>
        </w:tc>
        <w:tc>
          <w:tcPr>
            <w:tcW w:w="1232" w:type="dxa"/>
            <w:shd w:val="clear" w:color="auto" w:fill="auto"/>
            <w:tcMar>
              <w:top w:w="100" w:type="dxa"/>
              <w:left w:w="100" w:type="dxa"/>
              <w:bottom w:w="100" w:type="dxa"/>
              <w:right w:w="100" w:type="dxa"/>
            </w:tcMar>
          </w:tcPr>
          <w:sdt>
            <w:sdtPr>
              <w:rPr>
                <w:b/>
              </w:rPr>
              <w:id w:val="-2011669999"/>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4E" w14:textId="42655220" w:rsidR="00077324" w:rsidRPr="00586C9F" w:rsidRDefault="00AE3D2B">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4F" w14:textId="71A7B102"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55" w14:textId="77777777" w:rsidTr="0004246F">
        <w:tc>
          <w:tcPr>
            <w:tcW w:w="1430" w:type="dxa"/>
            <w:shd w:val="clear" w:color="auto" w:fill="auto"/>
            <w:tcMar>
              <w:top w:w="100" w:type="dxa"/>
              <w:left w:w="100" w:type="dxa"/>
              <w:bottom w:w="100" w:type="dxa"/>
              <w:right w:w="100" w:type="dxa"/>
            </w:tcMar>
          </w:tcPr>
          <w:p w14:paraId="1529D451" w14:textId="77777777" w:rsidR="00077324" w:rsidRPr="00586C9F" w:rsidRDefault="00FB5034">
            <w:pPr>
              <w:widowControl w:val="0"/>
              <w:pBdr>
                <w:top w:val="nil"/>
                <w:left w:val="nil"/>
                <w:bottom w:val="nil"/>
                <w:right w:val="nil"/>
                <w:between w:val="nil"/>
              </w:pBdr>
            </w:pPr>
            <w:r w:rsidRPr="00586C9F">
              <w:t>4.e.1</w:t>
            </w:r>
          </w:p>
        </w:tc>
        <w:tc>
          <w:tcPr>
            <w:tcW w:w="8642" w:type="dxa"/>
            <w:shd w:val="clear" w:color="auto" w:fill="auto"/>
            <w:tcMar>
              <w:top w:w="100" w:type="dxa"/>
              <w:left w:w="100" w:type="dxa"/>
              <w:bottom w:w="100" w:type="dxa"/>
              <w:right w:w="100" w:type="dxa"/>
            </w:tcMar>
          </w:tcPr>
          <w:p w14:paraId="1529D452" w14:textId="0C2EAFAE" w:rsidR="00077324" w:rsidRPr="00586C9F" w:rsidRDefault="00FB5034">
            <w:r w:rsidRPr="00586C9F">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rsidRPr="00586C9F">
              <w:br/>
            </w:r>
            <w:r w:rsidRPr="00586C9F">
              <w:br/>
            </w:r>
            <w:r w:rsidRPr="00586C9F">
              <w:rPr>
                <w:i/>
              </w:rPr>
              <w:t xml:space="preserve">Note: See program requirement 3 related to coordination of care and treatment planning. </w:t>
            </w:r>
          </w:p>
        </w:tc>
        <w:tc>
          <w:tcPr>
            <w:tcW w:w="1232" w:type="dxa"/>
            <w:shd w:val="clear" w:color="auto" w:fill="auto"/>
            <w:tcMar>
              <w:top w:w="100" w:type="dxa"/>
              <w:left w:w="100" w:type="dxa"/>
              <w:bottom w:w="100" w:type="dxa"/>
              <w:right w:w="100" w:type="dxa"/>
            </w:tcMar>
          </w:tcPr>
          <w:sdt>
            <w:sdtPr>
              <w:rPr>
                <w:b/>
              </w:rPr>
              <w:id w:val="1114788539"/>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53" w14:textId="6307118D" w:rsidR="00077324" w:rsidRPr="00586C9F" w:rsidRDefault="00A02B17">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54" w14:textId="454B055D" w:rsidR="00077324" w:rsidRPr="00586C9F" w:rsidRDefault="00C336B3">
            <w:pPr>
              <w:widowControl w:val="0"/>
              <w:pBdr>
                <w:top w:val="nil"/>
                <w:left w:val="nil"/>
                <w:bottom w:val="nil"/>
                <w:right w:val="nil"/>
                <w:between w:val="nil"/>
              </w:pBdr>
              <w:rPr>
                <w:b/>
              </w:rPr>
            </w:pPr>
            <w:r w:rsidRPr="00CD59EF">
              <w:rPr>
                <w:b/>
                <w:bCs/>
              </w:rPr>
              <w:t>Yes</w:t>
            </w:r>
          </w:p>
        </w:tc>
      </w:tr>
      <w:tr w:rsidR="00852650" w:rsidRPr="00586C9F" w14:paraId="1529D45A" w14:textId="77777777" w:rsidTr="0004246F">
        <w:tc>
          <w:tcPr>
            <w:tcW w:w="1430" w:type="dxa"/>
            <w:shd w:val="clear" w:color="auto" w:fill="auto"/>
            <w:tcMar>
              <w:top w:w="100" w:type="dxa"/>
              <w:left w:w="100" w:type="dxa"/>
              <w:bottom w:w="100" w:type="dxa"/>
              <w:right w:w="100" w:type="dxa"/>
            </w:tcMar>
          </w:tcPr>
          <w:p w14:paraId="1529D456" w14:textId="77777777" w:rsidR="00077324" w:rsidRPr="00586C9F" w:rsidRDefault="00FB5034">
            <w:pPr>
              <w:widowControl w:val="0"/>
              <w:pBdr>
                <w:top w:val="nil"/>
                <w:left w:val="nil"/>
                <w:bottom w:val="nil"/>
                <w:right w:val="nil"/>
                <w:between w:val="nil"/>
              </w:pBdr>
            </w:pPr>
            <w:r w:rsidRPr="00586C9F">
              <w:t>4.e.2</w:t>
            </w:r>
          </w:p>
        </w:tc>
        <w:tc>
          <w:tcPr>
            <w:tcW w:w="8642" w:type="dxa"/>
            <w:shd w:val="clear" w:color="auto" w:fill="auto"/>
            <w:tcMar>
              <w:top w:w="100" w:type="dxa"/>
              <w:left w:w="100" w:type="dxa"/>
              <w:bottom w:w="100" w:type="dxa"/>
              <w:right w:w="100" w:type="dxa"/>
            </w:tcMar>
          </w:tcPr>
          <w:p w14:paraId="1529D457" w14:textId="1D00E7A4" w:rsidR="00077324" w:rsidRPr="00586C9F" w:rsidRDefault="00FB5034">
            <w:r w:rsidRPr="00586C9F">
              <w:t xml:space="preserve">The CCBHC develops an individualized treatment plan based on information obtained through the comprehensive evaluation and the person receiving services’ goals and preferences. </w:t>
            </w:r>
            <w:r w:rsidRPr="0008493E">
              <w:t>The plan shall address the person’s prevention, medical, and behavioral health needs.</w:t>
            </w:r>
            <w:r w:rsidRPr="00586C9F">
              <w:t xml:space="preserve"> </w:t>
            </w:r>
            <w:r w:rsidRPr="00F21D20">
              <w:t xml:space="preserve">The treatment plan will </w:t>
            </w:r>
            <w:r w:rsidR="7E2BDBC4" w:rsidRPr="00F21D20">
              <w:t xml:space="preserve">document </w:t>
            </w:r>
            <w:r w:rsidRPr="00F21D20">
              <w:t xml:space="preserve">how </w:t>
            </w:r>
            <w:r w:rsidRPr="0008493E">
              <w:t>identified transportation barriers</w:t>
            </w:r>
            <w:r w:rsidRPr="00F21D20">
              <w:t xml:space="preserve"> will be addressed</w:t>
            </w:r>
            <w:r w:rsidR="355372BA" w:rsidRPr="00F21D20">
              <w:t>, if applicable</w:t>
            </w:r>
            <w:r w:rsidRPr="00F21D20">
              <w:t xml:space="preserve">. The </w:t>
            </w:r>
            <w:r w:rsidRPr="0008493E">
              <w:t>treatment plan must clearly demonstrate evidence for diagnoses and address which EBPs will be employed for said diagnoses.</w:t>
            </w:r>
            <w:r w:rsidRPr="00F21D20">
              <w:t xml:space="preserve"> The plan shall be developed in collaboration with and be endorsed by the person receiving services; their family (to the extent the person receiving services so wishes); and family/caregivers of youth and children or legal guardians</w:t>
            </w:r>
            <w:r w:rsidRPr="00586C9F">
              <w:t xml:space="preserve">. Treatment plan development shall be coordinated with staff or programs necessary to carry out the plan. </w:t>
            </w:r>
            <w:r w:rsidRPr="0008493E">
              <w:t>The plan shall support care in the least restrictive setting possible.</w:t>
            </w:r>
            <w:r w:rsidRPr="00586C9F">
              <w:t xml:space="preserve"> Shared decision making is the preferred model for the establishment of treatment planning goals. All necessary </w:t>
            </w:r>
            <w:r w:rsidRPr="0008493E">
              <w:t>releases of information</w:t>
            </w:r>
            <w:r w:rsidRPr="00586C9F">
              <w:t xml:space="preserve"> shall be obtained and included in the health record as a part of the development of the initial treatment plan. </w:t>
            </w:r>
          </w:p>
        </w:tc>
        <w:tc>
          <w:tcPr>
            <w:tcW w:w="1232" w:type="dxa"/>
            <w:shd w:val="clear" w:color="auto" w:fill="auto"/>
            <w:tcMar>
              <w:top w:w="100" w:type="dxa"/>
              <w:left w:w="100" w:type="dxa"/>
              <w:bottom w:w="100" w:type="dxa"/>
              <w:right w:w="100" w:type="dxa"/>
            </w:tcMar>
          </w:tcPr>
          <w:sdt>
            <w:sdtPr>
              <w:rPr>
                <w:b/>
              </w:rPr>
              <w:id w:val="1578324551"/>
              <w:lock w:val="sdtLocked"/>
              <w:placeholder>
                <w:docPart w:val="36D43DBDD0904262868348E47C240D86"/>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58" w14:textId="0F14654F" w:rsidR="00077324" w:rsidRPr="00586C9F" w:rsidRDefault="00BE2796">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59" w14:textId="1D34D496" w:rsidR="00077324" w:rsidRPr="00586C9F" w:rsidRDefault="00C336B3">
            <w:pPr>
              <w:widowControl w:val="0"/>
              <w:pBdr>
                <w:top w:val="nil"/>
                <w:left w:val="nil"/>
                <w:bottom w:val="nil"/>
                <w:right w:val="nil"/>
                <w:between w:val="nil"/>
              </w:pBdr>
              <w:rPr>
                <w:b/>
              </w:rPr>
            </w:pPr>
            <w:r w:rsidRPr="00CD59EF">
              <w:rPr>
                <w:b/>
                <w:bCs/>
              </w:rPr>
              <w:t>Yes</w:t>
            </w:r>
          </w:p>
        </w:tc>
      </w:tr>
      <w:tr w:rsidR="004A1FAB" w:rsidRPr="00586C9F" w14:paraId="1529D461" w14:textId="77777777" w:rsidTr="0004246F">
        <w:tc>
          <w:tcPr>
            <w:tcW w:w="1430" w:type="dxa"/>
            <w:shd w:val="clear" w:color="auto" w:fill="auto"/>
            <w:tcMar>
              <w:top w:w="100" w:type="dxa"/>
              <w:left w:w="100" w:type="dxa"/>
              <w:bottom w:w="100" w:type="dxa"/>
              <w:right w:w="100" w:type="dxa"/>
            </w:tcMar>
          </w:tcPr>
          <w:p w14:paraId="1529D45B" w14:textId="77777777" w:rsidR="00077324" w:rsidRPr="00586C9F" w:rsidRDefault="00FB5034">
            <w:pPr>
              <w:widowControl w:val="0"/>
              <w:pBdr>
                <w:top w:val="nil"/>
                <w:left w:val="nil"/>
                <w:bottom w:val="nil"/>
                <w:right w:val="nil"/>
                <w:between w:val="nil"/>
              </w:pBdr>
            </w:pPr>
            <w:r w:rsidRPr="00586C9F">
              <w:t>4.e.3</w:t>
            </w:r>
          </w:p>
        </w:tc>
        <w:tc>
          <w:tcPr>
            <w:tcW w:w="8642" w:type="dxa"/>
            <w:shd w:val="clear" w:color="auto" w:fill="auto"/>
            <w:tcMar>
              <w:top w:w="100" w:type="dxa"/>
              <w:left w:w="100" w:type="dxa"/>
              <w:bottom w:w="100" w:type="dxa"/>
              <w:right w:w="100" w:type="dxa"/>
            </w:tcMar>
          </w:tcPr>
          <w:p w14:paraId="1529D45C" w14:textId="77777777" w:rsidR="00077324" w:rsidRPr="00586C9F" w:rsidRDefault="00FB5034">
            <w:r w:rsidRPr="00586C9F">
              <w:t xml:space="preserve">The CCBHC uses the initial evaluation, comprehensive evaluation, and ongoing screening and assessment of the person receiving services to inform the treatment plan and services provided. An initial treatment plan is required within 60 days of first contact. </w:t>
            </w:r>
            <w:r w:rsidRPr="00E45768">
              <w:t>The initial evaluation must be completed at first visit, with background information submitted during screening.</w:t>
            </w:r>
          </w:p>
          <w:p w14:paraId="09D0F016" w14:textId="77777777" w:rsidR="005C61A0" w:rsidRPr="00586C9F" w:rsidRDefault="005C61A0"/>
          <w:p w14:paraId="1529D45E" w14:textId="24022F25" w:rsidR="00077324" w:rsidRPr="00586C9F" w:rsidRDefault="005C61A0" w:rsidP="005C61A0">
            <w:r w:rsidRPr="00E45768">
              <w:t>Providers that oversee the treatment plan are required to see the person receiving services and family/legal guardian again</w:t>
            </w:r>
            <w:r w:rsidR="00EF4D44" w:rsidRPr="00E45768">
              <w:t>, if applicable,</w:t>
            </w:r>
            <w:r w:rsidRPr="00E45768">
              <w:t xml:space="preserve"> or review the documentation to certify the treatment and specific treatment methods at intervals not to exceed</w:t>
            </w:r>
            <w:r w:rsidR="00FB5034" w:rsidRPr="00E45768">
              <w:t xml:space="preserve"> </w:t>
            </w:r>
            <w:r w:rsidR="008311C6" w:rsidRPr="00E45768">
              <w:t>90 days</w:t>
            </w:r>
            <w:r w:rsidR="0007314E" w:rsidRPr="00E45768">
              <w:t>, unless the state, federal, or applicable accreditation standards are more stringent</w:t>
            </w:r>
            <w:r w:rsidR="00FB5034" w:rsidRPr="00E45768">
              <w:t>. These reviews must be documented in writing.</w:t>
            </w:r>
          </w:p>
        </w:tc>
        <w:tc>
          <w:tcPr>
            <w:tcW w:w="1232" w:type="dxa"/>
            <w:shd w:val="clear" w:color="auto" w:fill="auto"/>
            <w:tcMar>
              <w:top w:w="100" w:type="dxa"/>
              <w:left w:w="100" w:type="dxa"/>
              <w:bottom w:w="100" w:type="dxa"/>
              <w:right w:w="100" w:type="dxa"/>
            </w:tcMar>
          </w:tcPr>
          <w:sdt>
            <w:sdtPr>
              <w:rPr>
                <w:b/>
              </w:rPr>
              <w:id w:val="468023226"/>
              <w:lock w:val="sdtLocked"/>
              <w:placeholder>
                <w:docPart w:val="5348BBFF624346DF89C4EDF8AEFBE7FF"/>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5F" w14:textId="410DF248" w:rsidR="00077324" w:rsidRPr="00586C9F" w:rsidRDefault="00AD1ED9">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60" w14:textId="449F8534" w:rsidR="00077324" w:rsidRPr="00640A79" w:rsidRDefault="00C336B3">
            <w:pPr>
              <w:widowControl w:val="0"/>
              <w:pBdr>
                <w:top w:val="nil"/>
                <w:left w:val="nil"/>
                <w:bottom w:val="nil"/>
                <w:right w:val="nil"/>
                <w:between w:val="nil"/>
              </w:pBdr>
              <w:rPr>
                <w:b/>
                <w:color w:val="FF0000"/>
                <w:sz w:val="32"/>
                <w:szCs w:val="32"/>
              </w:rPr>
            </w:pPr>
            <w:r w:rsidRPr="00CD59EF">
              <w:rPr>
                <w:b/>
                <w:bCs/>
              </w:rPr>
              <w:t>Yes</w:t>
            </w:r>
          </w:p>
        </w:tc>
      </w:tr>
      <w:tr w:rsidR="00852650" w:rsidRPr="00586C9F" w14:paraId="1529D466" w14:textId="77777777" w:rsidTr="0004246F">
        <w:tc>
          <w:tcPr>
            <w:tcW w:w="1430" w:type="dxa"/>
            <w:shd w:val="clear" w:color="auto" w:fill="auto"/>
            <w:tcMar>
              <w:top w:w="100" w:type="dxa"/>
              <w:left w:w="100" w:type="dxa"/>
              <w:bottom w:w="100" w:type="dxa"/>
              <w:right w:w="100" w:type="dxa"/>
            </w:tcMar>
          </w:tcPr>
          <w:p w14:paraId="1529D462" w14:textId="39BA6F2A" w:rsidR="00746FCF" w:rsidRPr="00586C9F" w:rsidRDefault="00746FCF" w:rsidP="00746FCF">
            <w:pPr>
              <w:widowControl w:val="0"/>
              <w:pBdr>
                <w:top w:val="nil"/>
                <w:left w:val="nil"/>
                <w:bottom w:val="nil"/>
                <w:right w:val="nil"/>
                <w:between w:val="nil"/>
              </w:pBdr>
            </w:pPr>
            <w:r w:rsidRPr="00586C9F">
              <w:t>4.e.4</w:t>
            </w:r>
          </w:p>
        </w:tc>
        <w:tc>
          <w:tcPr>
            <w:tcW w:w="8642" w:type="dxa"/>
            <w:shd w:val="clear" w:color="auto" w:fill="auto"/>
            <w:tcMar>
              <w:top w:w="100" w:type="dxa"/>
              <w:left w:w="100" w:type="dxa"/>
              <w:bottom w:w="100" w:type="dxa"/>
              <w:right w:w="100" w:type="dxa"/>
            </w:tcMar>
          </w:tcPr>
          <w:p w14:paraId="1529D463" w14:textId="77777777" w:rsidR="00746FCF" w:rsidRPr="00586C9F" w:rsidRDefault="00746FCF" w:rsidP="00746FCF">
            <w:r w:rsidRPr="00586C9F">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232" w:type="dxa"/>
            <w:shd w:val="clear" w:color="auto" w:fill="auto"/>
            <w:tcMar>
              <w:top w:w="100" w:type="dxa"/>
              <w:left w:w="100" w:type="dxa"/>
              <w:bottom w:w="100" w:type="dxa"/>
              <w:right w:w="100" w:type="dxa"/>
            </w:tcMar>
          </w:tcPr>
          <w:sdt>
            <w:sdtPr>
              <w:rPr>
                <w:b/>
              </w:rPr>
              <w:id w:val="-2110882713"/>
              <w:lock w:val="sdtLocked"/>
              <w:placeholder>
                <w:docPart w:val="1EAAF27D207A4922ADFDF92AD2BAE57B"/>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64" w14:textId="5CFD8575" w:rsidR="00746FCF" w:rsidRPr="00586C9F" w:rsidRDefault="00EC781B"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65" w14:textId="6CA7C6DB" w:rsidR="00746FCF" w:rsidRPr="00746FCF" w:rsidRDefault="00C336B3" w:rsidP="00746FCF">
            <w:pPr>
              <w:widowControl w:val="0"/>
              <w:pBdr>
                <w:top w:val="nil"/>
                <w:left w:val="nil"/>
                <w:bottom w:val="nil"/>
                <w:right w:val="nil"/>
                <w:between w:val="nil"/>
              </w:pBdr>
              <w:rPr>
                <w:rFonts w:ascii="Times New Roman" w:hAnsi="Times New Roman" w:cs="Times New Roman"/>
                <w:bCs/>
              </w:rPr>
            </w:pPr>
            <w:r w:rsidRPr="00CD59EF">
              <w:rPr>
                <w:b/>
                <w:bCs/>
              </w:rPr>
              <w:t>Yes</w:t>
            </w:r>
          </w:p>
        </w:tc>
      </w:tr>
      <w:tr w:rsidR="00852650" w:rsidRPr="00586C9F" w14:paraId="1529D46B" w14:textId="77777777" w:rsidTr="0004246F">
        <w:tc>
          <w:tcPr>
            <w:tcW w:w="1430" w:type="dxa"/>
            <w:shd w:val="clear" w:color="auto" w:fill="auto"/>
            <w:tcMar>
              <w:top w:w="100" w:type="dxa"/>
              <w:left w:w="100" w:type="dxa"/>
              <w:bottom w:w="100" w:type="dxa"/>
              <w:right w:w="100" w:type="dxa"/>
            </w:tcMar>
          </w:tcPr>
          <w:p w14:paraId="1529D467" w14:textId="77777777" w:rsidR="00746FCF" w:rsidRPr="00586C9F" w:rsidRDefault="00746FCF" w:rsidP="0041227F">
            <w:pPr>
              <w:pBdr>
                <w:top w:val="nil"/>
                <w:left w:val="nil"/>
                <w:bottom w:val="nil"/>
                <w:right w:val="nil"/>
                <w:between w:val="nil"/>
              </w:pBdr>
            </w:pPr>
            <w:r w:rsidRPr="00586C9F">
              <w:t>4</w:t>
            </w:r>
            <w:r w:rsidRPr="0041227F">
              <w:t>.e.5</w:t>
            </w:r>
          </w:p>
        </w:tc>
        <w:tc>
          <w:tcPr>
            <w:tcW w:w="8642" w:type="dxa"/>
            <w:shd w:val="clear" w:color="auto" w:fill="auto"/>
            <w:tcMar>
              <w:top w:w="100" w:type="dxa"/>
              <w:left w:w="100" w:type="dxa"/>
              <w:bottom w:w="100" w:type="dxa"/>
              <w:right w:w="100" w:type="dxa"/>
            </w:tcMar>
          </w:tcPr>
          <w:p w14:paraId="1529D468" w14:textId="77777777" w:rsidR="00746FCF" w:rsidRPr="00586C9F" w:rsidRDefault="00746FCF" w:rsidP="00746FCF">
            <w:r w:rsidRPr="00586C9F">
              <w:t xml:space="preserve">The treatment plan is comprehensive, addressing all services required, including recovery supports, with provision for monitoring of progress towards goals. The treatment plan is built upon a shared decision-making approach. </w:t>
            </w:r>
          </w:p>
        </w:tc>
        <w:tc>
          <w:tcPr>
            <w:tcW w:w="1232" w:type="dxa"/>
            <w:shd w:val="clear" w:color="auto" w:fill="auto"/>
            <w:tcMar>
              <w:top w:w="100" w:type="dxa"/>
              <w:left w:w="100" w:type="dxa"/>
              <w:bottom w:w="100" w:type="dxa"/>
              <w:right w:w="100" w:type="dxa"/>
            </w:tcMar>
          </w:tcPr>
          <w:p w14:paraId="1529D469" w14:textId="5106A8D7" w:rsidR="00746FCF" w:rsidRPr="00586C9F" w:rsidRDefault="00244B0D" w:rsidP="00746FCF">
            <w:pPr>
              <w:widowControl w:val="0"/>
              <w:pBdr>
                <w:top w:val="nil"/>
                <w:left w:val="nil"/>
                <w:bottom w:val="nil"/>
                <w:right w:val="nil"/>
                <w:between w:val="nil"/>
              </w:pBdr>
              <w:rPr>
                <w:b/>
              </w:rPr>
            </w:pPr>
            <w:sdt>
              <w:sdtPr>
                <w:rPr>
                  <w:b/>
                </w:rPr>
                <w:id w:val="252712210"/>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r w:rsidR="006A6C18">
                  <w:rPr>
                    <w:b/>
                  </w:rPr>
                  <w:t>Yes</w:t>
                </w:r>
              </w:sdtContent>
            </w:sdt>
            <w:r w:rsidR="006A6C18">
              <w:rPr>
                <w:b/>
              </w:rPr>
              <w:t xml:space="preserve"> </w:t>
            </w:r>
          </w:p>
        </w:tc>
        <w:tc>
          <w:tcPr>
            <w:tcW w:w="1736" w:type="dxa"/>
            <w:shd w:val="clear" w:color="auto" w:fill="auto"/>
            <w:tcMar>
              <w:top w:w="100" w:type="dxa"/>
              <w:left w:w="100" w:type="dxa"/>
              <w:bottom w:w="100" w:type="dxa"/>
              <w:right w:w="100" w:type="dxa"/>
            </w:tcMar>
          </w:tcPr>
          <w:p w14:paraId="1529D46A" w14:textId="15CAA181" w:rsidR="00746FCF" w:rsidRPr="00586C9F" w:rsidRDefault="00C336B3" w:rsidP="00746FCF">
            <w:pPr>
              <w:widowControl w:val="0"/>
              <w:pBdr>
                <w:top w:val="nil"/>
                <w:left w:val="nil"/>
                <w:bottom w:val="nil"/>
                <w:right w:val="nil"/>
                <w:between w:val="nil"/>
              </w:pBdr>
              <w:rPr>
                <w:b/>
              </w:rPr>
            </w:pPr>
            <w:r w:rsidRPr="00CD59EF">
              <w:rPr>
                <w:b/>
                <w:bCs/>
              </w:rPr>
              <w:t>Yes</w:t>
            </w:r>
          </w:p>
        </w:tc>
      </w:tr>
      <w:tr w:rsidR="00852650" w:rsidRPr="00586C9F" w14:paraId="1529D470" w14:textId="77777777" w:rsidTr="0004246F">
        <w:tc>
          <w:tcPr>
            <w:tcW w:w="1430" w:type="dxa"/>
            <w:shd w:val="clear" w:color="auto" w:fill="auto"/>
            <w:tcMar>
              <w:top w:w="100" w:type="dxa"/>
              <w:left w:w="100" w:type="dxa"/>
              <w:bottom w:w="100" w:type="dxa"/>
              <w:right w:w="100" w:type="dxa"/>
            </w:tcMar>
          </w:tcPr>
          <w:p w14:paraId="1529D46C" w14:textId="77777777" w:rsidR="00746FCF" w:rsidRPr="00586C9F" w:rsidRDefault="00746FCF" w:rsidP="00746FCF">
            <w:pPr>
              <w:widowControl w:val="0"/>
              <w:pBdr>
                <w:top w:val="nil"/>
                <w:left w:val="nil"/>
                <w:bottom w:val="nil"/>
                <w:right w:val="nil"/>
                <w:between w:val="nil"/>
              </w:pBdr>
            </w:pPr>
            <w:r w:rsidRPr="00586C9F">
              <w:t>4.e.6</w:t>
            </w:r>
          </w:p>
        </w:tc>
        <w:tc>
          <w:tcPr>
            <w:tcW w:w="8642" w:type="dxa"/>
            <w:shd w:val="clear" w:color="auto" w:fill="auto"/>
            <w:tcMar>
              <w:top w:w="100" w:type="dxa"/>
              <w:left w:w="100" w:type="dxa"/>
              <w:bottom w:w="100" w:type="dxa"/>
              <w:right w:w="100" w:type="dxa"/>
            </w:tcMar>
          </w:tcPr>
          <w:p w14:paraId="1529D46D" w14:textId="07B0CD74" w:rsidR="00746FCF" w:rsidRPr="00586C9F" w:rsidRDefault="00746FCF" w:rsidP="00746FCF">
            <w:r w:rsidRPr="00586C9F">
              <w:t>Where appropriate, consultation is sought during treatment planning as needed for relevant topics including but not limited to: eating disorders, traumatic brain injury, intellectual and developmental disabilities (I/DD), interpersonal violence, human trafficking, school-based wellbeing, and school-based social emotional supports.</w:t>
            </w:r>
            <w:r w:rsidRPr="00586C9F">
              <w:br/>
            </w:r>
            <w:r w:rsidRPr="00586C9F">
              <w:br/>
              <w:t>The CCBHC must document any external consultation relationships.</w:t>
            </w:r>
          </w:p>
        </w:tc>
        <w:tc>
          <w:tcPr>
            <w:tcW w:w="1232" w:type="dxa"/>
            <w:shd w:val="clear" w:color="auto" w:fill="auto"/>
            <w:tcMar>
              <w:top w:w="100" w:type="dxa"/>
              <w:left w:w="100" w:type="dxa"/>
              <w:bottom w:w="100" w:type="dxa"/>
              <w:right w:w="100" w:type="dxa"/>
            </w:tcMar>
          </w:tcPr>
          <w:sdt>
            <w:sdtPr>
              <w:rPr>
                <w:b/>
              </w:rPr>
              <w:id w:val="633995845"/>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6E" w14:textId="1D1A3EBB" w:rsidR="00746FCF" w:rsidRPr="00586C9F" w:rsidRDefault="006A6C18"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6F" w14:textId="7FEEFFEB" w:rsidR="00746FCF" w:rsidRPr="00586C9F" w:rsidRDefault="00C336B3" w:rsidP="00746FCF">
            <w:pPr>
              <w:widowControl w:val="0"/>
              <w:pBdr>
                <w:top w:val="nil"/>
                <w:left w:val="nil"/>
                <w:bottom w:val="nil"/>
                <w:right w:val="nil"/>
                <w:between w:val="nil"/>
              </w:pBdr>
              <w:rPr>
                <w:b/>
              </w:rPr>
            </w:pPr>
            <w:r w:rsidRPr="00CD59EF">
              <w:rPr>
                <w:b/>
                <w:bCs/>
              </w:rPr>
              <w:t>Yes</w:t>
            </w:r>
          </w:p>
        </w:tc>
      </w:tr>
      <w:tr w:rsidR="00F453B0" w:rsidRPr="00586C9F" w14:paraId="1529D475" w14:textId="77777777" w:rsidTr="0004246F">
        <w:tc>
          <w:tcPr>
            <w:tcW w:w="1430" w:type="dxa"/>
            <w:shd w:val="clear" w:color="auto" w:fill="auto"/>
            <w:tcMar>
              <w:top w:w="100" w:type="dxa"/>
              <w:left w:w="100" w:type="dxa"/>
              <w:bottom w:w="100" w:type="dxa"/>
              <w:right w:w="100" w:type="dxa"/>
            </w:tcMar>
          </w:tcPr>
          <w:p w14:paraId="1529D471" w14:textId="77777777" w:rsidR="00746FCF" w:rsidRPr="00586C9F" w:rsidRDefault="00746FCF" w:rsidP="00746FCF">
            <w:pPr>
              <w:widowControl w:val="0"/>
              <w:pBdr>
                <w:top w:val="nil"/>
                <w:left w:val="nil"/>
                <w:bottom w:val="nil"/>
                <w:right w:val="nil"/>
                <w:between w:val="nil"/>
              </w:pBdr>
            </w:pPr>
            <w:r w:rsidRPr="00586C9F">
              <w:t>4.e.7</w:t>
            </w:r>
          </w:p>
        </w:tc>
        <w:tc>
          <w:tcPr>
            <w:tcW w:w="8642" w:type="dxa"/>
            <w:shd w:val="clear" w:color="auto" w:fill="auto"/>
            <w:tcMar>
              <w:top w:w="100" w:type="dxa"/>
              <w:left w:w="100" w:type="dxa"/>
              <w:bottom w:w="100" w:type="dxa"/>
              <w:right w:w="100" w:type="dxa"/>
            </w:tcMar>
          </w:tcPr>
          <w:p w14:paraId="1529D472" w14:textId="659D4390" w:rsidR="00746FCF" w:rsidRPr="00586C9F" w:rsidRDefault="00746FCF" w:rsidP="00746FCF">
            <w:r w:rsidRPr="00586C9F">
              <w:t xml:space="preserve">The person’s health record documents any advance directives related to treatment and crisis prevention planning. If the person receiving services does not wish to share their preferences, that decision is documented. </w:t>
            </w:r>
            <w:r w:rsidRPr="0032618F">
              <w:rPr>
                <w:b/>
              </w:rPr>
              <w:t>Please see 3.a.4.,</w:t>
            </w:r>
            <w:r w:rsidRPr="00586C9F">
              <w:t xml:space="preserve"> requiring the development of a crisis prevention plan with each person receiving services.</w:t>
            </w:r>
            <w:r w:rsidRPr="00586C9F">
              <w:br/>
            </w:r>
            <w:r w:rsidRPr="00586C9F">
              <w:br/>
              <w:t xml:space="preserve">Consistent with the criteria in </w:t>
            </w:r>
            <w:r w:rsidRPr="0032618F">
              <w:rPr>
                <w:b/>
              </w:rPr>
              <w:t>4.e.1 through 4.e.7</w:t>
            </w:r>
            <w:r w:rsidRPr="00586C9F">
              <w:t xml:space="preserve">, the State may specify other aspects of person-centered and family-centered treatment planning that will be 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rehabilitation services, tailored treatment to ensure culturally and linguistically appropriate services). </w:t>
            </w:r>
          </w:p>
        </w:tc>
        <w:tc>
          <w:tcPr>
            <w:tcW w:w="1232" w:type="dxa"/>
            <w:shd w:val="clear" w:color="auto" w:fill="auto"/>
            <w:tcMar>
              <w:top w:w="100" w:type="dxa"/>
              <w:left w:w="100" w:type="dxa"/>
              <w:bottom w:w="100" w:type="dxa"/>
              <w:right w:w="100" w:type="dxa"/>
            </w:tcMar>
          </w:tcPr>
          <w:sdt>
            <w:sdtPr>
              <w:rPr>
                <w:b/>
              </w:rPr>
              <w:id w:val="-217049200"/>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73" w14:textId="16B359CC" w:rsidR="00746FCF" w:rsidRPr="00586C9F" w:rsidRDefault="006A6C18"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74" w14:textId="0359D6A1" w:rsidR="00746FCF" w:rsidRPr="00586C9F" w:rsidRDefault="00C336B3" w:rsidP="00746FCF">
            <w:pPr>
              <w:widowControl w:val="0"/>
              <w:pBdr>
                <w:top w:val="nil"/>
                <w:left w:val="nil"/>
                <w:bottom w:val="nil"/>
                <w:right w:val="nil"/>
                <w:between w:val="nil"/>
              </w:pBdr>
              <w:rPr>
                <w:b/>
              </w:rPr>
            </w:pPr>
            <w:r w:rsidRPr="00CD59EF">
              <w:rPr>
                <w:b/>
                <w:bCs/>
              </w:rPr>
              <w:t>Yes</w:t>
            </w:r>
          </w:p>
        </w:tc>
      </w:tr>
      <w:tr w:rsidR="00852650" w:rsidRPr="00586C9F" w14:paraId="1529D47B" w14:textId="77777777" w:rsidTr="0004246F">
        <w:tc>
          <w:tcPr>
            <w:tcW w:w="1430" w:type="dxa"/>
            <w:shd w:val="clear" w:color="auto" w:fill="auto"/>
            <w:tcMar>
              <w:top w:w="100" w:type="dxa"/>
              <w:left w:w="100" w:type="dxa"/>
              <w:bottom w:w="100" w:type="dxa"/>
              <w:right w:w="100" w:type="dxa"/>
            </w:tcMar>
          </w:tcPr>
          <w:p w14:paraId="1529D476" w14:textId="77777777" w:rsidR="00746FCF" w:rsidRPr="00586C9F" w:rsidRDefault="00746FCF" w:rsidP="00746FCF">
            <w:pPr>
              <w:widowControl w:val="0"/>
              <w:pBdr>
                <w:top w:val="nil"/>
                <w:left w:val="nil"/>
                <w:bottom w:val="nil"/>
                <w:right w:val="nil"/>
                <w:between w:val="nil"/>
              </w:pBdr>
            </w:pPr>
            <w:r w:rsidRPr="00586C9F">
              <w:t>4.f.1</w:t>
            </w:r>
          </w:p>
        </w:tc>
        <w:tc>
          <w:tcPr>
            <w:tcW w:w="8642" w:type="dxa"/>
            <w:shd w:val="clear" w:color="auto" w:fill="auto"/>
            <w:tcMar>
              <w:top w:w="100" w:type="dxa"/>
              <w:left w:w="100" w:type="dxa"/>
              <w:bottom w:w="100" w:type="dxa"/>
              <w:right w:w="100" w:type="dxa"/>
            </w:tcMar>
          </w:tcPr>
          <w:p w14:paraId="55FE8F98" w14:textId="06B2486D" w:rsidR="00455CF9" w:rsidRPr="00455CF9" w:rsidRDefault="00746FCF" w:rsidP="007517E2">
            <w:r w:rsidRPr="00586C9F">
              <w:t xml:space="preserve">The CCBHC directly, </w:t>
            </w:r>
            <w:r w:rsidRPr="00AB2AD5">
              <w:t>or through a DCO,</w:t>
            </w:r>
            <w:r w:rsidRPr="00586C9F">
              <w:t xml:space="preserve"> provides outpatient behavioral health care, including psychopharmacological treatment. The CCBHC </w:t>
            </w:r>
            <w:r w:rsidRPr="00AB2AD5">
              <w:t>or the DCO</w:t>
            </w:r>
            <w:r w:rsidRPr="00586C9F">
              <w:t xml:space="preserve"> must provide evidence-based services using best practices for treating mental health and substance use disorders across the lifespan with tailored approaches for adults, children, and families. In the event specialized or more intensive services outside the expertise of the CCBHC or DCO are required for purposes of outpatient mental</w:t>
            </w:r>
            <w:r w:rsidR="006865A4" w:rsidRPr="00586C9F">
              <w:t>,</w:t>
            </w:r>
            <w:r w:rsidRPr="00586C9F">
              <w:t xml:space="preserve">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w:t>
            </w:r>
            <w:r w:rsidRPr="00F338D7">
              <w:rPr>
                <w:b/>
                <w:bCs/>
              </w:rPr>
              <w:t>formal arrangement</w:t>
            </w:r>
            <w:r w:rsidRPr="00586C9F">
              <w:t xml:space="preserve">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rsidRPr="00586C9F">
              <w:br/>
            </w:r>
            <w:r w:rsidRPr="00586C9F">
              <w:br/>
            </w:r>
            <w:r w:rsidRPr="00AB2AD5">
              <w:t xml:space="preserve">The State expects that CCBHC utilizes evidence-based and promising practices when </w:t>
            </w:r>
            <w:r w:rsidR="004F7620" w:rsidRPr="00AB2AD5">
              <w:t>possible,</w:t>
            </w:r>
            <w:r w:rsidRPr="00AB2AD5">
              <w:t xml:space="preserve"> across its services. The State will establish a minimum set of evidence-based practices required of the CCBHCs and optional, recommended evidence-based practices as part of the Demonstration Program and is considering, among others, those listed in </w:t>
            </w:r>
            <w:r w:rsidRPr="00AB2AD5">
              <w:rPr>
                <w:b/>
              </w:rPr>
              <w:t>Attachment G.</w:t>
            </w:r>
          </w:p>
          <w:p w14:paraId="1529D478" w14:textId="7BF654E7" w:rsidR="00746FCF" w:rsidRPr="00586C9F" w:rsidRDefault="00746FCF" w:rsidP="00323C39">
            <w:pPr>
              <w:pStyle w:val="ListParagraph"/>
              <w:numPr>
                <w:ilvl w:val="0"/>
                <w:numId w:val="43"/>
              </w:numPr>
            </w:pPr>
            <w:r w:rsidRPr="00586C9F">
              <w:br/>
            </w:r>
            <w:r w:rsidRPr="00413FF5">
              <w:rPr>
                <w:i/>
              </w:rPr>
              <w:br/>
              <w:t xml:space="preserve">Note: See also program </w:t>
            </w:r>
            <w:r w:rsidRPr="00455CF9">
              <w:rPr>
                <w:b/>
                <w:bCs/>
                <w:i/>
              </w:rPr>
              <w:t>requirement 3</w:t>
            </w:r>
            <w:r w:rsidRPr="00413FF5">
              <w:rPr>
                <w:i/>
              </w:rPr>
              <w:t xml:space="preserve"> regarding coordination of services and treatment planning. </w:t>
            </w:r>
          </w:p>
        </w:tc>
        <w:tc>
          <w:tcPr>
            <w:tcW w:w="1232" w:type="dxa"/>
            <w:shd w:val="clear" w:color="auto" w:fill="auto"/>
            <w:tcMar>
              <w:top w:w="100" w:type="dxa"/>
              <w:left w:w="100" w:type="dxa"/>
              <w:bottom w:w="100" w:type="dxa"/>
              <w:right w:w="100" w:type="dxa"/>
            </w:tcMar>
          </w:tcPr>
          <w:sdt>
            <w:sdtPr>
              <w:rPr>
                <w:b/>
              </w:rPr>
              <w:id w:val="-73895733"/>
              <w:lock w:val="sdtLocked"/>
              <w:placeholder>
                <w:docPart w:val="75CA8BEED517403CBA539893167878A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79" w14:textId="1F62FBBC" w:rsidR="00746FCF" w:rsidRPr="00586C9F" w:rsidRDefault="00A752F8"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7A" w14:textId="4FD49A86" w:rsidR="00746FCF" w:rsidRPr="00586C9F" w:rsidRDefault="00C336B3" w:rsidP="00746FCF">
            <w:pPr>
              <w:widowControl w:val="0"/>
              <w:pBdr>
                <w:top w:val="nil"/>
                <w:left w:val="nil"/>
                <w:bottom w:val="nil"/>
                <w:right w:val="nil"/>
                <w:between w:val="nil"/>
              </w:pBdr>
              <w:rPr>
                <w:b/>
              </w:rPr>
            </w:pPr>
            <w:r w:rsidRPr="00CD59EF">
              <w:rPr>
                <w:b/>
                <w:bCs/>
              </w:rPr>
              <w:t>Yes</w:t>
            </w:r>
          </w:p>
        </w:tc>
      </w:tr>
      <w:tr w:rsidR="00852650" w:rsidRPr="00586C9F" w14:paraId="1529D480" w14:textId="77777777" w:rsidTr="0004246F">
        <w:tc>
          <w:tcPr>
            <w:tcW w:w="1430" w:type="dxa"/>
            <w:shd w:val="clear" w:color="auto" w:fill="auto"/>
            <w:tcMar>
              <w:top w:w="100" w:type="dxa"/>
              <w:left w:w="100" w:type="dxa"/>
              <w:bottom w:w="100" w:type="dxa"/>
              <w:right w:w="100" w:type="dxa"/>
            </w:tcMar>
          </w:tcPr>
          <w:p w14:paraId="1529D47C" w14:textId="77777777" w:rsidR="00746FCF" w:rsidRPr="00586C9F" w:rsidRDefault="00746FCF" w:rsidP="00746FCF">
            <w:pPr>
              <w:widowControl w:val="0"/>
              <w:pBdr>
                <w:top w:val="nil"/>
                <w:left w:val="nil"/>
                <w:bottom w:val="nil"/>
                <w:right w:val="nil"/>
                <w:between w:val="nil"/>
              </w:pBdr>
            </w:pPr>
            <w:r w:rsidRPr="00586C9F">
              <w:t>4.f.2</w:t>
            </w:r>
          </w:p>
        </w:tc>
        <w:tc>
          <w:tcPr>
            <w:tcW w:w="8642" w:type="dxa"/>
            <w:shd w:val="clear" w:color="auto" w:fill="auto"/>
            <w:tcMar>
              <w:top w:w="100" w:type="dxa"/>
              <w:left w:w="100" w:type="dxa"/>
              <w:bottom w:w="100" w:type="dxa"/>
              <w:right w:w="100" w:type="dxa"/>
            </w:tcMar>
          </w:tcPr>
          <w:p w14:paraId="1529D47D" w14:textId="77777777" w:rsidR="00746FCF" w:rsidRPr="00586C9F" w:rsidRDefault="00746FCF" w:rsidP="00746FCF">
            <w:r w:rsidRPr="00586C9F">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t>
            </w:r>
            <w:r w:rsidRPr="00AB2AD5">
              <w:t>When treating individuals with developmental or other cognitive disabilities, level of functioning is considered, and appropriate evidence-based treatments are provided</w:t>
            </w:r>
            <w:r w:rsidRPr="00586C9F">
              <w:t xml:space="preserve">. These treatments are delivered by staff with specific training in treating the segment of the population being served. CCBHCs are encouraged to use evidence-based strategies such as measurement-based care (MBC) to improve service outcomes. </w:t>
            </w:r>
          </w:p>
        </w:tc>
        <w:tc>
          <w:tcPr>
            <w:tcW w:w="1232" w:type="dxa"/>
            <w:shd w:val="clear" w:color="auto" w:fill="auto"/>
            <w:tcMar>
              <w:top w:w="100" w:type="dxa"/>
              <w:left w:w="100" w:type="dxa"/>
              <w:bottom w:w="100" w:type="dxa"/>
              <w:right w:w="100" w:type="dxa"/>
            </w:tcMar>
          </w:tcPr>
          <w:sdt>
            <w:sdtPr>
              <w:rPr>
                <w:b/>
              </w:rPr>
              <w:id w:val="510877835"/>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7E" w14:textId="38C8ED05" w:rsidR="00746FCF" w:rsidRPr="00586C9F" w:rsidRDefault="00272009"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7F" w14:textId="1AD244FC"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85" w14:textId="77777777" w:rsidTr="0004246F">
        <w:tc>
          <w:tcPr>
            <w:tcW w:w="1430" w:type="dxa"/>
            <w:shd w:val="clear" w:color="auto" w:fill="auto"/>
            <w:tcMar>
              <w:top w:w="100" w:type="dxa"/>
              <w:left w:w="100" w:type="dxa"/>
              <w:bottom w:w="100" w:type="dxa"/>
              <w:right w:w="100" w:type="dxa"/>
            </w:tcMar>
          </w:tcPr>
          <w:p w14:paraId="1529D481" w14:textId="77777777" w:rsidR="00746FCF" w:rsidRPr="00586C9F" w:rsidRDefault="00746FCF" w:rsidP="00746FCF">
            <w:pPr>
              <w:widowControl w:val="0"/>
              <w:pBdr>
                <w:top w:val="nil"/>
                <w:left w:val="nil"/>
                <w:bottom w:val="nil"/>
                <w:right w:val="nil"/>
                <w:between w:val="nil"/>
              </w:pBdr>
            </w:pPr>
            <w:r w:rsidRPr="00586C9F">
              <w:t>4.f.3</w:t>
            </w:r>
          </w:p>
        </w:tc>
        <w:tc>
          <w:tcPr>
            <w:tcW w:w="8642" w:type="dxa"/>
            <w:shd w:val="clear" w:color="auto" w:fill="auto"/>
            <w:tcMar>
              <w:top w:w="100" w:type="dxa"/>
              <w:left w:w="100" w:type="dxa"/>
              <w:bottom w:w="100" w:type="dxa"/>
              <w:right w:w="100" w:type="dxa"/>
            </w:tcMar>
          </w:tcPr>
          <w:p w14:paraId="1529D482" w14:textId="1CF5AE6A" w:rsidR="00746FCF" w:rsidRPr="00586C9F" w:rsidRDefault="00746FCF" w:rsidP="00746FCF">
            <w:r w:rsidRPr="00586C9F">
              <w:t>Supports for children and adolescents must comprehensively address family/caregiver, school, medical, mental health, substance use, psychosocial, and environmental issues</w:t>
            </w:r>
            <w:r w:rsidRPr="00AB2AD5">
              <w:t>. Examples of supports include, but are not limited to: crisis services, screening diagnosis &amp; risk assessments, psychiatric rehabilitation services, outpatient primary care screening and monitoring, outpatient mental health and substance use services, person- and family-centered care planning, peer family support and counselor services, and/or targeted case management.</w:t>
            </w:r>
          </w:p>
        </w:tc>
        <w:tc>
          <w:tcPr>
            <w:tcW w:w="1232" w:type="dxa"/>
            <w:shd w:val="clear" w:color="auto" w:fill="auto"/>
            <w:tcMar>
              <w:top w:w="100" w:type="dxa"/>
              <w:left w:w="100" w:type="dxa"/>
              <w:bottom w:w="100" w:type="dxa"/>
              <w:right w:w="100" w:type="dxa"/>
            </w:tcMar>
          </w:tcPr>
          <w:sdt>
            <w:sdtPr>
              <w:rPr>
                <w:b/>
              </w:rPr>
              <w:id w:val="1480183459"/>
              <w:lock w:val="sdtLocked"/>
              <w:placeholder>
                <w:docPart w:val="FCD2BCB764914C55B4A286ED214CA58A"/>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83" w14:textId="13D75C25" w:rsidR="00746FCF" w:rsidRPr="00586C9F" w:rsidRDefault="00281F31"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84" w14:textId="4EC49A2B" w:rsidR="00746FCF" w:rsidRPr="00586C9F" w:rsidRDefault="00C336B3" w:rsidP="00746FCF">
            <w:pPr>
              <w:widowControl w:val="0"/>
              <w:pBdr>
                <w:top w:val="nil"/>
                <w:left w:val="nil"/>
                <w:bottom w:val="nil"/>
                <w:right w:val="nil"/>
                <w:between w:val="nil"/>
              </w:pBdr>
              <w:rPr>
                <w:b/>
              </w:rPr>
            </w:pPr>
            <w:r w:rsidRPr="00CD59EF">
              <w:rPr>
                <w:b/>
                <w:bCs/>
              </w:rPr>
              <w:t>Yes</w:t>
            </w:r>
          </w:p>
        </w:tc>
      </w:tr>
      <w:tr w:rsidR="00AC568F" w:rsidRPr="00586C9F" w14:paraId="1529D48D" w14:textId="77777777" w:rsidTr="0004246F">
        <w:tc>
          <w:tcPr>
            <w:tcW w:w="1430" w:type="dxa"/>
            <w:shd w:val="clear" w:color="auto" w:fill="auto"/>
            <w:tcMar>
              <w:top w:w="100" w:type="dxa"/>
              <w:left w:w="100" w:type="dxa"/>
              <w:bottom w:w="100" w:type="dxa"/>
              <w:right w:w="100" w:type="dxa"/>
            </w:tcMar>
          </w:tcPr>
          <w:p w14:paraId="1529D486" w14:textId="4FB6500D" w:rsidR="00746FCF" w:rsidRPr="00586C9F" w:rsidRDefault="00746FCF" w:rsidP="00383E23">
            <w:pPr>
              <w:widowControl w:val="0"/>
              <w:pBdr>
                <w:top w:val="nil"/>
                <w:left w:val="nil"/>
                <w:bottom w:val="nil"/>
                <w:right w:val="nil"/>
                <w:between w:val="nil"/>
              </w:pBdr>
            </w:pPr>
            <w:r w:rsidRPr="00586C9F">
              <w:t>4.g.1</w:t>
            </w:r>
          </w:p>
        </w:tc>
        <w:tc>
          <w:tcPr>
            <w:tcW w:w="8642" w:type="dxa"/>
            <w:shd w:val="clear" w:color="auto" w:fill="auto"/>
            <w:tcMar>
              <w:top w:w="100" w:type="dxa"/>
              <w:left w:w="100" w:type="dxa"/>
              <w:bottom w:w="100" w:type="dxa"/>
              <w:right w:w="100" w:type="dxa"/>
            </w:tcMar>
          </w:tcPr>
          <w:p w14:paraId="666665A1" w14:textId="76164B99" w:rsidR="00357013" w:rsidRDefault="00746FCF" w:rsidP="00746FCF">
            <w:r w:rsidRPr="00586C9F">
              <w:t xml:space="preserve">The CCBHC is responsible for outpatient primary care </w:t>
            </w:r>
            <w:r w:rsidRPr="00D97CE1">
              <w:t>screening and monitoring of key health indicators and health risk. The CCBHC ensures that the person receiving services</w:t>
            </w:r>
            <w:r w:rsidRPr="00586C9F">
              <w:t xml:space="preserve"> receives an initial outpatient primary care screening and is accurately monitored for physical health conditions including, at a minimum, diabetes, heart disease, obesity, tobacco and vaping usage, and chronic obstructive pulmonary disease (COPD). </w:t>
            </w:r>
          </w:p>
          <w:p w14:paraId="51048B62" w14:textId="458D6D17" w:rsidR="00357013" w:rsidRDefault="00357013" w:rsidP="0046580B">
            <w:pPr>
              <w:pStyle w:val="ListParagraph"/>
            </w:pPr>
          </w:p>
          <w:p w14:paraId="1529D487" w14:textId="182B2427" w:rsidR="00746FCF" w:rsidRPr="00586C9F" w:rsidRDefault="00746FCF" w:rsidP="005D7D47">
            <w:r w:rsidRPr="00586C9F">
              <w:t>The CCBHC will make every attempt to connect the person receiving services with a primary care physician (PCP), either directly through the CCBHC, through consult or contract with local PCP or pediatrician, or their established PCP or pediatrician</w:t>
            </w:r>
            <w:r w:rsidRPr="00AB2AD5">
              <w:t>. All connection attempts must be documented.</w:t>
            </w:r>
            <w:r w:rsidRPr="00586C9F">
              <w:t xml:space="preserve"> </w:t>
            </w:r>
            <w:r w:rsidRPr="00D97CE1">
              <w:t xml:space="preserve">Whether directly provided by the CCBHC or through a DCO, the CCBHC is responsible for ensuring these services are received in a timely fashion. Prevention is a key component of primary care screening and monitoring services provided by the CCBHC. </w:t>
            </w:r>
            <w:r w:rsidRPr="00586C9F">
              <w:br/>
            </w:r>
            <w:r w:rsidRPr="00586C9F">
              <w:br/>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14:paraId="1529D488" w14:textId="77777777" w:rsidR="00746FCF" w:rsidRPr="00586C9F" w:rsidRDefault="00746FCF" w:rsidP="00746FCF">
            <w:pPr>
              <w:numPr>
                <w:ilvl w:val="0"/>
                <w:numId w:val="8"/>
              </w:numPr>
              <w:pBdr>
                <w:top w:val="nil"/>
                <w:left w:val="nil"/>
                <w:bottom w:val="nil"/>
                <w:right w:val="nil"/>
                <w:between w:val="nil"/>
              </w:pBdr>
            </w:pPr>
            <w:r w:rsidRPr="00586C9F">
              <w:t xml:space="preserve">HIV and viral hepatitis </w:t>
            </w:r>
          </w:p>
          <w:p w14:paraId="1529D489" w14:textId="77777777" w:rsidR="00746FCF" w:rsidRPr="00AB2AD5" w:rsidRDefault="00746FCF" w:rsidP="00AB2AD5">
            <w:pPr>
              <w:numPr>
                <w:ilvl w:val="0"/>
                <w:numId w:val="8"/>
              </w:numPr>
              <w:pBdr>
                <w:top w:val="nil"/>
                <w:left w:val="nil"/>
                <w:bottom w:val="nil"/>
                <w:right w:val="nil"/>
                <w:between w:val="nil"/>
              </w:pBdr>
            </w:pPr>
            <w:r w:rsidRPr="00586C9F">
              <w:t xml:space="preserve">Primary care screening pursuant to CCBHC Program Requirement 5 </w:t>
            </w:r>
            <w:r w:rsidRPr="00AB2AD5">
              <w:t>Quality and Other Reporting and Attachment F</w:t>
            </w:r>
          </w:p>
          <w:p w14:paraId="1529D48A" w14:textId="77777777" w:rsidR="00746FCF" w:rsidRPr="00586C9F" w:rsidRDefault="00746FCF" w:rsidP="00746FCF">
            <w:pPr>
              <w:numPr>
                <w:ilvl w:val="0"/>
                <w:numId w:val="8"/>
              </w:numPr>
              <w:pBdr>
                <w:top w:val="nil"/>
                <w:left w:val="nil"/>
                <w:bottom w:val="nil"/>
                <w:right w:val="nil"/>
                <w:between w:val="nil"/>
              </w:pBdr>
            </w:pPr>
            <w:r w:rsidRPr="00586C9F">
              <w:t xml:space="preserve">Other clinically indicated primary care key health indicators of children, adults, and older adults receiving services, as determined by the CCBHC Medical Director and based on environmental factors, social determinants of health, and common physical health conditions experienced by the CCBHC person receiving services population. </w:t>
            </w:r>
          </w:p>
        </w:tc>
        <w:tc>
          <w:tcPr>
            <w:tcW w:w="1232" w:type="dxa"/>
            <w:shd w:val="clear" w:color="auto" w:fill="auto"/>
            <w:tcMar>
              <w:top w:w="100" w:type="dxa"/>
              <w:left w:w="100" w:type="dxa"/>
              <w:bottom w:w="100" w:type="dxa"/>
              <w:right w:w="100" w:type="dxa"/>
            </w:tcMar>
          </w:tcPr>
          <w:sdt>
            <w:sdtPr>
              <w:rPr>
                <w:b/>
              </w:rPr>
              <w:id w:val="377202480"/>
              <w:lock w:val="sdtLocked"/>
              <w:placeholder>
                <w:docPart w:val="80A743019A4647F7B4C6A32C27B5ADBD"/>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8B" w14:textId="15AD4519" w:rsidR="00746FCF" w:rsidRPr="00586C9F" w:rsidRDefault="0088752C"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8C" w14:textId="6F2F21E7" w:rsidR="00746FCF" w:rsidRPr="00586C9F" w:rsidRDefault="00C336B3" w:rsidP="00746FCF">
            <w:pPr>
              <w:widowControl w:val="0"/>
              <w:pBdr>
                <w:top w:val="nil"/>
                <w:left w:val="nil"/>
                <w:bottom w:val="nil"/>
                <w:right w:val="nil"/>
                <w:between w:val="nil"/>
              </w:pBdr>
              <w:rPr>
                <w:b/>
              </w:rPr>
            </w:pPr>
            <w:r w:rsidRPr="00CD59EF">
              <w:rPr>
                <w:b/>
                <w:bCs/>
              </w:rPr>
              <w:t>Yes</w:t>
            </w:r>
          </w:p>
        </w:tc>
      </w:tr>
      <w:tr w:rsidR="00134E9D" w:rsidRPr="00586C9F" w14:paraId="1529D497" w14:textId="77777777" w:rsidTr="0004246F">
        <w:tc>
          <w:tcPr>
            <w:tcW w:w="1430" w:type="dxa"/>
            <w:shd w:val="clear" w:color="auto" w:fill="auto"/>
            <w:tcMar>
              <w:top w:w="100" w:type="dxa"/>
              <w:left w:w="100" w:type="dxa"/>
              <w:bottom w:w="100" w:type="dxa"/>
              <w:right w:w="100" w:type="dxa"/>
            </w:tcMar>
          </w:tcPr>
          <w:p w14:paraId="1529D48E" w14:textId="77777777" w:rsidR="00746FCF" w:rsidRPr="00586C9F" w:rsidRDefault="00746FCF" w:rsidP="00746FCF">
            <w:pPr>
              <w:widowControl w:val="0"/>
              <w:pBdr>
                <w:top w:val="nil"/>
                <w:left w:val="nil"/>
                <w:bottom w:val="nil"/>
                <w:right w:val="nil"/>
                <w:between w:val="nil"/>
              </w:pBdr>
            </w:pPr>
            <w:r w:rsidRPr="00586C9F">
              <w:t>4.g.2</w:t>
            </w:r>
          </w:p>
        </w:tc>
        <w:tc>
          <w:tcPr>
            <w:tcW w:w="8642" w:type="dxa"/>
            <w:shd w:val="clear" w:color="auto" w:fill="auto"/>
            <w:tcMar>
              <w:top w:w="100" w:type="dxa"/>
              <w:left w:w="100" w:type="dxa"/>
              <w:bottom w:w="100" w:type="dxa"/>
              <w:right w:w="100" w:type="dxa"/>
            </w:tcMar>
          </w:tcPr>
          <w:p w14:paraId="1529D48F" w14:textId="77777777" w:rsidR="00746FCF" w:rsidRPr="00586C9F" w:rsidRDefault="00746FCF" w:rsidP="00746FCF">
            <w:r w:rsidRPr="00586C9F">
              <w:t xml:space="preserve">The Medical Director will develop organizational protocols to ensure that screening for people receiving services who are at risk for common physical health conditions experienced by CCBHC populations across the lifespan. Protocols will include: </w:t>
            </w:r>
            <w:r w:rsidRPr="00586C9F">
              <w:br/>
            </w:r>
          </w:p>
          <w:p w14:paraId="1529D490" w14:textId="363924F1" w:rsidR="00746FCF" w:rsidRPr="00586C9F" w:rsidRDefault="00746FCF" w:rsidP="00746FCF">
            <w:pPr>
              <w:numPr>
                <w:ilvl w:val="0"/>
                <w:numId w:val="4"/>
              </w:numPr>
              <w:pBdr>
                <w:top w:val="nil"/>
                <w:left w:val="nil"/>
                <w:bottom w:val="nil"/>
                <w:right w:val="nil"/>
                <w:between w:val="nil"/>
              </w:pBdr>
            </w:pPr>
            <w:r w:rsidRPr="00586C9F">
              <w:t>Identifying people receiving services with chronic diseases</w:t>
            </w:r>
            <w:r w:rsidR="007D5503" w:rsidRPr="00586C9F">
              <w:t>.</w:t>
            </w:r>
            <w:r w:rsidRPr="00586C9F">
              <w:t xml:space="preserve"> </w:t>
            </w:r>
          </w:p>
          <w:p w14:paraId="1529D491" w14:textId="77777777" w:rsidR="00746FCF" w:rsidRPr="00586C9F" w:rsidRDefault="00746FCF" w:rsidP="00746FCF">
            <w:pPr>
              <w:numPr>
                <w:ilvl w:val="0"/>
                <w:numId w:val="4"/>
              </w:numPr>
              <w:pBdr>
                <w:top w:val="nil"/>
                <w:left w:val="nil"/>
                <w:bottom w:val="nil"/>
                <w:right w:val="nil"/>
                <w:between w:val="nil"/>
              </w:pBdr>
            </w:pPr>
            <w:r w:rsidRPr="00586C9F">
              <w:t xml:space="preserve">Ensuring that people receiving services are asked about physical health symptoms; and </w:t>
            </w:r>
          </w:p>
          <w:p w14:paraId="1529D492" w14:textId="77777777" w:rsidR="00746FCF" w:rsidRPr="00586C9F" w:rsidRDefault="00746FCF" w:rsidP="00746FCF">
            <w:pPr>
              <w:numPr>
                <w:ilvl w:val="0"/>
                <w:numId w:val="4"/>
              </w:numPr>
              <w:pBdr>
                <w:top w:val="nil"/>
                <w:left w:val="nil"/>
                <w:bottom w:val="nil"/>
                <w:right w:val="nil"/>
                <w:between w:val="nil"/>
              </w:pBdr>
            </w:pPr>
            <w:r w:rsidRPr="00586C9F">
              <w:t xml:space="preserve">Establishing systems for collection and analysis of laboratory samples, fulfilling the requirements of 4.g. </w:t>
            </w:r>
          </w:p>
          <w:p w14:paraId="1529D493" w14:textId="77777777" w:rsidR="00746FCF" w:rsidRPr="00586C9F" w:rsidRDefault="00746FCF" w:rsidP="00746FCF"/>
          <w:p w14:paraId="64AEDA51" w14:textId="40556901" w:rsidR="00746FCF" w:rsidRDefault="00746FCF" w:rsidP="00746FCF">
            <w:r w:rsidRPr="00586C9F">
              <w:t xml:space="preserve">In order to fulfill the requirements under 4.g.1 and 4.g.2 the CCBHC should have the ability to collect biologic samples directly, through a DCO, or through </w:t>
            </w:r>
            <w:r w:rsidRPr="00D614F5">
              <w:t xml:space="preserve">protocols with an independent clinical lab organization. Laboratory analyses </w:t>
            </w:r>
            <w:r w:rsidRPr="00586C9F">
              <w:t xml:space="preserve">can be done directly or </w:t>
            </w:r>
            <w:r w:rsidRPr="00D614F5">
              <w:t>through another arrangement with an organization separate from the CCBHC</w:t>
            </w:r>
            <w:r w:rsidRPr="00586C9F">
              <w:t xml:space="preserve">. The CCBHC must also coordinate with the primary care provider to ensure that screenings occur for the identified conditions. If the person receiving services’ primary care provider conducts the necessary screening and monitoring, the CCBHC is not required to do so as long as it has a record of the screening and monitoring and the results of any tests that address the health conditions included in the CCBHCs screening and monitoring protocols developed under 4.g. </w:t>
            </w:r>
          </w:p>
          <w:p w14:paraId="7880157C" w14:textId="77777777" w:rsidR="00A447EE" w:rsidRDefault="00A447EE" w:rsidP="00746FCF"/>
          <w:p w14:paraId="1529D494" w14:textId="77777777" w:rsidR="00746FCF" w:rsidRPr="00586C9F" w:rsidRDefault="00746FCF" w:rsidP="00CF048D">
            <w:pPr>
              <w:pStyle w:val="ListParagraph"/>
            </w:pPr>
          </w:p>
        </w:tc>
        <w:tc>
          <w:tcPr>
            <w:tcW w:w="1232" w:type="dxa"/>
            <w:shd w:val="clear" w:color="auto" w:fill="auto"/>
            <w:tcMar>
              <w:top w:w="100" w:type="dxa"/>
              <w:left w:w="100" w:type="dxa"/>
              <w:bottom w:w="100" w:type="dxa"/>
              <w:right w:w="100" w:type="dxa"/>
            </w:tcMar>
          </w:tcPr>
          <w:sdt>
            <w:sdtPr>
              <w:rPr>
                <w:b/>
              </w:rPr>
              <w:id w:val="64624972"/>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95" w14:textId="55BAFFA0" w:rsidR="00746FCF" w:rsidRPr="00586C9F" w:rsidRDefault="0011379E"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96" w14:textId="0081909E" w:rsidR="00746FCF" w:rsidRPr="00586C9F" w:rsidRDefault="00C336B3" w:rsidP="00746FCF">
            <w:pPr>
              <w:widowControl w:val="0"/>
              <w:pBdr>
                <w:top w:val="nil"/>
                <w:left w:val="nil"/>
                <w:bottom w:val="nil"/>
                <w:right w:val="nil"/>
                <w:between w:val="nil"/>
              </w:pBdr>
              <w:rPr>
                <w:b/>
              </w:rPr>
            </w:pPr>
            <w:r w:rsidRPr="00CD59EF">
              <w:rPr>
                <w:b/>
                <w:bCs/>
              </w:rPr>
              <w:t>Yes</w:t>
            </w:r>
          </w:p>
        </w:tc>
      </w:tr>
      <w:tr w:rsidR="00F11916" w:rsidRPr="00586C9F" w14:paraId="1529D4A1" w14:textId="77777777" w:rsidTr="0004246F">
        <w:tc>
          <w:tcPr>
            <w:tcW w:w="1430" w:type="dxa"/>
            <w:shd w:val="clear" w:color="auto" w:fill="auto"/>
            <w:tcMar>
              <w:top w:w="100" w:type="dxa"/>
              <w:left w:w="100" w:type="dxa"/>
              <w:bottom w:w="100" w:type="dxa"/>
              <w:right w:w="100" w:type="dxa"/>
            </w:tcMar>
          </w:tcPr>
          <w:p w14:paraId="1529D498" w14:textId="77777777" w:rsidR="00746FCF" w:rsidRPr="00586C9F" w:rsidRDefault="00746FCF" w:rsidP="00746FCF">
            <w:pPr>
              <w:widowControl w:val="0"/>
              <w:pBdr>
                <w:top w:val="nil"/>
                <w:left w:val="nil"/>
                <w:bottom w:val="nil"/>
                <w:right w:val="nil"/>
                <w:between w:val="nil"/>
              </w:pBdr>
            </w:pPr>
            <w:r w:rsidRPr="00586C9F">
              <w:t>4.g.3</w:t>
            </w:r>
          </w:p>
        </w:tc>
        <w:tc>
          <w:tcPr>
            <w:tcW w:w="8642" w:type="dxa"/>
            <w:shd w:val="clear" w:color="auto" w:fill="auto"/>
            <w:tcMar>
              <w:top w:w="100" w:type="dxa"/>
              <w:left w:w="100" w:type="dxa"/>
              <w:bottom w:w="100" w:type="dxa"/>
              <w:right w:w="100" w:type="dxa"/>
            </w:tcMar>
          </w:tcPr>
          <w:p w14:paraId="1529D499" w14:textId="77777777" w:rsidR="00746FCF" w:rsidRPr="00586C9F" w:rsidRDefault="00746FCF" w:rsidP="00746FCF">
            <w:r w:rsidRPr="00586C9F">
              <w:t xml:space="preserve">The CCBHC will provide ongoing primary care monitoring of health conditions as identified in 4.g.1 and 4.g.2., and as clinically indicated for the individual. Monitoring includes the following: </w:t>
            </w:r>
            <w:r w:rsidRPr="00586C9F">
              <w:br/>
            </w:r>
          </w:p>
          <w:p w14:paraId="1529D49A" w14:textId="77777777" w:rsidR="00746FCF" w:rsidRPr="00586C9F" w:rsidRDefault="00746FCF" w:rsidP="00746FCF">
            <w:pPr>
              <w:numPr>
                <w:ilvl w:val="0"/>
                <w:numId w:val="6"/>
              </w:numPr>
              <w:pBdr>
                <w:top w:val="nil"/>
                <w:left w:val="nil"/>
                <w:bottom w:val="nil"/>
                <w:right w:val="nil"/>
                <w:between w:val="nil"/>
              </w:pBdr>
            </w:pPr>
            <w:r w:rsidRPr="00586C9F">
              <w:t>ensuring individuals have access to primary care services;</w:t>
            </w:r>
          </w:p>
          <w:p w14:paraId="1529D49B" w14:textId="77777777" w:rsidR="00746FCF" w:rsidRPr="00586C9F" w:rsidRDefault="00746FCF" w:rsidP="00746FCF">
            <w:pPr>
              <w:numPr>
                <w:ilvl w:val="0"/>
                <w:numId w:val="6"/>
              </w:numPr>
              <w:pBdr>
                <w:top w:val="nil"/>
                <w:left w:val="nil"/>
                <w:bottom w:val="nil"/>
                <w:right w:val="nil"/>
                <w:between w:val="nil"/>
              </w:pBdr>
            </w:pPr>
            <w:r w:rsidRPr="00586C9F">
              <w:t xml:space="preserve">ensuring ongoing periodic laboratory testing and physical measurement of health status indicators and changes in the status of chronic health conditions; </w:t>
            </w:r>
          </w:p>
          <w:p w14:paraId="1529D49C" w14:textId="0E4A37DE" w:rsidR="00746FCF" w:rsidRPr="00586C9F" w:rsidRDefault="00746FCF" w:rsidP="00746FCF">
            <w:pPr>
              <w:numPr>
                <w:ilvl w:val="0"/>
                <w:numId w:val="6"/>
              </w:numPr>
              <w:pBdr>
                <w:top w:val="nil"/>
                <w:left w:val="nil"/>
                <w:bottom w:val="nil"/>
                <w:right w:val="nil"/>
                <w:between w:val="nil"/>
              </w:pBdr>
            </w:pPr>
            <w:r w:rsidRPr="00586C9F">
              <w:t xml:space="preserve">coordinating care with primary care and specialty health providers including tracking attendance at needed physical health care appointments; and </w:t>
            </w:r>
          </w:p>
          <w:p w14:paraId="1529D49D" w14:textId="77777777" w:rsidR="00746FCF" w:rsidRPr="00586C9F" w:rsidRDefault="00746FCF" w:rsidP="00746FCF">
            <w:pPr>
              <w:numPr>
                <w:ilvl w:val="0"/>
                <w:numId w:val="6"/>
              </w:numPr>
              <w:pBdr>
                <w:top w:val="nil"/>
                <w:left w:val="nil"/>
                <w:bottom w:val="nil"/>
                <w:right w:val="nil"/>
                <w:between w:val="nil"/>
              </w:pBdr>
            </w:pPr>
            <w:r w:rsidRPr="00586C9F">
              <w:t xml:space="preserve">promoting a healthy behavior lifestyle. </w:t>
            </w:r>
            <w:r w:rsidRPr="00586C9F">
              <w:br/>
            </w:r>
            <w:r w:rsidRPr="00586C9F">
              <w:rPr>
                <w:i/>
              </w:rPr>
              <w:t>may elect to require specific other screening and monitoring to be provided by the CCBHCs in addition to the those described in 4.g.</w:t>
            </w:r>
          </w:p>
          <w:p w14:paraId="1529D49E" w14:textId="77777777" w:rsidR="00746FCF" w:rsidRPr="00586C9F" w:rsidRDefault="00746FCF" w:rsidP="00746FCF">
            <w:r w:rsidRPr="00586C9F">
              <w:rPr>
                <w:i/>
              </w:rPr>
              <w:br/>
              <w:t xml:space="preserve">Note: The provision of primary care services, outside of primary care screening and 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rsidRPr="00586C9F">
              <w:rPr>
                <w:i/>
              </w:rPr>
              <w:br/>
            </w:r>
            <w:r w:rsidRPr="00586C9F">
              <w:rPr>
                <w:i/>
              </w:rPr>
              <w:br/>
              <w:t xml:space="preserve">Note: See also program requirement 3 regarding coordination of services and treatment planning. </w:t>
            </w:r>
          </w:p>
        </w:tc>
        <w:tc>
          <w:tcPr>
            <w:tcW w:w="1232" w:type="dxa"/>
            <w:shd w:val="clear" w:color="auto" w:fill="auto"/>
            <w:tcMar>
              <w:top w:w="100" w:type="dxa"/>
              <w:left w:w="100" w:type="dxa"/>
              <w:bottom w:w="100" w:type="dxa"/>
              <w:right w:w="100" w:type="dxa"/>
            </w:tcMar>
          </w:tcPr>
          <w:sdt>
            <w:sdtPr>
              <w:rPr>
                <w:b/>
              </w:rPr>
              <w:id w:val="1803344882"/>
              <w:lock w:val="sdtLocked"/>
              <w:placeholder>
                <w:docPart w:val="4CAAFB0322E04B8192513C0B46EC2BBA"/>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9F" w14:textId="7C818C0D" w:rsidR="00746FCF" w:rsidRPr="00586C9F" w:rsidRDefault="009B33AB" w:rsidP="00746FCF">
                <w:pPr>
                  <w:widowControl w:val="0"/>
                  <w:pBdr>
                    <w:top w:val="nil"/>
                    <w:left w:val="nil"/>
                    <w:bottom w:val="nil"/>
                    <w:right w:val="nil"/>
                    <w:between w:val="nil"/>
                  </w:pBdr>
                  <w:rPr>
                    <w:b/>
                  </w:rPr>
                </w:pPr>
                <w:r>
                  <w:rPr>
                    <w:b/>
                  </w:rPr>
                  <w:t>No</w:t>
                </w:r>
              </w:p>
            </w:sdtContent>
          </w:sdt>
        </w:tc>
        <w:tc>
          <w:tcPr>
            <w:tcW w:w="1736" w:type="dxa"/>
            <w:shd w:val="clear" w:color="auto" w:fill="auto"/>
            <w:tcMar>
              <w:top w:w="100" w:type="dxa"/>
              <w:left w:w="100" w:type="dxa"/>
              <w:bottom w:w="100" w:type="dxa"/>
              <w:right w:w="100" w:type="dxa"/>
            </w:tcMar>
          </w:tcPr>
          <w:p w14:paraId="1529D4A0" w14:textId="62252C4F"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A7" w14:textId="77777777" w:rsidTr="0004246F">
        <w:tc>
          <w:tcPr>
            <w:tcW w:w="1430" w:type="dxa"/>
            <w:shd w:val="clear" w:color="auto" w:fill="auto"/>
            <w:tcMar>
              <w:top w:w="100" w:type="dxa"/>
              <w:left w:w="100" w:type="dxa"/>
              <w:bottom w:w="100" w:type="dxa"/>
              <w:right w:w="100" w:type="dxa"/>
            </w:tcMar>
          </w:tcPr>
          <w:p w14:paraId="1529D4A2" w14:textId="0789DFC4" w:rsidR="00746FCF" w:rsidRPr="00586C9F" w:rsidRDefault="00746FCF" w:rsidP="009E5879">
            <w:pPr>
              <w:pBdr>
                <w:top w:val="nil"/>
                <w:left w:val="nil"/>
                <w:bottom w:val="nil"/>
                <w:right w:val="nil"/>
                <w:between w:val="nil"/>
              </w:pBdr>
            </w:pPr>
            <w:r w:rsidRPr="009E5879">
              <w:t>4.h.1</w:t>
            </w:r>
          </w:p>
        </w:tc>
        <w:tc>
          <w:tcPr>
            <w:tcW w:w="8642" w:type="dxa"/>
            <w:shd w:val="clear" w:color="auto" w:fill="auto"/>
            <w:tcMar>
              <w:top w:w="100" w:type="dxa"/>
              <w:left w:w="100" w:type="dxa"/>
              <w:bottom w:w="100" w:type="dxa"/>
              <w:right w:w="100" w:type="dxa"/>
            </w:tcMar>
          </w:tcPr>
          <w:p w14:paraId="1529D4A3" w14:textId="2D9D7ABB" w:rsidR="00746FCF" w:rsidRPr="00586C9F" w:rsidRDefault="00746FCF" w:rsidP="00746FCF">
            <w:r w:rsidRPr="00586C9F">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CCBHC targeted case management provides an intensive level of support that goes beyond the care coordination that is a basic expectation for all people served by the CCBHC. CCBHC targeted case management services should include but are not limited to the following services: </w:t>
            </w:r>
            <w:r w:rsidRPr="00586C9F">
              <w:br/>
              <w:t>1) Supports for people deemed at high risk of suicide or overdose, particularly during times of transitions such as from a residential treatment, hospital emergency department, or psychiatric hospitalization.</w:t>
            </w:r>
            <w:r w:rsidRPr="00586C9F">
              <w:br/>
              <w:t xml:space="preserve">2) During other critical periods, such as episodes of homelessness or transitions to the community from jails or prisons. </w:t>
            </w:r>
            <w:r w:rsidRPr="00586C9F">
              <w:br/>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rsidRPr="00586C9F">
              <w:br/>
            </w:r>
            <w:r w:rsidRPr="00586C9F">
              <w:br/>
              <w:t>Based upon the needs of the population served, states should specify the scope of other CCBHC targeted case management services that will be required, and the specific populations for which they are intended.</w:t>
            </w:r>
          </w:p>
          <w:p w14:paraId="0665C99F" w14:textId="77777777" w:rsidR="00746FCF" w:rsidRPr="00586C9F" w:rsidRDefault="00746FCF" w:rsidP="00746FCF"/>
          <w:p w14:paraId="1529D4A4" w14:textId="22ACDD69" w:rsidR="00746FCF" w:rsidRPr="00586C9F" w:rsidRDefault="00746FCF" w:rsidP="00746FCF">
            <w:r w:rsidRPr="00932273">
              <w:t>The state will develop and specify required targeted case management scope and populations during the demonstration program.  Additional details of service and delivery definitions for targeted case management will be further defined in the CCBHC demonstration handbook</w:t>
            </w:r>
            <w:r w:rsidRPr="00586C9F">
              <w:t>.</w:t>
            </w:r>
          </w:p>
        </w:tc>
        <w:tc>
          <w:tcPr>
            <w:tcW w:w="1232" w:type="dxa"/>
            <w:shd w:val="clear" w:color="auto" w:fill="auto"/>
            <w:tcMar>
              <w:top w:w="100" w:type="dxa"/>
              <w:left w:w="100" w:type="dxa"/>
              <w:bottom w:w="100" w:type="dxa"/>
              <w:right w:w="100" w:type="dxa"/>
            </w:tcMar>
          </w:tcPr>
          <w:sdt>
            <w:sdtPr>
              <w:rPr>
                <w:b/>
              </w:rPr>
              <w:id w:val="20903736"/>
              <w:lock w:val="sdtLocked"/>
              <w:placeholder>
                <w:docPart w:val="405FEB4BDA3845EB97E9892F29D3DE08"/>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A5" w14:textId="41F26253" w:rsidR="00746FCF" w:rsidRPr="00586C9F" w:rsidRDefault="000528A9"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A6" w14:textId="1F17287F"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6025D020" w14:textId="77777777" w:rsidTr="0004246F">
        <w:tc>
          <w:tcPr>
            <w:tcW w:w="1430" w:type="dxa"/>
            <w:shd w:val="clear" w:color="auto" w:fill="auto"/>
            <w:tcMar>
              <w:top w:w="100" w:type="dxa"/>
              <w:left w:w="100" w:type="dxa"/>
              <w:bottom w:w="100" w:type="dxa"/>
              <w:right w:w="100" w:type="dxa"/>
            </w:tcMar>
          </w:tcPr>
          <w:p w14:paraId="012FB2E1" w14:textId="0B84C6E2" w:rsidR="00746FCF" w:rsidRPr="00586C9F" w:rsidRDefault="00746FCF" w:rsidP="00746FCF">
            <w:pPr>
              <w:widowControl w:val="0"/>
              <w:pBdr>
                <w:top w:val="nil"/>
                <w:left w:val="nil"/>
                <w:bottom w:val="nil"/>
                <w:right w:val="nil"/>
                <w:between w:val="nil"/>
              </w:pBdr>
            </w:pPr>
            <w:bookmarkStart w:id="18" w:name="Four"/>
            <w:bookmarkEnd w:id="18"/>
            <w:r w:rsidRPr="00586C9F">
              <w:t>4.i.1</w:t>
            </w:r>
          </w:p>
        </w:tc>
        <w:tc>
          <w:tcPr>
            <w:tcW w:w="8642" w:type="dxa"/>
            <w:shd w:val="clear" w:color="auto" w:fill="auto"/>
            <w:tcMar>
              <w:top w:w="100" w:type="dxa"/>
              <w:left w:w="100" w:type="dxa"/>
              <w:bottom w:w="100" w:type="dxa"/>
              <w:right w:w="100" w:type="dxa"/>
            </w:tcMar>
          </w:tcPr>
          <w:p w14:paraId="00A33911" w14:textId="77777777" w:rsidR="00746FCF" w:rsidRPr="0008530E" w:rsidRDefault="00746FCF" w:rsidP="00746FCF">
            <w:r w:rsidRPr="00AB2AD5">
              <w:t>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w:t>
            </w:r>
            <w:r w:rsidRPr="0008530E">
              <w:t xml:space="preserve"> </w:t>
            </w:r>
          </w:p>
          <w:p w14:paraId="10D0E60B" w14:textId="77777777" w:rsidR="00746FCF" w:rsidRPr="00586C9F" w:rsidRDefault="00746FCF" w:rsidP="00746FCF"/>
          <w:p w14:paraId="3915F58F" w14:textId="705809D0" w:rsidR="00746FCF" w:rsidRPr="00586C9F" w:rsidRDefault="00746FCF" w:rsidP="00500E21">
            <w:pPr>
              <w:pStyle w:val="ListParagraph"/>
              <w:numPr>
                <w:ilvl w:val="0"/>
                <w:numId w:val="27"/>
              </w:numPr>
            </w:pPr>
            <w:r w:rsidRPr="00586C9F">
              <w:t xml:space="preserve">Participate in supported education and other educational services; </w:t>
            </w:r>
          </w:p>
          <w:p w14:paraId="1A7A51D2" w14:textId="6F8A8CEB" w:rsidR="00746FCF" w:rsidRPr="00586C9F" w:rsidRDefault="00746FCF" w:rsidP="00500E21">
            <w:pPr>
              <w:pStyle w:val="ListParagraph"/>
              <w:numPr>
                <w:ilvl w:val="0"/>
                <w:numId w:val="27"/>
              </w:numPr>
            </w:pPr>
            <w:r w:rsidRPr="00586C9F">
              <w:t xml:space="preserve">Achieve social inclusion and community connectedness; </w:t>
            </w:r>
          </w:p>
          <w:p w14:paraId="61A19F6F" w14:textId="73345452" w:rsidR="00746FCF" w:rsidRPr="00586C9F" w:rsidRDefault="00746FCF" w:rsidP="00500E21">
            <w:pPr>
              <w:pStyle w:val="ListParagraph"/>
              <w:numPr>
                <w:ilvl w:val="0"/>
                <w:numId w:val="27"/>
              </w:numPr>
            </w:pPr>
            <w:r w:rsidRPr="00586C9F">
              <w:t xml:space="preserve">Participate in medication education, self-management, and/or individual and family/caregiver psycho-education; and </w:t>
            </w:r>
          </w:p>
          <w:p w14:paraId="106E3D5E" w14:textId="75E7FFE1" w:rsidR="00746FCF" w:rsidRPr="00586C9F" w:rsidRDefault="00746FCF" w:rsidP="00500E21">
            <w:pPr>
              <w:pStyle w:val="ListParagraph"/>
              <w:numPr>
                <w:ilvl w:val="0"/>
                <w:numId w:val="27"/>
              </w:numPr>
            </w:pPr>
            <w:r w:rsidRPr="00586C9F">
              <w:t xml:space="preserve">Find and maintain safe and stable housing. </w:t>
            </w:r>
          </w:p>
          <w:p w14:paraId="70350308" w14:textId="77777777" w:rsidR="00746FCF" w:rsidRPr="007E188C" w:rsidRDefault="00746FCF" w:rsidP="00746FCF">
            <w:pPr>
              <w:rPr>
                <w:strike/>
              </w:rPr>
            </w:pPr>
          </w:p>
          <w:p w14:paraId="3CC2397A" w14:textId="77777777" w:rsidR="00746FCF" w:rsidRPr="0008530E" w:rsidRDefault="00746FCF" w:rsidP="00746FCF">
            <w:r w:rsidRPr="0008530E">
              <w:t xml:space="preserve">Other psychiatric rehabilitation services that might be considered include training in personal care skills; community integration services; cognitive remediation; facilitated engagement in substance use disorder mutual help groups and community supports; assistance for navigating healthcare systems; and other recovery support services including Illness Management &amp; Recovery, financial management, and dietary and wellness education. These services may be provided or enhanced by peer providers. </w:t>
            </w:r>
          </w:p>
          <w:p w14:paraId="0223C2A2" w14:textId="77777777" w:rsidR="00746FCF" w:rsidRPr="0008530E" w:rsidRDefault="00746FCF" w:rsidP="00746FCF"/>
          <w:p w14:paraId="30EE7501" w14:textId="77777777" w:rsidR="00746FCF" w:rsidRPr="0008530E" w:rsidRDefault="00746FCF" w:rsidP="00746FCF">
            <w:pPr>
              <w:rPr>
                <w:i/>
              </w:rPr>
            </w:pPr>
            <w:r w:rsidRPr="0008530E">
              <w:rPr>
                <w:i/>
              </w:rPr>
              <w:t xml:space="preserve">The State may specify which evidence-based and other psychiatric rehabilitation services will be required based upon the needs of the population served above the minimum requirements described in 4.i. </w:t>
            </w:r>
          </w:p>
          <w:p w14:paraId="470B6B07" w14:textId="77777777" w:rsidR="00746FCF" w:rsidRPr="0008530E" w:rsidRDefault="00746FCF" w:rsidP="00746FCF">
            <w:pPr>
              <w:rPr>
                <w:i/>
              </w:rPr>
            </w:pPr>
          </w:p>
          <w:p w14:paraId="1DEE119F" w14:textId="1C15B6D9" w:rsidR="00746FCF" w:rsidRPr="00586C9F" w:rsidRDefault="00746FCF" w:rsidP="00746FCF">
            <w:r w:rsidRPr="0008530E">
              <w:rPr>
                <w:i/>
              </w:rPr>
              <w:t>Note: See program requirement 3 regarding coordination of services and treatment planning.</w:t>
            </w:r>
          </w:p>
        </w:tc>
        <w:tc>
          <w:tcPr>
            <w:tcW w:w="1232" w:type="dxa"/>
            <w:shd w:val="clear" w:color="auto" w:fill="auto"/>
            <w:tcMar>
              <w:top w:w="100" w:type="dxa"/>
              <w:left w:w="100" w:type="dxa"/>
              <w:bottom w:w="100" w:type="dxa"/>
              <w:right w:w="100" w:type="dxa"/>
            </w:tcMar>
          </w:tcPr>
          <w:sdt>
            <w:sdtPr>
              <w:rPr>
                <w:b/>
              </w:rPr>
              <w:id w:val="137772592"/>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5126B6DC" w14:textId="1B32BA20" w:rsidR="00746FCF" w:rsidRPr="00586C9F" w:rsidRDefault="007B53BC"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554200CE" w14:textId="607EBDB3"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B4" w14:textId="77777777" w:rsidTr="0004246F">
        <w:tc>
          <w:tcPr>
            <w:tcW w:w="1430" w:type="dxa"/>
            <w:shd w:val="clear" w:color="auto" w:fill="auto"/>
            <w:tcMar>
              <w:top w:w="100" w:type="dxa"/>
              <w:left w:w="100" w:type="dxa"/>
              <w:bottom w:w="100" w:type="dxa"/>
              <w:right w:w="100" w:type="dxa"/>
            </w:tcMar>
          </w:tcPr>
          <w:p w14:paraId="1529D4A8" w14:textId="77777777" w:rsidR="00746FCF" w:rsidRPr="00586C9F" w:rsidRDefault="00746FCF" w:rsidP="00746FCF">
            <w:pPr>
              <w:widowControl w:val="0"/>
              <w:pBdr>
                <w:top w:val="nil"/>
                <w:left w:val="nil"/>
                <w:bottom w:val="nil"/>
                <w:right w:val="nil"/>
                <w:between w:val="nil"/>
              </w:pBdr>
            </w:pPr>
            <w:r w:rsidRPr="00586C9F">
              <w:t>4.j.1</w:t>
            </w:r>
          </w:p>
        </w:tc>
        <w:tc>
          <w:tcPr>
            <w:tcW w:w="8642" w:type="dxa"/>
            <w:shd w:val="clear" w:color="auto" w:fill="auto"/>
            <w:tcMar>
              <w:top w:w="100" w:type="dxa"/>
              <w:left w:w="100" w:type="dxa"/>
              <w:bottom w:w="100" w:type="dxa"/>
              <w:right w:w="100" w:type="dxa"/>
            </w:tcMar>
          </w:tcPr>
          <w:p w14:paraId="1529D4A9" w14:textId="77777777" w:rsidR="00746FCF" w:rsidRPr="00586C9F" w:rsidRDefault="00746FCF" w:rsidP="00746FCF">
            <w:r w:rsidRPr="00586C9F">
              <w:t>The CCBHC is responsible for directly providing, or through a DCO, peer supports, including peer specialist and recovery coaches, peer counseling, and family/caregiver supports. Peer services may include: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include: community resources education; navigation support; behavioral health and crisis support; parent/caregiver training and education; and family-to-family caregiver support.</w:t>
            </w:r>
          </w:p>
          <w:p w14:paraId="1529D4AA" w14:textId="77777777" w:rsidR="00746FCF" w:rsidRPr="00586C9F" w:rsidRDefault="00746FCF" w:rsidP="00746FCF"/>
          <w:p w14:paraId="1529D4AB" w14:textId="77777777" w:rsidR="00746FCF" w:rsidRPr="00586C9F" w:rsidRDefault="00746FCF" w:rsidP="00746FCF">
            <w:r w:rsidRPr="00586C9F">
              <w:t>Requirements for certified peer specialists include (please refer to criteria 3.d.2 for additional details on requirements for peer support professionals and the interdisciplinary team):</w:t>
            </w:r>
          </w:p>
          <w:p w14:paraId="1529D4AC" w14:textId="77777777" w:rsidR="00746FCF" w:rsidRPr="00AB2AD5" w:rsidRDefault="00746FCF" w:rsidP="00746FCF">
            <w:pPr>
              <w:numPr>
                <w:ilvl w:val="0"/>
                <w:numId w:val="9"/>
              </w:numPr>
            </w:pPr>
            <w:r w:rsidRPr="00AB2AD5">
              <w:t xml:space="preserve">Scope of services peers provide must be reflective of Community Needs Assessment </w:t>
            </w:r>
          </w:p>
          <w:p w14:paraId="1529D4AD" w14:textId="77777777" w:rsidR="00746FCF" w:rsidRPr="00586C9F" w:rsidRDefault="00746FCF" w:rsidP="00746FCF">
            <w:pPr>
              <w:numPr>
                <w:ilvl w:val="0"/>
                <w:numId w:val="9"/>
              </w:numPr>
            </w:pPr>
            <w:r w:rsidRPr="00586C9F">
              <w:t>Partake in interdisciplinary team, crisis prevention planning, treatment planning, and other related activities</w:t>
            </w:r>
          </w:p>
          <w:p w14:paraId="1529D4AE" w14:textId="77777777" w:rsidR="00746FCF" w:rsidRPr="00586C9F" w:rsidRDefault="00746FCF" w:rsidP="00746FCF">
            <w:pPr>
              <w:numPr>
                <w:ilvl w:val="0"/>
                <w:numId w:val="9"/>
              </w:numPr>
            </w:pPr>
            <w:r w:rsidRPr="00586C9F">
              <w:t>Serve within service lines that require related engagement, outreach, and other activities</w:t>
            </w:r>
          </w:p>
          <w:p w14:paraId="1529D4AF" w14:textId="4C0A5C63" w:rsidR="00746FCF" w:rsidRPr="00AB2AD5" w:rsidRDefault="00746FCF" w:rsidP="00746FCF">
            <w:pPr>
              <w:numPr>
                <w:ilvl w:val="0"/>
                <w:numId w:val="9"/>
              </w:numPr>
            </w:pPr>
            <w:r w:rsidRPr="00AB2AD5">
              <w:t xml:space="preserve">Scope </w:t>
            </w:r>
            <w:r w:rsidRPr="009A7794">
              <w:t>of peer specialists must be distinguishable from life skills training providers and case management services</w:t>
            </w:r>
          </w:p>
          <w:p w14:paraId="1529D4B0" w14:textId="77777777" w:rsidR="00746FCF" w:rsidRPr="00586C9F" w:rsidRDefault="00746FCF" w:rsidP="00746FCF"/>
          <w:p w14:paraId="1529D4B1" w14:textId="77777777" w:rsidR="00746FCF" w:rsidRPr="00586C9F" w:rsidRDefault="00746FCF" w:rsidP="00746FCF">
            <w:r w:rsidRPr="00AB2AD5">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232" w:type="dxa"/>
            <w:shd w:val="clear" w:color="auto" w:fill="auto"/>
            <w:tcMar>
              <w:top w:w="100" w:type="dxa"/>
              <w:left w:w="100" w:type="dxa"/>
              <w:bottom w:w="100" w:type="dxa"/>
              <w:right w:w="100" w:type="dxa"/>
            </w:tcMar>
          </w:tcPr>
          <w:sdt>
            <w:sdtPr>
              <w:rPr>
                <w:b/>
              </w:rPr>
              <w:id w:val="-1269313446"/>
              <w:lock w:val="sdtLocked"/>
              <w:placeholder>
                <w:docPart w:val="0EE20714EB41487FBF17234E62198BD1"/>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B2" w14:textId="6CE8B558" w:rsidR="00746FCF" w:rsidRPr="00586C9F" w:rsidRDefault="008854CF"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B3" w14:textId="6CBE60BB"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BB" w14:textId="77777777" w:rsidTr="0004246F">
        <w:tc>
          <w:tcPr>
            <w:tcW w:w="1430" w:type="dxa"/>
            <w:shd w:val="clear" w:color="auto" w:fill="auto"/>
            <w:tcMar>
              <w:top w:w="100" w:type="dxa"/>
              <w:left w:w="100" w:type="dxa"/>
              <w:bottom w:w="100" w:type="dxa"/>
              <w:right w:w="100" w:type="dxa"/>
            </w:tcMar>
          </w:tcPr>
          <w:p w14:paraId="1529D4B5" w14:textId="77777777" w:rsidR="00746FCF" w:rsidRPr="00586C9F" w:rsidRDefault="00746FCF" w:rsidP="00746FCF">
            <w:pPr>
              <w:widowControl w:val="0"/>
              <w:pBdr>
                <w:top w:val="nil"/>
                <w:left w:val="nil"/>
                <w:bottom w:val="nil"/>
                <w:right w:val="nil"/>
                <w:between w:val="nil"/>
              </w:pBdr>
            </w:pPr>
            <w:r w:rsidRPr="00586C9F">
              <w:t>4.k.1</w:t>
            </w:r>
          </w:p>
        </w:tc>
        <w:tc>
          <w:tcPr>
            <w:tcW w:w="8642" w:type="dxa"/>
            <w:shd w:val="clear" w:color="auto" w:fill="auto"/>
            <w:tcMar>
              <w:top w:w="100" w:type="dxa"/>
              <w:left w:w="100" w:type="dxa"/>
              <w:bottom w:w="100" w:type="dxa"/>
              <w:right w:w="100" w:type="dxa"/>
            </w:tcMar>
          </w:tcPr>
          <w:p w14:paraId="1529D4B6" w14:textId="231A3373" w:rsidR="00746FCF" w:rsidRPr="00586C9F" w:rsidRDefault="00746FCF" w:rsidP="00746FCF">
            <w:r w:rsidRPr="00586C9F">
              <w:t xml:space="preserve">The CCBHC is responsible for providing directly, or through a DCO, intensive, community- based behavioral health care for certain members of the U.S. Armed Forces and veterans, particularly those Armed Forces members located 50 miles or more (or one hour’s drive time) from a Military Treatment Facility (MTF) and veterans living 40 miles or more (driving distance) from a VA medical facility, or as otherwise required by federal law. Care provided to veterans is required to be consistent with minimum </w:t>
            </w:r>
            <w:hyperlink r:id="rId80" w:history="1">
              <w:r w:rsidRPr="009A7794">
                <w:rPr>
                  <w:rStyle w:val="Hyperlink"/>
                  <w:color w:val="auto"/>
                  <w:u w:val="none"/>
                </w:rPr>
                <w:t>clinical mental health guidelines promulgated by the Veterans Health Administration</w:t>
              </w:r>
            </w:hyperlink>
            <w:r w:rsidRPr="00586C9F">
              <w:t xml:space="preserve">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w:t>
            </w:r>
            <w:hyperlink r:id="rId81" w:history="1">
              <w:r w:rsidRPr="009A7794">
                <w:rPr>
                  <w:rStyle w:val="Hyperlink"/>
                  <w:color w:val="auto"/>
                  <w:u w:val="none"/>
                </w:rPr>
                <w:t>Uniform Mental Health Services Handbook.</w:t>
              </w:r>
            </w:hyperlink>
            <w:r w:rsidRPr="00586C9F">
              <w:t xml:space="preserve"> </w:t>
            </w:r>
          </w:p>
          <w:p w14:paraId="1529D4B7" w14:textId="77777777" w:rsidR="00746FCF" w:rsidRPr="00586C9F" w:rsidRDefault="00746FCF" w:rsidP="00746FCF"/>
          <w:p w14:paraId="1529D4B8" w14:textId="77777777" w:rsidR="00746FCF" w:rsidRPr="00586C9F" w:rsidRDefault="00746FCF" w:rsidP="00746FCF">
            <w:pPr>
              <w:rPr>
                <w:i/>
              </w:rPr>
            </w:pPr>
            <w:r w:rsidRPr="00586C9F">
              <w:rPr>
                <w:i/>
              </w:rPr>
              <w:t>Note: See program requirement 3 regarding coordination of services and treatment planning.</w:t>
            </w:r>
          </w:p>
        </w:tc>
        <w:tc>
          <w:tcPr>
            <w:tcW w:w="1232" w:type="dxa"/>
            <w:shd w:val="clear" w:color="auto" w:fill="auto"/>
            <w:tcMar>
              <w:top w:w="100" w:type="dxa"/>
              <w:left w:w="100" w:type="dxa"/>
              <w:bottom w:w="100" w:type="dxa"/>
              <w:right w:w="100" w:type="dxa"/>
            </w:tcMar>
          </w:tcPr>
          <w:sdt>
            <w:sdtPr>
              <w:rPr>
                <w:b/>
              </w:rPr>
              <w:id w:val="1282770142"/>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B9" w14:textId="74DB9048" w:rsidR="00746FCF" w:rsidRPr="00586C9F" w:rsidRDefault="007B53BC"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BA" w14:textId="4DF1FBCB"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CA" w14:textId="77777777" w:rsidTr="0004246F">
        <w:tc>
          <w:tcPr>
            <w:tcW w:w="1430" w:type="dxa"/>
            <w:shd w:val="clear" w:color="auto" w:fill="auto"/>
            <w:tcMar>
              <w:top w:w="100" w:type="dxa"/>
              <w:left w:w="100" w:type="dxa"/>
              <w:bottom w:w="100" w:type="dxa"/>
              <w:right w:w="100" w:type="dxa"/>
            </w:tcMar>
          </w:tcPr>
          <w:p w14:paraId="1529D4BC" w14:textId="77777777" w:rsidR="00746FCF" w:rsidRPr="00586C9F" w:rsidRDefault="00746FCF" w:rsidP="00746FCF">
            <w:pPr>
              <w:widowControl w:val="0"/>
              <w:pBdr>
                <w:top w:val="nil"/>
                <w:left w:val="nil"/>
                <w:bottom w:val="nil"/>
                <w:right w:val="nil"/>
                <w:between w:val="nil"/>
              </w:pBdr>
            </w:pPr>
            <w:r w:rsidRPr="00586C9F">
              <w:t>4.k.2</w:t>
            </w:r>
          </w:p>
        </w:tc>
        <w:tc>
          <w:tcPr>
            <w:tcW w:w="8642" w:type="dxa"/>
            <w:shd w:val="clear" w:color="auto" w:fill="auto"/>
            <w:tcMar>
              <w:top w:w="100" w:type="dxa"/>
              <w:left w:w="100" w:type="dxa"/>
              <w:bottom w:w="100" w:type="dxa"/>
              <w:right w:w="100" w:type="dxa"/>
            </w:tcMar>
          </w:tcPr>
          <w:p w14:paraId="1529D4BD" w14:textId="64688D92" w:rsidR="00746FCF" w:rsidRPr="00586C9F" w:rsidRDefault="00746FCF" w:rsidP="00746FCF">
            <w:r w:rsidRPr="00586C9F">
              <w:t xml:space="preserve">All individuals inquiring about services are asked whether they have ever served in the U.S. military. </w:t>
            </w:r>
          </w:p>
          <w:p w14:paraId="1529D4BE" w14:textId="77777777" w:rsidR="00746FCF" w:rsidRPr="00586C9F" w:rsidRDefault="00746FCF" w:rsidP="00746FCF"/>
          <w:p w14:paraId="1529D4BF" w14:textId="77777777" w:rsidR="00746FCF" w:rsidRPr="00586C9F" w:rsidRDefault="00746FCF" w:rsidP="00746FCF">
            <w:r w:rsidRPr="00586C9F">
              <w:t xml:space="preserve">Current Military Personnel: Persons affirming current military service will be offered assistance in the following manner: </w:t>
            </w:r>
          </w:p>
          <w:p w14:paraId="1529D4C0" w14:textId="77777777" w:rsidR="00746FCF" w:rsidRPr="00586C9F" w:rsidRDefault="00746FCF" w:rsidP="00746FCF"/>
          <w:p w14:paraId="1529D4C1" w14:textId="77777777" w:rsidR="00746FCF" w:rsidRPr="00586C9F" w:rsidRDefault="00746FCF" w:rsidP="00746FCF">
            <w:pPr>
              <w:numPr>
                <w:ilvl w:val="0"/>
                <w:numId w:val="20"/>
              </w:numPr>
            </w:pPr>
            <w:r w:rsidRPr="00586C9F">
              <w:t xml:space="preserve">Active Duty Service Members (ADSM) must use their servicing MTF, and their MTF Primary Care Managers (PCMs) are contacted by the CCBHC regarding referrals outside the MTF. </w:t>
            </w:r>
          </w:p>
          <w:p w14:paraId="1529D4C2" w14:textId="6EAF75BD" w:rsidR="00746FCF" w:rsidRPr="00586C9F" w:rsidRDefault="00746FCF" w:rsidP="00746FCF">
            <w:pPr>
              <w:numPr>
                <w:ilvl w:val="0"/>
                <w:numId w:val="20"/>
              </w:numPr>
            </w:pPr>
            <w:r w:rsidRPr="00586C9F">
              <w:t xml:space="preserve">ADSMs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 </w:t>
            </w:r>
          </w:p>
          <w:p w14:paraId="1529D4C3" w14:textId="77777777" w:rsidR="00746FCF" w:rsidRPr="005A59CC" w:rsidRDefault="00746FCF" w:rsidP="00746FCF">
            <w:pPr>
              <w:numPr>
                <w:ilvl w:val="0"/>
                <w:numId w:val="20"/>
              </w:numPr>
            </w:pPr>
            <w:r w:rsidRPr="005A59CC">
              <w:t>Members of the Selected Reserves, not on Active Duty (AD) orders, are eligible for TRICARE Reserve Select and can schedule an appointment with any TRICARE- authorized provider, network or non-network. The CCBHC is required to provide direct services and/or conduct a warm handoff to an eligible TRICARE-authorized provider, network, or non-network that can provide such services.</w:t>
            </w:r>
          </w:p>
          <w:p w14:paraId="1529D4C4" w14:textId="77777777" w:rsidR="00746FCF" w:rsidRPr="00586C9F" w:rsidRDefault="00746FCF" w:rsidP="00746FCF"/>
          <w:p w14:paraId="1529D4C5" w14:textId="77777777" w:rsidR="00746FCF" w:rsidRPr="00586C9F" w:rsidRDefault="00746FCF" w:rsidP="00746FCF">
            <w:r w:rsidRPr="00586C9F">
              <w:t xml:space="preserve">Veterans: Persons affirming former military service (veterans) are offered assistance to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Services Handbook as excerpted below (from VHA Handbook 1160.01, Principles of Care found in the Uniform Mental Health Services in VA Centers and Clinics). </w:t>
            </w:r>
          </w:p>
          <w:p w14:paraId="1529D4C6" w14:textId="77777777" w:rsidR="00746FCF" w:rsidRPr="00586C9F" w:rsidRDefault="00746FCF" w:rsidP="00746FCF"/>
          <w:p w14:paraId="1529D4C7" w14:textId="77777777" w:rsidR="00746FCF" w:rsidRPr="00586C9F" w:rsidRDefault="00746FCF" w:rsidP="00746FCF">
            <w:pPr>
              <w:rPr>
                <w:i/>
              </w:rPr>
            </w:pPr>
            <w:r w:rsidRPr="00586C9F">
              <w:rPr>
                <w:i/>
              </w:rPr>
              <w:t>Note: See also program requirement 3 requiring coordination of care across settings and providers, including facilities of the Department of Veterans Affairs.</w:t>
            </w:r>
          </w:p>
        </w:tc>
        <w:tc>
          <w:tcPr>
            <w:tcW w:w="1232" w:type="dxa"/>
            <w:shd w:val="clear" w:color="auto" w:fill="auto"/>
            <w:tcMar>
              <w:top w:w="100" w:type="dxa"/>
              <w:left w:w="100" w:type="dxa"/>
              <w:bottom w:w="100" w:type="dxa"/>
              <w:right w:w="100" w:type="dxa"/>
            </w:tcMar>
          </w:tcPr>
          <w:sdt>
            <w:sdtPr>
              <w:rPr>
                <w:b/>
              </w:rPr>
              <w:id w:val="1045184250"/>
              <w:lock w:val="sdtLocked"/>
              <w:placeholder>
                <w:docPart w:val="3CDA46C1DFB24DD6856AB9894FC3D8D4"/>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C8" w14:textId="41C6B03B" w:rsidR="00746FCF" w:rsidRPr="00586C9F" w:rsidRDefault="00350DB9"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C9" w14:textId="0887708B"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CF" w14:textId="77777777" w:rsidTr="0004246F">
        <w:tc>
          <w:tcPr>
            <w:tcW w:w="1430" w:type="dxa"/>
            <w:shd w:val="clear" w:color="auto" w:fill="auto"/>
            <w:tcMar>
              <w:top w:w="100" w:type="dxa"/>
              <w:left w:w="100" w:type="dxa"/>
              <w:bottom w:w="100" w:type="dxa"/>
              <w:right w:w="100" w:type="dxa"/>
            </w:tcMar>
          </w:tcPr>
          <w:p w14:paraId="1529D4CB" w14:textId="77777777" w:rsidR="00746FCF" w:rsidRPr="00586C9F" w:rsidRDefault="00746FCF" w:rsidP="00746FCF">
            <w:pPr>
              <w:widowControl w:val="0"/>
              <w:pBdr>
                <w:top w:val="nil"/>
                <w:left w:val="nil"/>
                <w:bottom w:val="nil"/>
                <w:right w:val="nil"/>
                <w:between w:val="nil"/>
              </w:pBdr>
            </w:pPr>
            <w:r w:rsidRPr="00586C9F">
              <w:t>4.k.3</w:t>
            </w:r>
          </w:p>
        </w:tc>
        <w:tc>
          <w:tcPr>
            <w:tcW w:w="8642" w:type="dxa"/>
            <w:shd w:val="clear" w:color="auto" w:fill="auto"/>
            <w:tcMar>
              <w:top w:w="100" w:type="dxa"/>
              <w:left w:w="100" w:type="dxa"/>
              <w:bottom w:w="100" w:type="dxa"/>
              <w:right w:w="100" w:type="dxa"/>
            </w:tcMar>
          </w:tcPr>
          <w:p w14:paraId="1529D4CC" w14:textId="77777777" w:rsidR="00746FCF" w:rsidRPr="00586C9F" w:rsidRDefault="00746FCF" w:rsidP="00746FCF">
            <w:r w:rsidRPr="00586C9F">
              <w:t xml:space="preserve">The CCBHC ensures there is integration or coordination between the care of substance use disorders and other mental health conditions for those veterans who experience both, and for integration or coordination between care for behavioral health conditions and other components of health care for all veterans. </w:t>
            </w:r>
          </w:p>
        </w:tc>
        <w:tc>
          <w:tcPr>
            <w:tcW w:w="1232" w:type="dxa"/>
            <w:shd w:val="clear" w:color="auto" w:fill="auto"/>
            <w:tcMar>
              <w:top w:w="100" w:type="dxa"/>
              <w:left w:w="100" w:type="dxa"/>
              <w:bottom w:w="100" w:type="dxa"/>
              <w:right w:w="100" w:type="dxa"/>
            </w:tcMar>
          </w:tcPr>
          <w:sdt>
            <w:sdtPr>
              <w:rPr>
                <w:b/>
              </w:rPr>
              <w:id w:val="1869951946"/>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CD" w14:textId="4895D937" w:rsidR="00746FCF" w:rsidRPr="00586C9F" w:rsidRDefault="00A52A1F"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CE" w14:textId="580C9917"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DC" w14:textId="77777777" w:rsidTr="0004246F">
        <w:tc>
          <w:tcPr>
            <w:tcW w:w="1430" w:type="dxa"/>
            <w:shd w:val="clear" w:color="auto" w:fill="auto"/>
            <w:tcMar>
              <w:top w:w="100" w:type="dxa"/>
              <w:left w:w="100" w:type="dxa"/>
              <w:bottom w:w="100" w:type="dxa"/>
              <w:right w:w="100" w:type="dxa"/>
            </w:tcMar>
          </w:tcPr>
          <w:p w14:paraId="1529D4D0" w14:textId="44870F84" w:rsidR="00746FCF" w:rsidRPr="00586C9F" w:rsidRDefault="00746FCF" w:rsidP="00746FCF">
            <w:pPr>
              <w:widowControl w:val="0"/>
              <w:pBdr>
                <w:top w:val="nil"/>
                <w:left w:val="nil"/>
                <w:bottom w:val="nil"/>
                <w:right w:val="nil"/>
                <w:between w:val="nil"/>
              </w:pBdr>
            </w:pPr>
            <w:r w:rsidRPr="00586C9F">
              <w:t>4.k.4</w:t>
            </w:r>
          </w:p>
        </w:tc>
        <w:tc>
          <w:tcPr>
            <w:tcW w:w="8642" w:type="dxa"/>
            <w:shd w:val="clear" w:color="auto" w:fill="auto"/>
            <w:tcMar>
              <w:top w:w="100" w:type="dxa"/>
              <w:left w:w="100" w:type="dxa"/>
              <w:bottom w:w="100" w:type="dxa"/>
              <w:right w:w="100" w:type="dxa"/>
            </w:tcMar>
          </w:tcPr>
          <w:p w14:paraId="1529D4D1" w14:textId="77777777" w:rsidR="00746FCF" w:rsidRPr="00586C9F" w:rsidRDefault="00746FCF" w:rsidP="00746FCF">
            <w:r w:rsidRPr="00586C9F">
              <w:t xml:space="preserve">Every veteran seen for behavioral health services is assigned a Principal Behavioral Health Provider. </w:t>
            </w:r>
            <w:r w:rsidRPr="005A59CC">
              <w:t>The Principal Behavioral Health Provider must have specific training around military and veteran culture and/or lived experience as a veteran or in the military.</w:t>
            </w:r>
            <w:r w:rsidRPr="00586C9F">
              <w:t xml:space="preserve"> When veterans are seeing more than one behavioral health provider and when they are involved in more than one program, the identity of the Principal Behavioral Health Provider is made clear to the veteran and identified in the health record. The Principal Behavioral Health Provider is identified on a tracking database for those veterans who need case management. The Principal Behavioral Health Provider ensures the following requirements are fulfilled: </w:t>
            </w:r>
          </w:p>
          <w:p w14:paraId="1529D4D2" w14:textId="77777777" w:rsidR="00746FCF" w:rsidRPr="00586C9F" w:rsidRDefault="00746FCF" w:rsidP="00746FCF"/>
          <w:p w14:paraId="1529D4D3" w14:textId="77777777" w:rsidR="00746FCF" w:rsidRPr="00586C9F" w:rsidRDefault="00746FCF" w:rsidP="00746FCF">
            <w:pPr>
              <w:numPr>
                <w:ilvl w:val="0"/>
                <w:numId w:val="18"/>
              </w:numPr>
            </w:pPr>
            <w:r w:rsidRPr="00586C9F">
              <w:t xml:space="preserve">Regular contact is maintained with the veteran as clinically indicated if ongoing care is required. </w:t>
            </w:r>
          </w:p>
          <w:p w14:paraId="1529D4D4" w14:textId="77777777" w:rsidR="00746FCF" w:rsidRPr="00586C9F" w:rsidRDefault="00746FCF" w:rsidP="00746FCF">
            <w:pPr>
              <w:numPr>
                <w:ilvl w:val="0"/>
                <w:numId w:val="18"/>
              </w:numPr>
            </w:pPr>
            <w:r w:rsidRPr="00586C9F">
              <w:t xml:space="preserve">A psychiatrist or such other independent prescriber as satisfies the current requirements of the VHA Uniform Mental Health Services Handbook reviews and reconciles each veteran’s psychiatric medications on a regular basis. </w:t>
            </w:r>
          </w:p>
          <w:p w14:paraId="1529D4D5" w14:textId="77777777" w:rsidR="00746FCF" w:rsidRPr="00586C9F" w:rsidRDefault="00746FCF" w:rsidP="00746FCF">
            <w:pPr>
              <w:numPr>
                <w:ilvl w:val="0"/>
                <w:numId w:val="18"/>
              </w:numPr>
            </w:pPr>
            <w:r w:rsidRPr="00586C9F">
              <w:t xml:space="preserve">Coordination and development of the veteran’s treatment plan incorporates input from the veteran (and, when appropriate, the family with the veteran’s consent when the veteran possesses adequate decision-making capacity or with the veteran’s surrogate decision maker’s consent when the veteran does not have adequate decision-making capacity). </w:t>
            </w:r>
          </w:p>
          <w:p w14:paraId="1529D4D6" w14:textId="77777777" w:rsidR="00746FCF" w:rsidRPr="00586C9F" w:rsidRDefault="00746FCF" w:rsidP="00746FCF">
            <w:pPr>
              <w:numPr>
                <w:ilvl w:val="0"/>
                <w:numId w:val="18"/>
              </w:numPr>
            </w:pPr>
            <w:r w:rsidRPr="00586C9F">
              <w:t xml:space="preserve">Implementation of the treatment plan is monitored and documented. This must include tracking progress in the care delivered, the outcomes achieved, and the goals attained. </w:t>
            </w:r>
          </w:p>
          <w:p w14:paraId="1529D4D7" w14:textId="77777777" w:rsidR="00746FCF" w:rsidRPr="00586C9F" w:rsidRDefault="00746FCF" w:rsidP="00746FCF">
            <w:pPr>
              <w:numPr>
                <w:ilvl w:val="0"/>
                <w:numId w:val="18"/>
              </w:numPr>
            </w:pPr>
            <w:r w:rsidRPr="00586C9F">
              <w:t>The treatment plan is revised, when necessary.</w:t>
            </w:r>
          </w:p>
          <w:p w14:paraId="1529D4D8" w14:textId="77777777" w:rsidR="00746FCF" w:rsidRPr="00586C9F" w:rsidRDefault="00746FCF" w:rsidP="00746FCF">
            <w:pPr>
              <w:numPr>
                <w:ilvl w:val="0"/>
                <w:numId w:val="18"/>
              </w:numPr>
            </w:pPr>
            <w:r w:rsidRPr="00586C9F">
              <w:t xml:space="preserve">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 For veterans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14:paraId="1529D4D9" w14:textId="77777777" w:rsidR="00746FCF" w:rsidRPr="00586C9F" w:rsidRDefault="00746FCF" w:rsidP="00746FCF">
            <w:pPr>
              <w:numPr>
                <w:ilvl w:val="0"/>
                <w:numId w:val="18"/>
              </w:numPr>
            </w:pPr>
            <w:r w:rsidRPr="00586C9F">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tc>
        <w:tc>
          <w:tcPr>
            <w:tcW w:w="1232" w:type="dxa"/>
            <w:shd w:val="clear" w:color="auto" w:fill="auto"/>
            <w:tcMar>
              <w:top w:w="100" w:type="dxa"/>
              <w:left w:w="100" w:type="dxa"/>
              <w:bottom w:w="100" w:type="dxa"/>
              <w:right w:w="100" w:type="dxa"/>
            </w:tcMar>
          </w:tcPr>
          <w:sdt>
            <w:sdtPr>
              <w:rPr>
                <w:b/>
              </w:rPr>
              <w:id w:val="-1712486961"/>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DA" w14:textId="51C0DC3C" w:rsidR="00746FCF" w:rsidRPr="00586C9F" w:rsidRDefault="00A52A1F"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DB" w14:textId="1FB16660" w:rsidR="00746FCF" w:rsidRPr="005E726A" w:rsidRDefault="00C336B3" w:rsidP="00746FCF">
            <w:pPr>
              <w:widowControl w:val="0"/>
              <w:pBdr>
                <w:top w:val="nil"/>
                <w:left w:val="nil"/>
                <w:bottom w:val="nil"/>
                <w:right w:val="nil"/>
                <w:between w:val="nil"/>
              </w:pBdr>
              <w:rPr>
                <w:b/>
                <w:color w:val="FF0000"/>
                <w:sz w:val="28"/>
                <w:szCs w:val="28"/>
              </w:rPr>
            </w:pPr>
            <w:r w:rsidRPr="00CD59EF">
              <w:rPr>
                <w:b/>
                <w:bCs/>
              </w:rPr>
              <w:t>Yes</w:t>
            </w:r>
          </w:p>
        </w:tc>
      </w:tr>
      <w:tr w:rsidR="00451600" w:rsidRPr="00586C9F" w14:paraId="1529D4F3" w14:textId="77777777" w:rsidTr="0004246F">
        <w:tc>
          <w:tcPr>
            <w:tcW w:w="1430" w:type="dxa"/>
            <w:shd w:val="clear" w:color="auto" w:fill="auto"/>
            <w:tcMar>
              <w:top w:w="100" w:type="dxa"/>
              <w:left w:w="100" w:type="dxa"/>
              <w:bottom w:w="100" w:type="dxa"/>
              <w:right w:w="100" w:type="dxa"/>
            </w:tcMar>
          </w:tcPr>
          <w:p w14:paraId="1529D4DD" w14:textId="77777777" w:rsidR="00746FCF" w:rsidRPr="00586C9F" w:rsidRDefault="00746FCF" w:rsidP="00746FCF">
            <w:pPr>
              <w:widowControl w:val="0"/>
              <w:pBdr>
                <w:top w:val="nil"/>
                <w:left w:val="nil"/>
                <w:bottom w:val="nil"/>
                <w:right w:val="nil"/>
                <w:between w:val="nil"/>
              </w:pBdr>
            </w:pPr>
            <w:r w:rsidRPr="00586C9F">
              <w:t>4.k.5</w:t>
            </w:r>
          </w:p>
        </w:tc>
        <w:tc>
          <w:tcPr>
            <w:tcW w:w="8642" w:type="dxa"/>
            <w:shd w:val="clear" w:color="auto" w:fill="auto"/>
            <w:tcMar>
              <w:top w:w="100" w:type="dxa"/>
              <w:left w:w="100" w:type="dxa"/>
              <w:bottom w:w="100" w:type="dxa"/>
              <w:right w:w="100" w:type="dxa"/>
            </w:tcMar>
          </w:tcPr>
          <w:p w14:paraId="1529D4DE" w14:textId="77777777" w:rsidR="00746FCF" w:rsidRPr="00586C9F" w:rsidRDefault="00746FCF" w:rsidP="00746FCF">
            <w:r w:rsidRPr="00586C9F">
              <w:t xml:space="preserve">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 </w:t>
            </w:r>
          </w:p>
          <w:p w14:paraId="1529D4DF" w14:textId="77777777" w:rsidR="00746FCF" w:rsidRPr="00586C9F" w:rsidRDefault="00746FCF" w:rsidP="00746FCF"/>
          <w:p w14:paraId="1529D4E0" w14:textId="77777777" w:rsidR="00746FCF" w:rsidRPr="00586C9F" w:rsidRDefault="00746FCF" w:rsidP="00746FCF">
            <w:pPr>
              <w:numPr>
                <w:ilvl w:val="0"/>
                <w:numId w:val="10"/>
              </w:numPr>
            </w:pPr>
            <w:r w:rsidRPr="00586C9F">
              <w:t xml:space="preserve">Hope </w:t>
            </w:r>
          </w:p>
          <w:p w14:paraId="1529D4E1" w14:textId="77777777" w:rsidR="00746FCF" w:rsidRPr="00586C9F" w:rsidRDefault="00746FCF" w:rsidP="00746FCF">
            <w:pPr>
              <w:numPr>
                <w:ilvl w:val="0"/>
                <w:numId w:val="10"/>
              </w:numPr>
            </w:pPr>
            <w:r w:rsidRPr="00586C9F">
              <w:t xml:space="preserve">Person-driven </w:t>
            </w:r>
          </w:p>
          <w:p w14:paraId="1529D4E2" w14:textId="77777777" w:rsidR="00746FCF" w:rsidRPr="00586C9F" w:rsidRDefault="00746FCF" w:rsidP="00746FCF">
            <w:pPr>
              <w:numPr>
                <w:ilvl w:val="0"/>
                <w:numId w:val="10"/>
              </w:numPr>
            </w:pPr>
            <w:r w:rsidRPr="00586C9F">
              <w:t xml:space="preserve">Many pathways </w:t>
            </w:r>
          </w:p>
          <w:p w14:paraId="1529D4E3" w14:textId="77777777" w:rsidR="00746FCF" w:rsidRPr="00586C9F" w:rsidRDefault="00746FCF" w:rsidP="00746FCF">
            <w:pPr>
              <w:numPr>
                <w:ilvl w:val="0"/>
                <w:numId w:val="10"/>
              </w:numPr>
            </w:pPr>
            <w:r w:rsidRPr="00586C9F">
              <w:t xml:space="preserve">Holistic </w:t>
            </w:r>
          </w:p>
          <w:p w14:paraId="1529D4E4" w14:textId="77777777" w:rsidR="00746FCF" w:rsidRPr="00586C9F" w:rsidRDefault="00746FCF" w:rsidP="00746FCF">
            <w:pPr>
              <w:numPr>
                <w:ilvl w:val="0"/>
                <w:numId w:val="10"/>
              </w:numPr>
            </w:pPr>
            <w:r w:rsidRPr="00586C9F">
              <w:t xml:space="preserve">Peer support </w:t>
            </w:r>
          </w:p>
          <w:p w14:paraId="1529D4E5" w14:textId="77777777" w:rsidR="00746FCF" w:rsidRPr="00586C9F" w:rsidRDefault="00746FCF" w:rsidP="00746FCF">
            <w:pPr>
              <w:numPr>
                <w:ilvl w:val="0"/>
                <w:numId w:val="10"/>
              </w:numPr>
            </w:pPr>
            <w:r w:rsidRPr="00586C9F">
              <w:t xml:space="preserve">Relational </w:t>
            </w:r>
          </w:p>
          <w:p w14:paraId="1529D4E6" w14:textId="77777777" w:rsidR="00746FCF" w:rsidRPr="00586C9F" w:rsidRDefault="00746FCF" w:rsidP="00746FCF">
            <w:pPr>
              <w:numPr>
                <w:ilvl w:val="0"/>
                <w:numId w:val="10"/>
              </w:numPr>
            </w:pPr>
            <w:r w:rsidRPr="00586C9F">
              <w:t xml:space="preserve">Culture </w:t>
            </w:r>
          </w:p>
          <w:p w14:paraId="1529D4E7" w14:textId="77777777" w:rsidR="00746FCF" w:rsidRPr="00586C9F" w:rsidRDefault="00746FCF" w:rsidP="00746FCF">
            <w:pPr>
              <w:numPr>
                <w:ilvl w:val="0"/>
                <w:numId w:val="10"/>
              </w:numPr>
            </w:pPr>
            <w:r w:rsidRPr="00586C9F">
              <w:t xml:space="preserve">Addresses trauma </w:t>
            </w:r>
          </w:p>
          <w:p w14:paraId="1529D4E8" w14:textId="77777777" w:rsidR="00746FCF" w:rsidRPr="00586C9F" w:rsidRDefault="00746FCF" w:rsidP="00746FCF">
            <w:pPr>
              <w:numPr>
                <w:ilvl w:val="0"/>
                <w:numId w:val="10"/>
              </w:numPr>
            </w:pPr>
            <w:r w:rsidRPr="00586C9F">
              <w:t xml:space="preserve">Strengths/responsibility </w:t>
            </w:r>
          </w:p>
          <w:p w14:paraId="1529D4E9" w14:textId="77777777" w:rsidR="00746FCF" w:rsidRPr="00586C9F" w:rsidRDefault="00746FCF" w:rsidP="00746FCF">
            <w:pPr>
              <w:numPr>
                <w:ilvl w:val="0"/>
                <w:numId w:val="10"/>
              </w:numPr>
            </w:pPr>
            <w:r w:rsidRPr="00586C9F">
              <w:t>Respect</w:t>
            </w:r>
          </w:p>
          <w:p w14:paraId="1529D4EA" w14:textId="77777777" w:rsidR="00746FCF" w:rsidRPr="00586C9F" w:rsidRDefault="00746FCF" w:rsidP="00746FCF"/>
          <w:p w14:paraId="1529D4EB" w14:textId="77777777" w:rsidR="00746FCF" w:rsidRPr="00586C9F" w:rsidRDefault="00746FCF" w:rsidP="00746FCF">
            <w:r w:rsidRPr="00586C9F">
              <w:t xml:space="preserve">As implemented in VHA recovery, the recovery principles also include the following: </w:t>
            </w:r>
          </w:p>
          <w:p w14:paraId="1529D4EC" w14:textId="77777777" w:rsidR="00746FCF" w:rsidRPr="00586C9F" w:rsidRDefault="00746FCF" w:rsidP="00746FCF">
            <w:pPr>
              <w:numPr>
                <w:ilvl w:val="0"/>
                <w:numId w:val="22"/>
              </w:numPr>
            </w:pPr>
            <w:r w:rsidRPr="00586C9F">
              <w:t xml:space="preserve">Privacy </w:t>
            </w:r>
          </w:p>
          <w:p w14:paraId="1529D4ED" w14:textId="77777777" w:rsidR="00746FCF" w:rsidRPr="00586C9F" w:rsidRDefault="00746FCF" w:rsidP="00746FCF">
            <w:pPr>
              <w:numPr>
                <w:ilvl w:val="0"/>
                <w:numId w:val="22"/>
              </w:numPr>
            </w:pPr>
            <w:r w:rsidRPr="00586C9F">
              <w:t xml:space="preserve">Security </w:t>
            </w:r>
          </w:p>
          <w:p w14:paraId="1529D4EE" w14:textId="77777777" w:rsidR="00746FCF" w:rsidRPr="00586C9F" w:rsidRDefault="00746FCF" w:rsidP="00746FCF">
            <w:pPr>
              <w:numPr>
                <w:ilvl w:val="0"/>
                <w:numId w:val="22"/>
              </w:numPr>
            </w:pPr>
            <w:r w:rsidRPr="00586C9F">
              <w:t xml:space="preserve">Honor </w:t>
            </w:r>
          </w:p>
          <w:p w14:paraId="1529D4EF" w14:textId="77777777" w:rsidR="00746FCF" w:rsidRPr="00586C9F" w:rsidRDefault="00746FCF" w:rsidP="00746FCF"/>
          <w:p w14:paraId="1529D4F0" w14:textId="77777777" w:rsidR="00746FCF" w:rsidRPr="00586C9F" w:rsidRDefault="00746FCF" w:rsidP="00746FCF">
            <w:r w:rsidRPr="00586C9F">
              <w:t>Care for veterans must conform to that definition and to those principles in order to satisfy the statutory requirement that care for veterans adheres to guidelines promulgated by the VHA.</w:t>
            </w:r>
          </w:p>
        </w:tc>
        <w:tc>
          <w:tcPr>
            <w:tcW w:w="1232" w:type="dxa"/>
            <w:shd w:val="clear" w:color="auto" w:fill="auto"/>
            <w:tcMar>
              <w:top w:w="100" w:type="dxa"/>
              <w:left w:w="100" w:type="dxa"/>
              <w:bottom w:w="100" w:type="dxa"/>
              <w:right w:w="100" w:type="dxa"/>
            </w:tcMar>
          </w:tcPr>
          <w:sdt>
            <w:sdtPr>
              <w:rPr>
                <w:b/>
              </w:rPr>
              <w:id w:val="1161815567"/>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F1" w14:textId="468620AB" w:rsidR="00746FCF" w:rsidRPr="00586C9F" w:rsidRDefault="00A52A1F"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F2" w14:textId="2EB480E1"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4FB" w14:textId="77777777" w:rsidTr="0004246F">
        <w:tc>
          <w:tcPr>
            <w:tcW w:w="1430" w:type="dxa"/>
            <w:shd w:val="clear" w:color="auto" w:fill="auto"/>
            <w:tcMar>
              <w:top w:w="100" w:type="dxa"/>
              <w:left w:w="100" w:type="dxa"/>
              <w:bottom w:w="100" w:type="dxa"/>
              <w:right w:w="100" w:type="dxa"/>
            </w:tcMar>
          </w:tcPr>
          <w:p w14:paraId="1529D4F4" w14:textId="77777777" w:rsidR="00746FCF" w:rsidRPr="00586C9F" w:rsidRDefault="00746FCF" w:rsidP="00746FCF">
            <w:pPr>
              <w:widowControl w:val="0"/>
              <w:pBdr>
                <w:top w:val="nil"/>
                <w:left w:val="nil"/>
                <w:bottom w:val="nil"/>
                <w:right w:val="nil"/>
                <w:between w:val="nil"/>
              </w:pBdr>
            </w:pPr>
            <w:r w:rsidRPr="00586C9F">
              <w:t>4.k.6</w:t>
            </w:r>
          </w:p>
        </w:tc>
        <w:tc>
          <w:tcPr>
            <w:tcW w:w="8642" w:type="dxa"/>
            <w:shd w:val="clear" w:color="auto" w:fill="auto"/>
            <w:tcMar>
              <w:top w:w="100" w:type="dxa"/>
              <w:left w:w="100" w:type="dxa"/>
              <w:bottom w:w="100" w:type="dxa"/>
              <w:right w:w="100" w:type="dxa"/>
            </w:tcMar>
          </w:tcPr>
          <w:p w14:paraId="1529D4F5" w14:textId="77777777" w:rsidR="00746FCF" w:rsidRPr="00586C9F" w:rsidRDefault="00746FCF" w:rsidP="00746FCF">
            <w:r w:rsidRPr="00586C9F">
              <w:t xml:space="preserve">All behavioral health care is provided with cultural competence. </w:t>
            </w:r>
          </w:p>
          <w:p w14:paraId="1529D4F6" w14:textId="77777777" w:rsidR="00746FCF" w:rsidRPr="00586C9F" w:rsidRDefault="00746FCF" w:rsidP="00746FCF"/>
          <w:p w14:paraId="1529D4F7" w14:textId="77777777" w:rsidR="00746FCF" w:rsidRPr="00586C9F" w:rsidRDefault="00746FCF" w:rsidP="00746FCF">
            <w:pPr>
              <w:numPr>
                <w:ilvl w:val="0"/>
                <w:numId w:val="23"/>
              </w:numPr>
            </w:pPr>
            <w:r w:rsidRPr="00586C9F">
              <w:t>Any staff who is not a veteran has training about military and veterans’ culture in order to be able to understand the unique experiences and contributions of those who have served their country. Training must be completed annually.</w:t>
            </w:r>
          </w:p>
          <w:p w14:paraId="1529D4F8" w14:textId="77777777" w:rsidR="00746FCF" w:rsidRPr="00586C9F" w:rsidRDefault="00746FCF" w:rsidP="00746FCF">
            <w:pPr>
              <w:numPr>
                <w:ilvl w:val="0"/>
                <w:numId w:val="23"/>
              </w:numPr>
            </w:pPr>
            <w:r w:rsidRPr="00586C9F">
              <w:t>All staff receive cultural competency training on issues of race, ethnicity, age, sexual orientation, and gender identity. Training must be completed annually.</w:t>
            </w:r>
          </w:p>
        </w:tc>
        <w:tc>
          <w:tcPr>
            <w:tcW w:w="1232" w:type="dxa"/>
            <w:shd w:val="clear" w:color="auto" w:fill="auto"/>
            <w:tcMar>
              <w:top w:w="100" w:type="dxa"/>
              <w:left w:w="100" w:type="dxa"/>
              <w:bottom w:w="100" w:type="dxa"/>
              <w:right w:w="100" w:type="dxa"/>
            </w:tcMar>
          </w:tcPr>
          <w:sdt>
            <w:sdtPr>
              <w:rPr>
                <w:b/>
              </w:rPr>
              <w:id w:val="180173413"/>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4F9" w14:textId="7B72FCF1" w:rsidR="00746FCF" w:rsidRPr="00586C9F" w:rsidRDefault="00A52A1F"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4FA" w14:textId="6863D65A" w:rsidR="00746FCF" w:rsidRPr="00586C9F" w:rsidRDefault="00C336B3" w:rsidP="00746FCF">
            <w:pPr>
              <w:widowControl w:val="0"/>
              <w:pBdr>
                <w:top w:val="nil"/>
                <w:left w:val="nil"/>
                <w:bottom w:val="nil"/>
                <w:right w:val="nil"/>
                <w:between w:val="nil"/>
              </w:pBdr>
              <w:rPr>
                <w:b/>
              </w:rPr>
            </w:pPr>
            <w:r w:rsidRPr="00CD59EF">
              <w:rPr>
                <w:b/>
                <w:bCs/>
              </w:rPr>
              <w:t>Yes</w:t>
            </w:r>
          </w:p>
        </w:tc>
      </w:tr>
      <w:tr w:rsidR="00451600" w:rsidRPr="00586C9F" w14:paraId="1529D506" w14:textId="77777777" w:rsidTr="0004246F">
        <w:tc>
          <w:tcPr>
            <w:tcW w:w="1430" w:type="dxa"/>
            <w:shd w:val="clear" w:color="auto" w:fill="auto"/>
            <w:tcMar>
              <w:top w:w="100" w:type="dxa"/>
              <w:left w:w="100" w:type="dxa"/>
              <w:bottom w:w="100" w:type="dxa"/>
              <w:right w:w="100" w:type="dxa"/>
            </w:tcMar>
          </w:tcPr>
          <w:p w14:paraId="1529D4FC" w14:textId="77777777" w:rsidR="00746FCF" w:rsidRPr="00586C9F" w:rsidRDefault="00746FCF" w:rsidP="00746FCF">
            <w:pPr>
              <w:widowControl w:val="0"/>
              <w:pBdr>
                <w:top w:val="nil"/>
                <w:left w:val="nil"/>
                <w:bottom w:val="nil"/>
                <w:right w:val="nil"/>
                <w:between w:val="nil"/>
              </w:pBdr>
            </w:pPr>
            <w:r w:rsidRPr="00586C9F">
              <w:t>4.k.7</w:t>
            </w:r>
          </w:p>
        </w:tc>
        <w:tc>
          <w:tcPr>
            <w:tcW w:w="8642" w:type="dxa"/>
            <w:shd w:val="clear" w:color="auto" w:fill="auto"/>
            <w:tcMar>
              <w:top w:w="100" w:type="dxa"/>
              <w:left w:w="100" w:type="dxa"/>
              <w:bottom w:w="100" w:type="dxa"/>
              <w:right w:w="100" w:type="dxa"/>
            </w:tcMar>
          </w:tcPr>
          <w:p w14:paraId="1529D4FD" w14:textId="7DFD7C2C" w:rsidR="00746FCF" w:rsidRPr="00586C9F" w:rsidRDefault="00746FCF" w:rsidP="00746FCF">
            <w:r w:rsidRPr="00586C9F">
              <w:t xml:space="preserve">There is a behavioral health treatment plan for all veterans receiving behavioral health services. </w:t>
            </w:r>
          </w:p>
          <w:p w14:paraId="1529D4FE" w14:textId="77777777" w:rsidR="00746FCF" w:rsidRPr="00586C9F" w:rsidRDefault="00746FCF" w:rsidP="00746FCF"/>
          <w:p w14:paraId="1529D4FF" w14:textId="77777777" w:rsidR="00746FCF" w:rsidRPr="00586C9F" w:rsidRDefault="00746FCF" w:rsidP="00746FCF">
            <w:pPr>
              <w:numPr>
                <w:ilvl w:val="0"/>
                <w:numId w:val="14"/>
              </w:numPr>
            </w:pPr>
            <w:r w:rsidRPr="00586C9F">
              <w:t xml:space="preserve">The treatment plan includes the veteran’s diagnosis or diagnoses and documents consideration of each type of evidence-based intervention for each diagnosis. </w:t>
            </w:r>
          </w:p>
          <w:p w14:paraId="1529D500" w14:textId="77777777" w:rsidR="00746FCF" w:rsidRPr="00586C9F" w:rsidRDefault="00746FCF" w:rsidP="00746FCF">
            <w:pPr>
              <w:numPr>
                <w:ilvl w:val="0"/>
                <w:numId w:val="14"/>
              </w:numPr>
            </w:pPr>
            <w:r w:rsidRPr="00586C9F">
              <w:t xml:space="preserve">The treatment plan includes approaches to monitoring the outcomes (therapeutic benefits and adverse effects) of care, and milestones for reevaluation of interventions and of the plan itself. </w:t>
            </w:r>
          </w:p>
          <w:p w14:paraId="1529D501" w14:textId="77777777" w:rsidR="00746FCF" w:rsidRPr="00586C9F" w:rsidRDefault="00746FCF" w:rsidP="00746FCF">
            <w:pPr>
              <w:numPr>
                <w:ilvl w:val="0"/>
                <w:numId w:val="14"/>
              </w:numPr>
            </w:pPr>
            <w:r w:rsidRPr="00586C9F">
              <w:t xml:space="preserve">As appropriate, the plan considers interventions intended to reduce/manage symptoms, improve functioning, and prevent relapses or recurrences of episodes of illness. </w:t>
            </w:r>
          </w:p>
          <w:p w14:paraId="1529D502" w14:textId="77777777" w:rsidR="00746FCF" w:rsidRPr="00586C9F" w:rsidRDefault="00746FCF" w:rsidP="00746FCF">
            <w:pPr>
              <w:numPr>
                <w:ilvl w:val="0"/>
                <w:numId w:val="14"/>
              </w:numPr>
            </w:pPr>
            <w:r w:rsidRPr="00586C9F">
              <w:t xml:space="preserve">The plan is recovery oriented, attentive to the veteran’s values and preferences, and evidence-based regarding what constitutes effective and safe treatments. </w:t>
            </w:r>
          </w:p>
          <w:p w14:paraId="1529D503" w14:textId="77777777" w:rsidR="00746FCF" w:rsidRPr="00586C9F" w:rsidRDefault="00746FCF" w:rsidP="00746FCF">
            <w:pPr>
              <w:numPr>
                <w:ilvl w:val="0"/>
                <w:numId w:val="14"/>
              </w:numPr>
            </w:pPr>
            <w:r w:rsidRPr="00586C9F">
              <w:t>The treatment plan is developed with input from the veteran and, when the veteran consents, appropriate family members. The veteran’s verbal consent to the treatment plan is required pursuant to VHA Handbook 1004.1.</w:t>
            </w:r>
          </w:p>
        </w:tc>
        <w:tc>
          <w:tcPr>
            <w:tcW w:w="1232" w:type="dxa"/>
            <w:shd w:val="clear" w:color="auto" w:fill="auto"/>
            <w:tcMar>
              <w:top w:w="100" w:type="dxa"/>
              <w:left w:w="100" w:type="dxa"/>
              <w:bottom w:w="100" w:type="dxa"/>
              <w:right w:w="100" w:type="dxa"/>
            </w:tcMar>
          </w:tcPr>
          <w:sdt>
            <w:sdtPr>
              <w:rPr>
                <w:b/>
              </w:rPr>
              <w:id w:val="-756206787"/>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04" w14:textId="02B4B457" w:rsidR="00746FCF" w:rsidRPr="00586C9F" w:rsidRDefault="00A52A1F" w:rsidP="00746FCF">
                <w:pPr>
                  <w:widowControl w:val="0"/>
                  <w:pBdr>
                    <w:top w:val="nil"/>
                    <w:left w:val="nil"/>
                    <w:bottom w:val="nil"/>
                    <w:right w:val="nil"/>
                    <w:between w:val="nil"/>
                  </w:pBdr>
                  <w:rPr>
                    <w:b/>
                  </w:rPr>
                </w:pPr>
                <w:r>
                  <w:rPr>
                    <w:b/>
                  </w:rPr>
                  <w:t>Yes</w:t>
                </w:r>
              </w:p>
            </w:sdtContent>
          </w:sdt>
        </w:tc>
        <w:tc>
          <w:tcPr>
            <w:tcW w:w="1736" w:type="dxa"/>
            <w:shd w:val="clear" w:color="auto" w:fill="auto"/>
            <w:tcMar>
              <w:top w:w="100" w:type="dxa"/>
              <w:left w:w="100" w:type="dxa"/>
              <w:bottom w:w="100" w:type="dxa"/>
              <w:right w:w="100" w:type="dxa"/>
            </w:tcMar>
          </w:tcPr>
          <w:p w14:paraId="1529D505" w14:textId="4D4A93EC" w:rsidR="00746FCF" w:rsidRPr="00586C9F" w:rsidRDefault="00C336B3" w:rsidP="00746FCF">
            <w:pPr>
              <w:widowControl w:val="0"/>
              <w:pBdr>
                <w:top w:val="nil"/>
                <w:left w:val="nil"/>
                <w:bottom w:val="nil"/>
                <w:right w:val="nil"/>
                <w:between w:val="nil"/>
              </w:pBdr>
              <w:rPr>
                <w:b/>
              </w:rPr>
            </w:pPr>
            <w:r w:rsidRPr="00CD59EF">
              <w:rPr>
                <w:b/>
                <w:bCs/>
              </w:rPr>
              <w:t>Yes</w:t>
            </w:r>
          </w:p>
        </w:tc>
      </w:tr>
    </w:tbl>
    <w:p w14:paraId="4803892E" w14:textId="77777777" w:rsidR="00BD6E8A" w:rsidRDefault="00BD6E8A">
      <w:pPr>
        <w:rPr>
          <w:b/>
          <w:highlight w:val="yellow"/>
        </w:rPr>
      </w:pPr>
    </w:p>
    <w:p w14:paraId="1529D508" w14:textId="7525D905" w:rsidR="00077324" w:rsidRPr="00BD6E8A" w:rsidRDefault="00FB5034">
      <w:pPr>
        <w:rPr>
          <w:b/>
        </w:rPr>
      </w:pPr>
      <w:r w:rsidRPr="00BD6E8A">
        <w:rPr>
          <w:b/>
        </w:rPr>
        <w:t>Program Requirement 4: Scope of Services Narrative</w:t>
      </w:r>
    </w:p>
    <w:p w14:paraId="1529D509" w14:textId="77777777" w:rsidR="00077324" w:rsidRPr="00BD6E8A" w:rsidRDefault="00077324"/>
    <w:p w14:paraId="1529D50A" w14:textId="77777777" w:rsidR="00077324" w:rsidRPr="00BD6E8A" w:rsidRDefault="00FB5034">
      <w:r w:rsidRPr="00BD6E8A">
        <w:t>Please provide a narrative explaining your current ability to meet the Certification Criteria in Program Requirement 4. For each criterion, please address:</w:t>
      </w:r>
    </w:p>
    <w:p w14:paraId="1529D50B" w14:textId="77777777" w:rsidR="00077324" w:rsidRPr="00BD6E8A" w:rsidRDefault="00FB5034">
      <w:pPr>
        <w:numPr>
          <w:ilvl w:val="0"/>
          <w:numId w:val="19"/>
        </w:numPr>
      </w:pPr>
      <w:r w:rsidRPr="00BD6E8A">
        <w:t xml:space="preserve">If you currently meet the criterion, how are you doing so? </w:t>
      </w:r>
    </w:p>
    <w:p w14:paraId="1529D50C" w14:textId="77777777" w:rsidR="00077324" w:rsidRPr="00BD6E8A" w:rsidRDefault="00FB5034">
      <w:pPr>
        <w:numPr>
          <w:ilvl w:val="0"/>
          <w:numId w:val="19"/>
        </w:numPr>
      </w:pPr>
      <w:r w:rsidRPr="00BD6E8A">
        <w:t>If you are not currently able to meet the criterion, what would you need to do to meet the criterion by the anticipated Demonstration Program start date (7/1/24)? What type of support would you need?</w:t>
      </w:r>
    </w:p>
    <w:p w14:paraId="1529D50D" w14:textId="77777777" w:rsidR="00077324" w:rsidRPr="00BD6E8A" w:rsidRDefault="00FB5034">
      <w:pPr>
        <w:numPr>
          <w:ilvl w:val="0"/>
          <w:numId w:val="19"/>
        </w:numPr>
      </w:pPr>
      <w:r w:rsidRPr="00BD6E8A">
        <w:t>If you are exceeding the criterion requirements, what are you doing?</w:t>
      </w:r>
    </w:p>
    <w:p w14:paraId="1529D50E" w14:textId="77777777" w:rsidR="00077324" w:rsidRPr="000D49A4" w:rsidRDefault="00077324">
      <w:pPr>
        <w:rPr>
          <w:rFonts w:eastAsia="Times New Roman"/>
          <w:b/>
        </w:rPr>
      </w:pPr>
    </w:p>
    <w:tbl>
      <w:tblPr>
        <w:tblStyle w:val="7"/>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10" w14:textId="77777777" w:rsidTr="54C9192E">
        <w:tc>
          <w:tcPr>
            <w:tcW w:w="12990" w:type="dxa"/>
            <w:shd w:val="clear" w:color="auto" w:fill="FFFF99"/>
          </w:tcPr>
          <w:p w14:paraId="7A85CB9F" w14:textId="77777777" w:rsidR="00D236F4" w:rsidRPr="005B3D85" w:rsidRDefault="008F6B80" w:rsidP="00D236F4">
            <w:pPr>
              <w:widowControl w:val="0"/>
              <w:rPr>
                <w:rFonts w:ascii="Arial" w:hAnsi="Arial" w:cs="Arial"/>
                <w:b/>
                <w:sz w:val="22"/>
                <w:szCs w:val="22"/>
              </w:rPr>
            </w:pPr>
            <w:bookmarkStart w:id="19" w:name="_Hlk149258916"/>
            <w:r w:rsidRPr="005B3D85">
              <w:rPr>
                <w:rFonts w:ascii="Arial" w:hAnsi="Arial" w:cs="Arial"/>
                <w:b/>
                <w:sz w:val="22"/>
                <w:szCs w:val="22"/>
              </w:rPr>
              <w:t>4.a.1</w:t>
            </w:r>
          </w:p>
          <w:p w14:paraId="79E19E46" w14:textId="226EEE83" w:rsidR="00D236F4" w:rsidRPr="005B3D85" w:rsidRDefault="00D236F4" w:rsidP="00D236F4">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1648811E" w14:textId="4E587162" w:rsidR="00D236F4" w:rsidRPr="005B3D85" w:rsidRDefault="00D236F4" w:rsidP="00323C39">
            <w:pPr>
              <w:pStyle w:val="ListParagraph"/>
              <w:widowControl w:val="0"/>
              <w:numPr>
                <w:ilvl w:val="0"/>
                <w:numId w:val="97"/>
              </w:numPr>
              <w:rPr>
                <w:rFonts w:ascii="Arial" w:hAnsi="Arial" w:cs="Arial"/>
                <w:sz w:val="22"/>
                <w:szCs w:val="22"/>
              </w:rPr>
            </w:pPr>
            <w:r w:rsidRPr="005B3D85">
              <w:rPr>
                <w:rFonts w:ascii="Arial" w:hAnsi="Arial" w:cs="Arial"/>
                <w:sz w:val="22"/>
                <w:szCs w:val="22"/>
              </w:rPr>
              <w:t>All 9 clinical services, mandated under PAMA are provided by SBH. Including: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w:t>
            </w:r>
          </w:p>
          <w:p w14:paraId="3A8922A3" w14:textId="77777777" w:rsidR="000D6993" w:rsidRPr="005B3D85" w:rsidRDefault="00D236F4" w:rsidP="00323C39">
            <w:pPr>
              <w:pStyle w:val="ListParagraph"/>
              <w:widowControl w:val="0"/>
              <w:numPr>
                <w:ilvl w:val="0"/>
                <w:numId w:val="97"/>
              </w:numPr>
              <w:rPr>
                <w:rFonts w:ascii="Arial" w:hAnsi="Arial" w:cs="Arial"/>
                <w:sz w:val="22"/>
                <w:szCs w:val="22"/>
              </w:rPr>
            </w:pPr>
            <w:r w:rsidRPr="005B3D85">
              <w:rPr>
                <w:rFonts w:ascii="Arial" w:hAnsi="Arial" w:cs="Arial"/>
                <w:sz w:val="22"/>
                <w:szCs w:val="22"/>
              </w:rPr>
              <w:t>Policy language will be reviewed and adjusted where needed to clarify that clients will not be required to have a reason for choosing to change providers or to request a second opinion. This is currently the active practice</w:t>
            </w:r>
            <w:r w:rsidR="00667992" w:rsidRPr="005B3D85">
              <w:rPr>
                <w:rFonts w:ascii="Arial" w:hAnsi="Arial" w:cs="Arial"/>
                <w:sz w:val="22"/>
                <w:szCs w:val="22"/>
              </w:rPr>
              <w:t>,</w:t>
            </w:r>
            <w:r w:rsidRPr="005B3D85">
              <w:rPr>
                <w:rFonts w:ascii="Arial" w:hAnsi="Arial" w:cs="Arial"/>
                <w:sz w:val="22"/>
                <w:szCs w:val="22"/>
              </w:rPr>
              <w:t xml:space="preserve"> but policy will be made more explicit.  </w:t>
            </w:r>
          </w:p>
          <w:p w14:paraId="43BCBE5D" w14:textId="22C8F961" w:rsidR="00D236F4" w:rsidRPr="005B3D85" w:rsidRDefault="00D236F4" w:rsidP="00323C39">
            <w:pPr>
              <w:pStyle w:val="ListParagraph"/>
              <w:widowControl w:val="0"/>
              <w:numPr>
                <w:ilvl w:val="0"/>
                <w:numId w:val="97"/>
              </w:numPr>
              <w:rPr>
                <w:rFonts w:ascii="Arial" w:hAnsi="Arial" w:cs="Arial"/>
                <w:sz w:val="22"/>
                <w:szCs w:val="22"/>
              </w:rPr>
            </w:pPr>
            <w:r w:rsidRPr="005B3D85">
              <w:rPr>
                <w:rFonts w:ascii="Arial" w:hAnsi="Arial" w:cs="Arial"/>
                <w:sz w:val="22"/>
                <w:szCs w:val="22"/>
              </w:rPr>
              <w:t xml:space="preserve">SBH provides 100% CCBHC services therefore not using DCOs </w:t>
            </w:r>
            <w:r w:rsidR="000F1B90" w:rsidRPr="005B3D85">
              <w:rPr>
                <w:rFonts w:ascii="Arial" w:hAnsi="Arial" w:cs="Arial"/>
                <w:sz w:val="22"/>
                <w:szCs w:val="22"/>
              </w:rPr>
              <w:t>currently</w:t>
            </w:r>
            <w:r w:rsidRPr="005B3D85">
              <w:rPr>
                <w:rFonts w:ascii="Arial" w:hAnsi="Arial" w:cs="Arial"/>
                <w:sz w:val="22"/>
                <w:szCs w:val="22"/>
              </w:rPr>
              <w:t>. Policies are being updated to reflect future DCO relationships.</w:t>
            </w:r>
          </w:p>
          <w:p w14:paraId="3ADFDD90" w14:textId="77777777" w:rsidR="00D236F4" w:rsidRPr="005B3D85" w:rsidRDefault="00D236F4" w:rsidP="00D236F4">
            <w:pPr>
              <w:widowControl w:val="0"/>
              <w:rPr>
                <w:rFonts w:ascii="Arial" w:hAnsi="Arial" w:cs="Arial"/>
                <w:sz w:val="22"/>
                <w:szCs w:val="22"/>
              </w:rPr>
            </w:pPr>
          </w:p>
          <w:p w14:paraId="3943A6BE" w14:textId="77777777" w:rsidR="00D236F4" w:rsidRPr="005B3D85" w:rsidRDefault="00D236F4" w:rsidP="00D236F4">
            <w:pPr>
              <w:widowControl w:val="0"/>
              <w:rPr>
                <w:rFonts w:ascii="Arial" w:hAnsi="Arial" w:cs="Arial"/>
                <w:sz w:val="22"/>
                <w:szCs w:val="22"/>
              </w:rPr>
            </w:pPr>
            <w:r w:rsidRPr="005B3D85">
              <w:rPr>
                <w:rFonts w:ascii="Arial" w:hAnsi="Arial" w:cs="Arial"/>
                <w:sz w:val="22"/>
                <w:szCs w:val="22"/>
              </w:rPr>
              <w:t>Adherence to this standard is detailed in the following policies:</w:t>
            </w:r>
          </w:p>
          <w:p w14:paraId="7360A129" w14:textId="5E254B57" w:rsidR="00D236F4" w:rsidRPr="005B3D85" w:rsidRDefault="00CE6B2A" w:rsidP="00323C39">
            <w:pPr>
              <w:pStyle w:val="ListParagraph"/>
              <w:widowControl w:val="0"/>
              <w:numPr>
                <w:ilvl w:val="0"/>
                <w:numId w:val="98"/>
              </w:numPr>
              <w:rPr>
                <w:rFonts w:ascii="Arial" w:hAnsi="Arial" w:cs="Arial"/>
                <w:sz w:val="22"/>
                <w:szCs w:val="22"/>
              </w:rPr>
            </w:pPr>
            <w:r w:rsidRPr="005B3D85">
              <w:rPr>
                <w:rFonts w:ascii="Arial" w:hAnsi="Arial" w:cs="Arial"/>
                <w:sz w:val="22"/>
                <w:szCs w:val="22"/>
              </w:rPr>
              <w:t xml:space="preserve">The </w:t>
            </w:r>
            <w:r w:rsidR="00D236F4" w:rsidRPr="005B3D85">
              <w:rPr>
                <w:rFonts w:ascii="Arial" w:hAnsi="Arial" w:cs="Arial"/>
                <w:sz w:val="22"/>
                <w:szCs w:val="22"/>
              </w:rPr>
              <w:t>Person-Centered Treatment Planning policy details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4C7CBC59" w14:textId="1B4C8E91" w:rsidR="00077324" w:rsidRPr="005B3D85" w:rsidRDefault="00D236F4" w:rsidP="00323C39">
            <w:pPr>
              <w:pStyle w:val="ListParagraph"/>
              <w:widowControl w:val="0"/>
              <w:numPr>
                <w:ilvl w:val="0"/>
                <w:numId w:val="98"/>
              </w:numPr>
              <w:rPr>
                <w:rFonts w:ascii="Arial" w:hAnsi="Arial" w:cs="Arial"/>
                <w:sz w:val="22"/>
                <w:szCs w:val="22"/>
              </w:rPr>
            </w:pPr>
            <w:r w:rsidRPr="005B3D85">
              <w:rPr>
                <w:rFonts w:ascii="Arial" w:hAnsi="Arial" w:cs="Arial"/>
                <w:sz w:val="22"/>
                <w:szCs w:val="22"/>
              </w:rPr>
              <w:t>Clinical Plan for Professional Services a comprehensive document that describes agency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offered</w:t>
            </w:r>
            <w:r w:rsidR="00667992" w:rsidRPr="005B3D85">
              <w:rPr>
                <w:rFonts w:ascii="Arial" w:hAnsi="Arial" w:cs="Arial"/>
                <w:sz w:val="22"/>
                <w:szCs w:val="22"/>
              </w:rPr>
              <w:t>.</w:t>
            </w:r>
          </w:p>
          <w:p w14:paraId="0FE285A8" w14:textId="77777777" w:rsidR="00316C9C" w:rsidRPr="005B3D85" w:rsidRDefault="00316C9C" w:rsidP="007C483C">
            <w:pPr>
              <w:pStyle w:val="ListParagraph"/>
              <w:widowControl w:val="0"/>
              <w:rPr>
                <w:rFonts w:ascii="Arial" w:hAnsi="Arial" w:cs="Arial"/>
                <w:sz w:val="22"/>
                <w:szCs w:val="22"/>
              </w:rPr>
            </w:pPr>
          </w:p>
          <w:p w14:paraId="31A78ACE" w14:textId="77777777" w:rsidR="0038306B" w:rsidRPr="005B3D85" w:rsidRDefault="008F6B80" w:rsidP="0038306B">
            <w:pPr>
              <w:widowControl w:val="0"/>
              <w:rPr>
                <w:rFonts w:ascii="Arial" w:hAnsi="Arial" w:cs="Arial"/>
                <w:b/>
                <w:sz w:val="22"/>
                <w:szCs w:val="22"/>
              </w:rPr>
            </w:pPr>
            <w:r w:rsidRPr="005B3D85">
              <w:rPr>
                <w:rFonts w:ascii="Arial" w:hAnsi="Arial" w:cs="Arial"/>
                <w:b/>
                <w:sz w:val="22"/>
                <w:szCs w:val="22"/>
              </w:rPr>
              <w:t>4.</w:t>
            </w:r>
            <w:r w:rsidR="0038306B" w:rsidRPr="005B3D85">
              <w:rPr>
                <w:rFonts w:ascii="Arial" w:hAnsi="Arial" w:cs="Arial"/>
                <w:b/>
                <w:sz w:val="22"/>
                <w:szCs w:val="22"/>
              </w:rPr>
              <w:t>a.2</w:t>
            </w:r>
          </w:p>
          <w:p w14:paraId="0384D882" w14:textId="4EA2A3FE" w:rsidR="0038306B" w:rsidRPr="005B3D85" w:rsidRDefault="0038306B" w:rsidP="0038306B">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1A729446" w14:textId="507A1CD7" w:rsidR="0038306B" w:rsidRPr="005B3D85" w:rsidRDefault="0038306B" w:rsidP="00323C39">
            <w:pPr>
              <w:pStyle w:val="ListParagraph"/>
              <w:widowControl w:val="0"/>
              <w:numPr>
                <w:ilvl w:val="0"/>
                <w:numId w:val="99"/>
              </w:numPr>
              <w:rPr>
                <w:rFonts w:ascii="Arial" w:hAnsi="Arial" w:cs="Arial"/>
                <w:sz w:val="22"/>
                <w:szCs w:val="22"/>
              </w:rPr>
            </w:pPr>
            <w:r w:rsidRPr="005B3D85">
              <w:rPr>
                <w:rFonts w:ascii="Arial" w:hAnsi="Arial" w:cs="Arial"/>
                <w:sz w:val="22"/>
                <w:szCs w:val="22"/>
              </w:rPr>
              <w:t>SBH currently provides all 9 core CCBHC services and does not currently commission DCO providers.</w:t>
            </w:r>
          </w:p>
          <w:p w14:paraId="3C3FF7A6" w14:textId="7AADF7FA" w:rsidR="00C336B3" w:rsidRPr="005B3D85" w:rsidRDefault="0038306B" w:rsidP="00323C39">
            <w:pPr>
              <w:pStyle w:val="ListParagraph"/>
              <w:widowControl w:val="0"/>
              <w:numPr>
                <w:ilvl w:val="0"/>
                <w:numId w:val="99"/>
              </w:numPr>
              <w:rPr>
                <w:rFonts w:ascii="Arial" w:hAnsi="Arial" w:cs="Arial"/>
                <w:sz w:val="22"/>
                <w:szCs w:val="22"/>
              </w:rPr>
            </w:pPr>
            <w:r w:rsidRPr="005B3D85">
              <w:rPr>
                <w:rFonts w:ascii="Arial" w:hAnsi="Arial" w:cs="Arial"/>
                <w:sz w:val="22"/>
                <w:szCs w:val="22"/>
              </w:rPr>
              <w:t xml:space="preserve">Policy language will be reviewed and adjusted where needed to clarify that clients will not be required to have a reason for choosing to </w:t>
            </w:r>
            <w:r w:rsidR="000F1B90" w:rsidRPr="005B3D85">
              <w:rPr>
                <w:rFonts w:ascii="Arial" w:hAnsi="Arial" w:cs="Arial"/>
                <w:sz w:val="22"/>
                <w:szCs w:val="22"/>
              </w:rPr>
              <w:t>change.</w:t>
            </w:r>
          </w:p>
          <w:p w14:paraId="38AEF8E1" w14:textId="3172FD30" w:rsidR="0038306B" w:rsidRPr="005B3D85" w:rsidRDefault="0038306B" w:rsidP="00EC70FF">
            <w:pPr>
              <w:widowControl w:val="0"/>
              <w:ind w:left="720"/>
              <w:rPr>
                <w:rFonts w:ascii="Arial" w:hAnsi="Arial" w:cs="Arial"/>
                <w:sz w:val="22"/>
                <w:szCs w:val="22"/>
              </w:rPr>
            </w:pPr>
            <w:r w:rsidRPr="005B3D85">
              <w:rPr>
                <w:rFonts w:ascii="Arial" w:hAnsi="Arial" w:cs="Arial"/>
                <w:sz w:val="22"/>
                <w:szCs w:val="22"/>
              </w:rPr>
              <w:t xml:space="preserve">providers or to request a second opinion. This is currently an active practice, but policy will be made more explicit. </w:t>
            </w:r>
          </w:p>
          <w:p w14:paraId="57E2212D" w14:textId="4E4F580F" w:rsidR="008F6B80" w:rsidRPr="005B3D85" w:rsidRDefault="0038306B" w:rsidP="00323C39">
            <w:pPr>
              <w:pStyle w:val="ListParagraph"/>
              <w:widowControl w:val="0"/>
              <w:numPr>
                <w:ilvl w:val="0"/>
                <w:numId w:val="100"/>
              </w:numPr>
              <w:rPr>
                <w:rFonts w:ascii="Arial" w:hAnsi="Arial" w:cs="Arial"/>
                <w:sz w:val="22"/>
                <w:szCs w:val="22"/>
              </w:rPr>
            </w:pPr>
            <w:r w:rsidRPr="005B3D85">
              <w:rPr>
                <w:rFonts w:ascii="Arial" w:hAnsi="Arial" w:cs="Arial"/>
                <w:sz w:val="22"/>
                <w:szCs w:val="22"/>
              </w:rPr>
              <w:t>Adherence to this standard is detailed in the Client Rights policy which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w:t>
            </w:r>
          </w:p>
          <w:p w14:paraId="037D9CA2" w14:textId="3D18A6CC" w:rsidR="009A4B25" w:rsidRPr="005B3D85" w:rsidRDefault="009A4B25" w:rsidP="009A4B25">
            <w:pPr>
              <w:pStyle w:val="ListParagraph"/>
              <w:widowControl w:val="0"/>
              <w:ind w:left="760"/>
              <w:rPr>
                <w:rFonts w:ascii="Arial" w:hAnsi="Arial" w:cs="Arial"/>
                <w:sz w:val="22"/>
                <w:szCs w:val="22"/>
              </w:rPr>
            </w:pPr>
          </w:p>
          <w:p w14:paraId="150FF4C1" w14:textId="77777777" w:rsidR="001658B7" w:rsidRPr="005B3D85" w:rsidRDefault="009A4B25" w:rsidP="001658B7">
            <w:pPr>
              <w:widowControl w:val="0"/>
              <w:rPr>
                <w:rFonts w:ascii="Arial" w:eastAsia="Arial" w:hAnsi="Arial" w:cs="Arial"/>
                <w:b/>
                <w:sz w:val="22"/>
                <w:szCs w:val="22"/>
              </w:rPr>
            </w:pPr>
            <w:r w:rsidRPr="005B3D85">
              <w:rPr>
                <w:rFonts w:ascii="Arial" w:hAnsi="Arial" w:cs="Arial"/>
                <w:b/>
                <w:sz w:val="22"/>
                <w:szCs w:val="22"/>
              </w:rPr>
              <w:t>4.a.3</w:t>
            </w:r>
            <w:r w:rsidR="001658B7" w:rsidRPr="005B3D85">
              <w:rPr>
                <w:rFonts w:ascii="Arial" w:hAnsi="Arial" w:cs="Arial"/>
                <w:b/>
                <w:sz w:val="22"/>
                <w:szCs w:val="22"/>
              </w:rPr>
              <w:t xml:space="preserve"> </w:t>
            </w:r>
          </w:p>
          <w:p w14:paraId="15EFDBF4" w14:textId="31507E2D" w:rsidR="001658B7" w:rsidRPr="005B3D85" w:rsidRDefault="001658B7" w:rsidP="001658B7">
            <w:pPr>
              <w:widowControl w:val="0"/>
              <w:rPr>
                <w:rFonts w:ascii="Arial" w:eastAsia="Arial" w:hAnsi="Arial" w:cs="Arial"/>
                <w:b/>
                <w:sz w:val="22"/>
                <w:szCs w:val="22"/>
              </w:rPr>
            </w:pPr>
            <w:r w:rsidRPr="005B3D85">
              <w:rPr>
                <w:rFonts w:ascii="Arial" w:hAnsi="Arial" w:cs="Arial"/>
                <w:b/>
                <w:sz w:val="22"/>
                <w:szCs w:val="22"/>
              </w:rPr>
              <w:t xml:space="preserve">If you currently meet the criterion, how are you doing so? </w:t>
            </w:r>
          </w:p>
          <w:p w14:paraId="5329A89C" w14:textId="50269498" w:rsidR="006409C5" w:rsidRPr="005B3D85" w:rsidRDefault="001658B7" w:rsidP="00323C39">
            <w:pPr>
              <w:pStyle w:val="ListParagraph"/>
              <w:widowControl w:val="0"/>
              <w:numPr>
                <w:ilvl w:val="0"/>
                <w:numId w:val="100"/>
              </w:numPr>
              <w:rPr>
                <w:rFonts w:ascii="Arial" w:hAnsi="Arial" w:cs="Arial"/>
                <w:sz w:val="22"/>
                <w:szCs w:val="22"/>
              </w:rPr>
            </w:pPr>
            <w:r w:rsidRPr="005B3D85">
              <w:rPr>
                <w:rFonts w:ascii="Arial" w:hAnsi="Arial" w:cs="Arial"/>
                <w:sz w:val="22"/>
                <w:szCs w:val="22"/>
              </w:rPr>
              <w:t>Grievance procedures are provided to clients in a Client Guide at intake, posted in location lobbies and residential settings, and posted on the Southwestern website. This includes the DMHA consumer service line, the Joint Commission hotline, and SBH’s internal complaint/concern reporting process. This is also provided in Spanish, with goal to translate in other languages as community need is identified.</w:t>
            </w:r>
          </w:p>
          <w:p w14:paraId="05ABD0D4" w14:textId="77777777" w:rsidR="001658B7" w:rsidRPr="005B3D85" w:rsidRDefault="001658B7" w:rsidP="001658B7">
            <w:pPr>
              <w:widowControl w:val="0"/>
              <w:rPr>
                <w:rFonts w:ascii="Arial" w:hAnsi="Arial" w:cs="Arial"/>
                <w:sz w:val="22"/>
                <w:szCs w:val="22"/>
              </w:rPr>
            </w:pPr>
          </w:p>
          <w:p w14:paraId="3C6B37B2" w14:textId="77777777" w:rsidR="005355D9" w:rsidRPr="005B3D85" w:rsidRDefault="001658B7" w:rsidP="005355D9">
            <w:pPr>
              <w:widowControl w:val="0"/>
              <w:rPr>
                <w:rFonts w:ascii="Arial" w:hAnsi="Arial" w:cs="Arial"/>
                <w:b/>
                <w:sz w:val="22"/>
                <w:szCs w:val="22"/>
              </w:rPr>
            </w:pPr>
            <w:r w:rsidRPr="005B3D85">
              <w:rPr>
                <w:rFonts w:ascii="Arial" w:hAnsi="Arial" w:cs="Arial"/>
                <w:b/>
                <w:sz w:val="22"/>
                <w:szCs w:val="22"/>
              </w:rPr>
              <w:t xml:space="preserve">4.a.4 </w:t>
            </w:r>
          </w:p>
          <w:p w14:paraId="78448E17" w14:textId="1A62336F" w:rsidR="005355D9" w:rsidRPr="005B3D85" w:rsidRDefault="005355D9" w:rsidP="005355D9">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790BEDCE" w14:textId="74931CE6" w:rsidR="005355D9" w:rsidRPr="005B3D85" w:rsidRDefault="005355D9" w:rsidP="00323C39">
            <w:pPr>
              <w:pStyle w:val="ListParagraph"/>
              <w:widowControl w:val="0"/>
              <w:numPr>
                <w:ilvl w:val="0"/>
                <w:numId w:val="100"/>
              </w:numPr>
              <w:rPr>
                <w:rFonts w:ascii="Arial" w:hAnsi="Arial" w:cs="Arial"/>
                <w:sz w:val="22"/>
                <w:szCs w:val="22"/>
              </w:rPr>
            </w:pPr>
            <w:r w:rsidRPr="005B3D85">
              <w:rPr>
                <w:rFonts w:ascii="Arial" w:hAnsi="Arial" w:cs="Arial"/>
                <w:sz w:val="22"/>
                <w:szCs w:val="22"/>
              </w:rPr>
              <w:t xml:space="preserve">Adherence to this standard is found in Clinical Plan for Professional Services, detailing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w:t>
            </w:r>
            <w:r w:rsidR="000F1B90" w:rsidRPr="005B3D85">
              <w:rPr>
                <w:rFonts w:ascii="Arial" w:hAnsi="Arial" w:cs="Arial"/>
                <w:sz w:val="22"/>
                <w:szCs w:val="22"/>
              </w:rPr>
              <w:t>offered.</w:t>
            </w:r>
          </w:p>
          <w:p w14:paraId="59AEF5F0" w14:textId="4FBAEE4B" w:rsidR="005355D9" w:rsidRPr="005B3D85" w:rsidRDefault="005355D9" w:rsidP="00323C39">
            <w:pPr>
              <w:pStyle w:val="ListParagraph"/>
              <w:widowControl w:val="0"/>
              <w:numPr>
                <w:ilvl w:val="0"/>
                <w:numId w:val="100"/>
              </w:numPr>
              <w:rPr>
                <w:rFonts w:ascii="Arial" w:hAnsi="Arial" w:cs="Arial"/>
                <w:sz w:val="22"/>
                <w:szCs w:val="22"/>
              </w:rPr>
            </w:pPr>
            <w:r w:rsidRPr="005B3D85">
              <w:rPr>
                <w:rFonts w:ascii="Arial" w:hAnsi="Arial" w:cs="Arial"/>
                <w:sz w:val="22"/>
                <w:szCs w:val="22"/>
              </w:rPr>
              <w:t>Transfer Referral Process details transfers and referral with a focus on rationale for the transfer of referral, staff responsibilities in the process, and follow up responsibilities.</w:t>
            </w:r>
          </w:p>
          <w:p w14:paraId="281DED01" w14:textId="4575CEA0" w:rsidR="005355D9" w:rsidRPr="005B3D85" w:rsidRDefault="005355D9" w:rsidP="00323C39">
            <w:pPr>
              <w:pStyle w:val="ListParagraph"/>
              <w:widowControl w:val="0"/>
              <w:numPr>
                <w:ilvl w:val="0"/>
                <w:numId w:val="100"/>
              </w:numPr>
              <w:rPr>
                <w:rFonts w:ascii="Arial" w:hAnsi="Arial" w:cs="Arial"/>
                <w:sz w:val="22"/>
                <w:szCs w:val="22"/>
              </w:rPr>
            </w:pPr>
            <w:r w:rsidRPr="005B3D85">
              <w:rPr>
                <w:rFonts w:ascii="Arial" w:hAnsi="Arial" w:cs="Arial"/>
                <w:sz w:val="22"/>
                <w:szCs w:val="22"/>
              </w:rPr>
              <w:t>Southwestern does not currently commission DCOs.</w:t>
            </w:r>
          </w:p>
          <w:p w14:paraId="13425C48" w14:textId="6658DA86" w:rsidR="001658B7" w:rsidRPr="005B3D85" w:rsidRDefault="005355D9" w:rsidP="00323C39">
            <w:pPr>
              <w:pStyle w:val="ListParagraph"/>
              <w:widowControl w:val="0"/>
              <w:numPr>
                <w:ilvl w:val="0"/>
                <w:numId w:val="100"/>
              </w:numPr>
              <w:rPr>
                <w:rFonts w:ascii="Arial" w:hAnsi="Arial" w:cs="Arial"/>
                <w:sz w:val="22"/>
                <w:szCs w:val="22"/>
              </w:rPr>
            </w:pPr>
            <w:r w:rsidRPr="005B3D85">
              <w:rPr>
                <w:rFonts w:ascii="Arial" w:hAnsi="Arial" w:cs="Arial"/>
                <w:sz w:val="22"/>
                <w:szCs w:val="22"/>
              </w:rPr>
              <w:t>Policy revisions will be put in place to address equitable quality standards between SBH and DCO entities, to satisfy any mandatory aspects of the attestation criteria.</w:t>
            </w:r>
          </w:p>
          <w:p w14:paraId="1721A4BD" w14:textId="77777777" w:rsidR="005355D9" w:rsidRDefault="005355D9" w:rsidP="005355D9">
            <w:pPr>
              <w:widowControl w:val="0"/>
              <w:rPr>
                <w:rFonts w:ascii="Arial" w:hAnsi="Arial" w:cs="Arial"/>
                <w:sz w:val="22"/>
                <w:szCs w:val="22"/>
              </w:rPr>
            </w:pPr>
          </w:p>
          <w:p w14:paraId="034ECBF3" w14:textId="77777777" w:rsidR="005B3D85" w:rsidRPr="005B3D85" w:rsidRDefault="005B3D85" w:rsidP="005355D9">
            <w:pPr>
              <w:widowControl w:val="0"/>
              <w:rPr>
                <w:rFonts w:ascii="Arial" w:hAnsi="Arial" w:cs="Arial"/>
                <w:sz w:val="22"/>
                <w:szCs w:val="22"/>
              </w:rPr>
            </w:pPr>
          </w:p>
          <w:p w14:paraId="587E92AD" w14:textId="77777777" w:rsidR="00837211" w:rsidRPr="005B3D85" w:rsidRDefault="00C006A6" w:rsidP="00837211">
            <w:pPr>
              <w:widowControl w:val="0"/>
              <w:rPr>
                <w:rFonts w:ascii="Arial" w:eastAsia="Arial" w:hAnsi="Arial" w:cs="Arial"/>
                <w:b/>
                <w:sz w:val="22"/>
                <w:szCs w:val="22"/>
              </w:rPr>
            </w:pPr>
            <w:r w:rsidRPr="005B3D85">
              <w:rPr>
                <w:rFonts w:ascii="Arial" w:hAnsi="Arial" w:cs="Arial"/>
                <w:b/>
                <w:sz w:val="22"/>
                <w:szCs w:val="22"/>
              </w:rPr>
              <w:t>4.b.1</w:t>
            </w:r>
          </w:p>
          <w:p w14:paraId="29FBBD0D" w14:textId="7B8FE2DA" w:rsidR="00837211" w:rsidRPr="005B3D85" w:rsidRDefault="00837211" w:rsidP="00837211">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39905FAF" w14:textId="1ED920F1" w:rsidR="00837211"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SBH's Consent for treatment documents.</w:t>
            </w:r>
          </w:p>
          <w:p w14:paraId="72B38CBF" w14:textId="1A440945" w:rsidR="00837211"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SBH assures that all services are aligned with the requirements of Section 2402(a) of the Affordable Care Act, which is reflective of our values of being respectful of the needs, preferences, and values of those receiving services and creating person centered plans for care.</w:t>
            </w:r>
          </w:p>
          <w:p w14:paraId="6D2B62DC" w14:textId="053BBCE3" w:rsidR="00837211"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SBH does not currently utilize DCOs to provide care, however, SBH has committed partners to fulfill this role if chosen for designation (Peace Zone, Easter Seals). When initiated, SBH will assure DCO compliance with this criterion.</w:t>
            </w:r>
          </w:p>
          <w:p w14:paraId="347C8C48" w14:textId="655FFC32" w:rsidR="00837211"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Patient Rights are posted in each location’s general lobby area. In addition, all clients receive a client guide that specifies these values.</w:t>
            </w:r>
          </w:p>
          <w:p w14:paraId="291E7176" w14:textId="4EBBFF00" w:rsidR="00837211"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A consent for treatment is signed by the client (or parent/guardian) prior to initiation of treatment services. This consent is filed in the electronic record.</w:t>
            </w:r>
          </w:p>
          <w:p w14:paraId="0FF38467" w14:textId="612AFF20" w:rsidR="00837211"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 xml:space="preserve">Client Rights Policy A policy that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6B582284" w14:textId="0C2B104E" w:rsidR="005355D9" w:rsidRPr="005B3D85" w:rsidRDefault="00837211" w:rsidP="00323C39">
            <w:pPr>
              <w:pStyle w:val="ListParagraph"/>
              <w:widowControl w:val="0"/>
              <w:numPr>
                <w:ilvl w:val="0"/>
                <w:numId w:val="101"/>
              </w:numPr>
              <w:rPr>
                <w:rFonts w:ascii="Arial" w:hAnsi="Arial" w:cs="Arial"/>
                <w:sz w:val="22"/>
                <w:szCs w:val="22"/>
              </w:rPr>
            </w:pPr>
            <w:r w:rsidRPr="005B3D85">
              <w:rPr>
                <w:rFonts w:ascii="Arial" w:hAnsi="Arial" w:cs="Arial"/>
                <w:sz w:val="22"/>
                <w:szCs w:val="22"/>
              </w:rPr>
              <w:t>Person-Centered Treatment Planning speaks to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03F722F4" w14:textId="77777777" w:rsidR="00837211" w:rsidRPr="005B3D85" w:rsidRDefault="00837211" w:rsidP="00837211">
            <w:pPr>
              <w:widowControl w:val="0"/>
              <w:rPr>
                <w:rFonts w:ascii="Arial" w:hAnsi="Arial" w:cs="Arial"/>
                <w:b/>
                <w:sz w:val="22"/>
                <w:szCs w:val="22"/>
              </w:rPr>
            </w:pPr>
            <w:r w:rsidRPr="005B3D85">
              <w:rPr>
                <w:rFonts w:ascii="Arial" w:hAnsi="Arial" w:cs="Arial"/>
                <w:b/>
                <w:sz w:val="22"/>
                <w:szCs w:val="22"/>
              </w:rPr>
              <w:t xml:space="preserve">4.b.2 </w:t>
            </w:r>
          </w:p>
          <w:p w14:paraId="3B04ACF4" w14:textId="58BE58B8" w:rsidR="00837211" w:rsidRPr="005B3D85" w:rsidRDefault="00837211" w:rsidP="00837211">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3D6BDCF7" w14:textId="56CA8DEA" w:rsidR="00837211" w:rsidRPr="005B3D85" w:rsidRDefault="00837211" w:rsidP="00323C39">
            <w:pPr>
              <w:pStyle w:val="ListParagraph"/>
              <w:widowControl w:val="0"/>
              <w:numPr>
                <w:ilvl w:val="0"/>
                <w:numId w:val="102"/>
              </w:numPr>
              <w:rPr>
                <w:rFonts w:ascii="Arial" w:hAnsi="Arial" w:cs="Arial"/>
                <w:sz w:val="22"/>
                <w:szCs w:val="22"/>
              </w:rPr>
            </w:pPr>
            <w:r w:rsidRPr="005B3D85">
              <w:rPr>
                <w:rFonts w:ascii="Arial" w:hAnsi="Arial" w:cs="Arial"/>
                <w:sz w:val="22"/>
                <w:szCs w:val="22"/>
              </w:rPr>
              <w:t xml:space="preserve">SBH is committed to delivering culturally and linguistically appropriate services across our agency.  A CLAS specific CQI plan is in place.  Training on cultural humility and clinical engagement with non-majority demographic groups is highlighted via in-person and online annual training. </w:t>
            </w:r>
          </w:p>
          <w:p w14:paraId="6E08BEC7" w14:textId="57C79E41" w:rsidR="00837211" w:rsidRPr="005B3D85" w:rsidRDefault="00837211" w:rsidP="00323C39">
            <w:pPr>
              <w:pStyle w:val="ListParagraph"/>
              <w:widowControl w:val="0"/>
              <w:numPr>
                <w:ilvl w:val="0"/>
                <w:numId w:val="102"/>
              </w:numPr>
              <w:rPr>
                <w:rFonts w:ascii="Arial" w:hAnsi="Arial" w:cs="Arial"/>
                <w:sz w:val="22"/>
                <w:szCs w:val="22"/>
              </w:rPr>
            </w:pPr>
            <w:r w:rsidRPr="005B3D85">
              <w:rPr>
                <w:rFonts w:ascii="Arial" w:hAnsi="Arial" w:cs="Arial"/>
                <w:sz w:val="22"/>
                <w:szCs w:val="22"/>
              </w:rPr>
              <w:t xml:space="preserve">The Diversity, Equity, and Engagement Committee at SBH engages in internal activities promoting training, and external community-based engagement activities.  </w:t>
            </w:r>
          </w:p>
          <w:p w14:paraId="608BCA55" w14:textId="366678F3" w:rsidR="00837211" w:rsidRPr="005B3D85" w:rsidRDefault="00837211" w:rsidP="00323C39">
            <w:pPr>
              <w:pStyle w:val="ListParagraph"/>
              <w:widowControl w:val="0"/>
              <w:numPr>
                <w:ilvl w:val="0"/>
                <w:numId w:val="102"/>
              </w:numPr>
              <w:rPr>
                <w:rFonts w:ascii="Arial" w:hAnsi="Arial" w:cs="Arial"/>
                <w:sz w:val="22"/>
                <w:szCs w:val="22"/>
              </w:rPr>
            </w:pPr>
            <w:r w:rsidRPr="005B3D85">
              <w:rPr>
                <w:rFonts w:ascii="Arial" w:hAnsi="Arial" w:cs="Arial"/>
                <w:sz w:val="22"/>
                <w:szCs w:val="22"/>
              </w:rPr>
              <w:t xml:space="preserve">SBH </w:t>
            </w:r>
            <w:r w:rsidR="20263909" w:rsidRPr="005B3D85">
              <w:rPr>
                <w:rFonts w:ascii="Arial" w:hAnsi="Arial" w:cs="Arial"/>
                <w:sz w:val="22"/>
                <w:szCs w:val="22"/>
              </w:rPr>
              <w:t>has</w:t>
            </w:r>
            <w:r w:rsidRPr="005B3D85">
              <w:rPr>
                <w:rFonts w:ascii="Arial" w:hAnsi="Arial" w:cs="Arial"/>
                <w:sz w:val="22"/>
                <w:szCs w:val="22"/>
              </w:rPr>
              <w:t xml:space="preserve"> been awarded (10/23) the Human Relations Commission, Mayor’s Award for workplace diversity and engagement.</w:t>
            </w:r>
          </w:p>
          <w:p w14:paraId="6DDE0A66" w14:textId="66ED6FDB" w:rsidR="00837211" w:rsidRPr="005B3D85" w:rsidRDefault="00837211" w:rsidP="00323C39">
            <w:pPr>
              <w:pStyle w:val="ListParagraph"/>
              <w:widowControl w:val="0"/>
              <w:numPr>
                <w:ilvl w:val="0"/>
                <w:numId w:val="102"/>
              </w:numPr>
              <w:rPr>
                <w:rFonts w:ascii="Arial" w:hAnsi="Arial" w:cs="Arial"/>
                <w:sz w:val="22"/>
                <w:szCs w:val="22"/>
              </w:rPr>
            </w:pPr>
            <w:r w:rsidRPr="005B3D85">
              <w:rPr>
                <w:rFonts w:ascii="Arial" w:hAnsi="Arial" w:cs="Arial"/>
                <w:sz w:val="22"/>
                <w:szCs w:val="22"/>
              </w:rPr>
              <w:t>Client facing documents related to person centered/ family centered care are being updated to reflect this language.</w:t>
            </w:r>
          </w:p>
          <w:p w14:paraId="7A41DDFE" w14:textId="2EF3CEFF" w:rsidR="00837211" w:rsidRPr="005B3D85" w:rsidRDefault="00837211" w:rsidP="00323C39">
            <w:pPr>
              <w:pStyle w:val="ListParagraph"/>
              <w:widowControl w:val="0"/>
              <w:numPr>
                <w:ilvl w:val="0"/>
                <w:numId w:val="102"/>
              </w:numPr>
              <w:rPr>
                <w:rFonts w:ascii="Arial" w:hAnsi="Arial" w:cs="Arial"/>
                <w:sz w:val="22"/>
                <w:szCs w:val="22"/>
              </w:rPr>
            </w:pPr>
            <w:r w:rsidRPr="005B3D85">
              <w:rPr>
                <w:rFonts w:ascii="Arial" w:hAnsi="Arial" w:cs="Arial"/>
                <w:sz w:val="22"/>
                <w:szCs w:val="22"/>
              </w:rPr>
              <w:t xml:space="preserve">Client Rights Policy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329868D1" w14:textId="4BEE4BB0" w:rsidR="00837211" w:rsidRPr="005B3D85" w:rsidRDefault="00837211" w:rsidP="00323C39">
            <w:pPr>
              <w:pStyle w:val="ListParagraph"/>
              <w:widowControl w:val="0"/>
              <w:numPr>
                <w:ilvl w:val="0"/>
                <w:numId w:val="102"/>
              </w:numPr>
              <w:rPr>
                <w:rFonts w:ascii="Arial" w:hAnsi="Arial" w:cs="Arial"/>
                <w:sz w:val="22"/>
                <w:szCs w:val="22"/>
              </w:rPr>
            </w:pPr>
            <w:r w:rsidRPr="005B3D85">
              <w:rPr>
                <w:rFonts w:ascii="Arial" w:hAnsi="Arial" w:cs="Arial"/>
                <w:sz w:val="22"/>
                <w:szCs w:val="22"/>
              </w:rPr>
              <w:t>Person-Centered Treatment Planning speaks to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7EE1631D" w14:textId="77777777" w:rsidR="00AA3025" w:rsidRPr="005B3D85" w:rsidRDefault="00837211" w:rsidP="00AA3025">
            <w:pPr>
              <w:widowControl w:val="0"/>
              <w:rPr>
                <w:rFonts w:ascii="Arial" w:hAnsi="Arial" w:cs="Arial"/>
                <w:b/>
                <w:sz w:val="22"/>
                <w:szCs w:val="22"/>
              </w:rPr>
            </w:pPr>
            <w:r w:rsidRPr="005B3D85">
              <w:rPr>
                <w:rFonts w:ascii="Arial" w:hAnsi="Arial" w:cs="Arial"/>
                <w:b/>
                <w:sz w:val="22"/>
                <w:szCs w:val="22"/>
              </w:rPr>
              <w:t xml:space="preserve">4.c.1 </w:t>
            </w:r>
          </w:p>
          <w:p w14:paraId="27A45E93" w14:textId="480B3ECF" w:rsidR="00AA3025" w:rsidRPr="005B3D85" w:rsidRDefault="00AA3025" w:rsidP="00AA3025">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67CCFDCC" w14:textId="4F10A07E" w:rsidR="00AA3025" w:rsidRPr="005B3D85" w:rsidRDefault="00AA3025" w:rsidP="00323C39">
            <w:pPr>
              <w:pStyle w:val="ListParagraph"/>
              <w:widowControl w:val="0"/>
              <w:numPr>
                <w:ilvl w:val="0"/>
                <w:numId w:val="72"/>
              </w:numPr>
              <w:rPr>
                <w:rFonts w:ascii="Arial" w:hAnsi="Arial" w:cs="Arial"/>
                <w:sz w:val="22"/>
                <w:szCs w:val="22"/>
              </w:rPr>
            </w:pPr>
            <w:r w:rsidRPr="005B3D85">
              <w:rPr>
                <w:rFonts w:ascii="Arial" w:hAnsi="Arial" w:cs="Arial"/>
                <w:sz w:val="22"/>
                <w:szCs w:val="22"/>
              </w:rPr>
              <w:t>Crisis Services policy and Crisis Services program guideline documents adherence to this criterion, which includes detailed description of processes related to the following services:</w:t>
            </w:r>
          </w:p>
          <w:p w14:paraId="3E31777E" w14:textId="72D2C1E3" w:rsidR="00AA3025" w:rsidRPr="005B3D85" w:rsidRDefault="00AA3025" w:rsidP="00323C39">
            <w:pPr>
              <w:pStyle w:val="ListParagraph"/>
              <w:widowControl w:val="0"/>
              <w:numPr>
                <w:ilvl w:val="3"/>
                <w:numId w:val="72"/>
              </w:numPr>
              <w:rPr>
                <w:rFonts w:ascii="Arial" w:hAnsi="Arial" w:cs="Arial"/>
                <w:sz w:val="22"/>
                <w:szCs w:val="22"/>
              </w:rPr>
            </w:pPr>
            <w:r w:rsidRPr="005B3D85">
              <w:rPr>
                <w:rFonts w:ascii="Arial" w:hAnsi="Arial" w:cs="Arial"/>
                <w:sz w:val="22"/>
                <w:szCs w:val="22"/>
              </w:rPr>
              <w:t>Crisis Hotline 24/7 with ability to take 988 calls transferred for local response, committed to following the 988 Suicide and Crisis Lifeline standards, and currently is working with Central Dispatch in Vanderburgh County and is committed to connection with other systems to assure continuity of care.</w:t>
            </w:r>
          </w:p>
          <w:p w14:paraId="0AC1E455" w14:textId="1FE1CA74" w:rsidR="00AA3025" w:rsidRPr="005B3D85" w:rsidRDefault="00AA3025" w:rsidP="00323C39">
            <w:pPr>
              <w:pStyle w:val="ListParagraph"/>
              <w:widowControl w:val="0"/>
              <w:numPr>
                <w:ilvl w:val="3"/>
                <w:numId w:val="72"/>
              </w:numPr>
              <w:rPr>
                <w:rFonts w:ascii="Arial" w:hAnsi="Arial" w:cs="Arial"/>
                <w:sz w:val="22"/>
                <w:szCs w:val="22"/>
              </w:rPr>
            </w:pPr>
            <w:r w:rsidRPr="005B3D85">
              <w:rPr>
                <w:rFonts w:ascii="Arial" w:hAnsi="Arial" w:cs="Arial"/>
                <w:sz w:val="22"/>
                <w:szCs w:val="22"/>
              </w:rPr>
              <w:t>Mobile Crisis Team 24/7 with partnerships with local law enforcement, with specific protocols developed in collaboration with law enforcement for clear definitions of roles and instances when law enforcement and/or mobile teams should be deployed. This team meets Mobile Crisis Designation criteria which is being pursued. Telehealth is also available as needed in crisis services.</w:t>
            </w:r>
          </w:p>
          <w:p w14:paraId="4B615643" w14:textId="498C2903" w:rsidR="00AA3025" w:rsidRPr="005B3D85" w:rsidRDefault="00AA3025" w:rsidP="00323C39">
            <w:pPr>
              <w:pStyle w:val="ListParagraph"/>
              <w:widowControl w:val="0"/>
              <w:numPr>
                <w:ilvl w:val="3"/>
                <w:numId w:val="72"/>
              </w:numPr>
              <w:rPr>
                <w:rFonts w:ascii="Arial" w:hAnsi="Arial" w:cs="Arial"/>
                <w:sz w:val="22"/>
                <w:szCs w:val="22"/>
              </w:rPr>
            </w:pPr>
            <w:r w:rsidRPr="005B3D85">
              <w:rPr>
                <w:rFonts w:ascii="Arial" w:hAnsi="Arial" w:cs="Arial"/>
                <w:sz w:val="22"/>
                <w:szCs w:val="22"/>
              </w:rPr>
              <w:t>Crisis Receiving/Stabilization</w:t>
            </w:r>
            <w:r w:rsidR="252F0E0E" w:rsidRPr="005B3D85">
              <w:rPr>
                <w:rFonts w:ascii="Arial" w:hAnsi="Arial" w:cs="Arial"/>
                <w:sz w:val="22"/>
                <w:szCs w:val="22"/>
              </w:rPr>
              <w:t xml:space="preserve"> unit</w:t>
            </w:r>
            <w:r w:rsidRPr="005B3D85">
              <w:rPr>
                <w:rFonts w:ascii="Arial" w:hAnsi="Arial" w:cs="Arial"/>
                <w:sz w:val="22"/>
                <w:szCs w:val="22"/>
              </w:rPr>
              <w:t xml:space="preserve"> (24/7 targeting for January 2024; November 2023, currently 15hours/day)</w:t>
            </w:r>
          </w:p>
          <w:p w14:paraId="703729D2" w14:textId="2CA0E7F3" w:rsidR="00AA3025" w:rsidRPr="005B3D85" w:rsidRDefault="00AA3025" w:rsidP="00323C39">
            <w:pPr>
              <w:pStyle w:val="ListParagraph"/>
              <w:widowControl w:val="0"/>
              <w:numPr>
                <w:ilvl w:val="0"/>
                <w:numId w:val="72"/>
              </w:numPr>
              <w:rPr>
                <w:rFonts w:ascii="Arial" w:hAnsi="Arial" w:cs="Arial"/>
                <w:sz w:val="22"/>
                <w:szCs w:val="22"/>
              </w:rPr>
            </w:pPr>
            <w:r w:rsidRPr="005B3D85">
              <w:rPr>
                <w:rFonts w:ascii="Arial" w:hAnsi="Arial" w:cs="Arial"/>
                <w:sz w:val="22"/>
                <w:szCs w:val="22"/>
              </w:rPr>
              <w:t>Crisis Continuum includes details described in this criterion, and includes staff trained for suicide prevention/intervention as well as addressing crisis related to substance use disorders. Naloxone will be available by January 2024 on site (currently available in the Addiction Services facility) and is widely distributed by our Crisis Services staff.</w:t>
            </w:r>
          </w:p>
          <w:p w14:paraId="0F4C4332" w14:textId="4F9BCE18" w:rsidR="00AA3025" w:rsidRPr="005B3D85" w:rsidRDefault="00AA3025" w:rsidP="00323C39">
            <w:pPr>
              <w:pStyle w:val="ListParagraph"/>
              <w:widowControl w:val="0"/>
              <w:numPr>
                <w:ilvl w:val="0"/>
                <w:numId w:val="72"/>
              </w:numPr>
              <w:rPr>
                <w:rFonts w:ascii="Arial" w:hAnsi="Arial" w:cs="Arial"/>
                <w:sz w:val="22"/>
                <w:szCs w:val="22"/>
              </w:rPr>
            </w:pPr>
            <w:r w:rsidRPr="005B3D85">
              <w:rPr>
                <w:rFonts w:ascii="Arial" w:hAnsi="Arial" w:cs="Arial"/>
                <w:sz w:val="22"/>
                <w:szCs w:val="22"/>
              </w:rPr>
              <w:t>SBH has a close partnership and shared trainings with local law enforcement with specific trainings in CIT related to trauma informed care. All SBH staff are committed to creating a trauma informed environment with multiple trainings per year and a Trauma Informed Committee to spearhead ongoing efforts for improvement.</w:t>
            </w:r>
          </w:p>
          <w:p w14:paraId="7BBA89D6" w14:textId="22206B9A" w:rsidR="00AA3025" w:rsidRPr="005B3D85" w:rsidRDefault="00AA3025" w:rsidP="00323C39">
            <w:pPr>
              <w:pStyle w:val="ListParagraph"/>
              <w:widowControl w:val="0"/>
              <w:numPr>
                <w:ilvl w:val="0"/>
                <w:numId w:val="72"/>
              </w:numPr>
              <w:rPr>
                <w:rFonts w:ascii="Arial" w:hAnsi="Arial" w:cs="Arial"/>
                <w:sz w:val="22"/>
                <w:szCs w:val="22"/>
              </w:rPr>
            </w:pPr>
            <w:r w:rsidRPr="005B3D85">
              <w:rPr>
                <w:rFonts w:ascii="Arial" w:hAnsi="Arial" w:cs="Arial"/>
                <w:sz w:val="22"/>
                <w:szCs w:val="22"/>
              </w:rPr>
              <w:t>Treatment Services policy, section 5.1. provides an overview of crisis continuum services.</w:t>
            </w:r>
          </w:p>
          <w:p w14:paraId="3E46CB2E" w14:textId="5D597218" w:rsidR="00AA3025" w:rsidRPr="005B3D85" w:rsidRDefault="00AA3025" w:rsidP="00323C39">
            <w:pPr>
              <w:pStyle w:val="ListParagraph"/>
              <w:widowControl w:val="0"/>
              <w:numPr>
                <w:ilvl w:val="0"/>
                <w:numId w:val="72"/>
              </w:numPr>
              <w:rPr>
                <w:rFonts w:ascii="Arial" w:hAnsi="Arial" w:cs="Arial"/>
                <w:sz w:val="22"/>
                <w:szCs w:val="22"/>
              </w:rPr>
            </w:pPr>
            <w:r w:rsidRPr="005B3D85">
              <w:rPr>
                <w:rFonts w:ascii="Arial" w:hAnsi="Arial" w:cs="Arial"/>
                <w:sz w:val="22"/>
                <w:szCs w:val="22"/>
              </w:rPr>
              <w:t xml:space="preserve">The services listed in this standard are explicitly outlined in the SAMHSA CCBHC NOA for the CCBHC-E and CCBHC-IA grants, as well as in our bi-annual SAMHSA reporting dating </w:t>
            </w:r>
            <w:r w:rsidR="2853B63E" w:rsidRPr="005B3D85">
              <w:rPr>
                <w:rFonts w:ascii="Arial" w:hAnsi="Arial" w:cs="Arial"/>
                <w:sz w:val="22"/>
                <w:szCs w:val="22"/>
              </w:rPr>
              <w:t>from</w:t>
            </w:r>
            <w:r w:rsidRPr="005B3D85">
              <w:rPr>
                <w:rFonts w:ascii="Arial" w:hAnsi="Arial" w:cs="Arial"/>
                <w:sz w:val="22"/>
                <w:szCs w:val="22"/>
              </w:rPr>
              <w:t xml:space="preserve"> 2021.</w:t>
            </w:r>
          </w:p>
          <w:p w14:paraId="22DF0E69" w14:textId="5AC79BBB" w:rsidR="00837211" w:rsidRPr="005B3D85" w:rsidRDefault="00AA3025" w:rsidP="00323C39">
            <w:pPr>
              <w:pStyle w:val="ListParagraph"/>
              <w:widowControl w:val="0"/>
              <w:numPr>
                <w:ilvl w:val="0"/>
                <w:numId w:val="72"/>
              </w:numPr>
              <w:rPr>
                <w:rFonts w:ascii="Arial" w:hAnsi="Arial" w:cs="Arial"/>
                <w:sz w:val="22"/>
                <w:szCs w:val="22"/>
              </w:rPr>
            </w:pPr>
            <w:r w:rsidRPr="005B3D85">
              <w:rPr>
                <w:rFonts w:ascii="Arial" w:hAnsi="Arial" w:cs="Arial"/>
                <w:sz w:val="22"/>
                <w:szCs w:val="22"/>
              </w:rPr>
              <w:t>SBH Crisis Continuum has been designed using SAMHSA National Guidance for Behavioral Health Crisis Care Best Practices, participation in crisis care mentorship program with the National Council, and completion of training offered through the National Council and SAMHSA.</w:t>
            </w:r>
          </w:p>
          <w:p w14:paraId="584EA178" w14:textId="77777777" w:rsidR="00AA3025" w:rsidRDefault="00AA3025" w:rsidP="00AA3025">
            <w:pPr>
              <w:widowControl w:val="0"/>
              <w:rPr>
                <w:rFonts w:ascii="Arial" w:hAnsi="Arial" w:cs="Arial"/>
                <w:b/>
                <w:sz w:val="22"/>
                <w:szCs w:val="22"/>
              </w:rPr>
            </w:pPr>
          </w:p>
          <w:p w14:paraId="25AB4F5F" w14:textId="097A0A28" w:rsidR="007C75CC" w:rsidRPr="005B3D85" w:rsidRDefault="00AA3025" w:rsidP="007C75CC">
            <w:pPr>
              <w:widowControl w:val="0"/>
              <w:rPr>
                <w:rFonts w:ascii="Arial" w:hAnsi="Arial" w:cs="Arial"/>
                <w:b/>
                <w:sz w:val="22"/>
                <w:szCs w:val="22"/>
              </w:rPr>
            </w:pPr>
            <w:r w:rsidRPr="005B3D85">
              <w:rPr>
                <w:rFonts w:ascii="Arial" w:hAnsi="Arial" w:cs="Arial"/>
                <w:b/>
                <w:sz w:val="22"/>
                <w:szCs w:val="22"/>
              </w:rPr>
              <w:t>4.d.1</w:t>
            </w:r>
            <w:r w:rsidR="00AB6A1E" w:rsidRPr="005B3D85">
              <w:rPr>
                <w:rFonts w:ascii="Arial" w:hAnsi="Arial" w:cs="Arial"/>
                <w:b/>
                <w:sz w:val="22"/>
                <w:szCs w:val="22"/>
              </w:rPr>
              <w:t xml:space="preserve"> </w:t>
            </w:r>
          </w:p>
          <w:p w14:paraId="3810BC77" w14:textId="3A751959" w:rsidR="007C75CC" w:rsidRPr="005B3D85" w:rsidRDefault="007C75CC" w:rsidP="007C75CC">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751AE99C" w14:textId="3B68071F" w:rsidR="007C75CC"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 xml:space="preserve">SBH has no inpatient psychiatric services; has a service agreement with two local hospitals to provide this service. </w:t>
            </w:r>
          </w:p>
          <w:p w14:paraId="2480F159" w14:textId="58CDA3B3" w:rsidR="007C75CC"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SBH partners with Easter Seals Rehabilitation Services for psychological testing for more complex presentations for clarification of diagnosis</w:t>
            </w:r>
          </w:p>
          <w:p w14:paraId="01B79790" w14:textId="71784481" w:rsidR="007C75CC"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The Neurodevelopmental Center is a partnership with Easter Seals and SBH, providing comprehensive multidisciplinary assessments for youth with complex presentations (psychology, psychiatry, occupational therapy, speech therapy, nutrition, physical therapy, and audiological evaluations)</w:t>
            </w:r>
          </w:p>
          <w:p w14:paraId="7B3E1393" w14:textId="16B64248" w:rsidR="007C75CC"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SBH uses the Columbia Rating Scale and is piloting the Violence Risk Triage Tool, an EBP being considered by DMHA.</w:t>
            </w:r>
          </w:p>
          <w:p w14:paraId="1781EB50" w14:textId="37F5CDA9" w:rsidR="007C75CC"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Other EBP screening tools include: PHQ9, GAD7, PCL5)</w:t>
            </w:r>
          </w:p>
          <w:p w14:paraId="6E2D1EAC" w14:textId="541C479F" w:rsidR="007C75CC"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SBH provides services via telehealth if requested or required by the client.</w:t>
            </w:r>
          </w:p>
          <w:p w14:paraId="7C610216" w14:textId="53FE98AE" w:rsidR="00AA3025" w:rsidRPr="005B3D85" w:rsidRDefault="007C75CC" w:rsidP="00323C39">
            <w:pPr>
              <w:pStyle w:val="ListParagraph"/>
              <w:widowControl w:val="0"/>
              <w:numPr>
                <w:ilvl w:val="0"/>
                <w:numId w:val="68"/>
              </w:numPr>
              <w:rPr>
                <w:rFonts w:ascii="Arial" w:hAnsi="Arial" w:cs="Arial"/>
                <w:sz w:val="22"/>
                <w:szCs w:val="22"/>
              </w:rPr>
            </w:pPr>
            <w:r w:rsidRPr="005B3D85">
              <w:rPr>
                <w:rFonts w:ascii="Arial" w:hAnsi="Arial" w:cs="Arial"/>
                <w:sz w:val="22"/>
                <w:szCs w:val="22"/>
              </w:rPr>
              <w:t>All individuals who require a higher level of care are referred and triaged to outside agencies and postvention plans are established.</w:t>
            </w:r>
          </w:p>
          <w:p w14:paraId="6FAC87D4" w14:textId="77777777" w:rsidR="007C75CC" w:rsidRPr="005B3D85" w:rsidRDefault="007C75CC" w:rsidP="007C75CC">
            <w:pPr>
              <w:widowControl w:val="0"/>
              <w:rPr>
                <w:rFonts w:ascii="Arial" w:hAnsi="Arial" w:cs="Arial"/>
                <w:sz w:val="22"/>
                <w:szCs w:val="22"/>
              </w:rPr>
            </w:pPr>
          </w:p>
          <w:p w14:paraId="3BCCC56E" w14:textId="77777777" w:rsidR="007C75CC" w:rsidRPr="005B3D85" w:rsidRDefault="007C75CC" w:rsidP="007C75CC">
            <w:pPr>
              <w:widowControl w:val="0"/>
              <w:rPr>
                <w:rFonts w:ascii="Arial" w:hAnsi="Arial" w:cs="Arial"/>
                <w:b/>
                <w:sz w:val="22"/>
                <w:szCs w:val="22"/>
              </w:rPr>
            </w:pPr>
            <w:r w:rsidRPr="005B3D85">
              <w:rPr>
                <w:rFonts w:ascii="Arial" w:hAnsi="Arial" w:cs="Arial"/>
                <w:b/>
                <w:sz w:val="22"/>
                <w:szCs w:val="22"/>
              </w:rPr>
              <w:t xml:space="preserve">4.d.2 </w:t>
            </w:r>
          </w:p>
          <w:p w14:paraId="39BEE6E0" w14:textId="3F8A7DCD" w:rsidR="007C75CC" w:rsidRPr="005B3D85" w:rsidRDefault="007C75CC" w:rsidP="007C75CC">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6BABF803" w14:textId="29CA85CE" w:rsidR="007C75CC" w:rsidRPr="005B3D85" w:rsidRDefault="007C75CC" w:rsidP="00323C39">
            <w:pPr>
              <w:pStyle w:val="ListParagraph"/>
              <w:widowControl w:val="0"/>
              <w:numPr>
                <w:ilvl w:val="0"/>
                <w:numId w:val="67"/>
              </w:numPr>
              <w:rPr>
                <w:rFonts w:ascii="Arial" w:hAnsi="Arial" w:cs="Arial"/>
                <w:sz w:val="22"/>
                <w:szCs w:val="22"/>
              </w:rPr>
            </w:pPr>
            <w:r w:rsidRPr="005B3D85">
              <w:rPr>
                <w:rFonts w:ascii="Arial" w:hAnsi="Arial" w:cs="Arial"/>
                <w:sz w:val="22"/>
                <w:szCs w:val="22"/>
              </w:rPr>
              <w:t>Screening, assessment, and preliminary diagnosis are conducted within the timeframes identified in CCBHC criteria, but also responsive to the needs and preferences of the client.</w:t>
            </w:r>
          </w:p>
          <w:p w14:paraId="3F5686B9" w14:textId="0A244ACF" w:rsidR="007C75CC" w:rsidRPr="005B3D85" w:rsidRDefault="007C75CC" w:rsidP="00323C39">
            <w:pPr>
              <w:pStyle w:val="ListParagraph"/>
              <w:widowControl w:val="0"/>
              <w:numPr>
                <w:ilvl w:val="0"/>
                <w:numId w:val="67"/>
              </w:numPr>
              <w:rPr>
                <w:rFonts w:ascii="Arial" w:hAnsi="Arial" w:cs="Arial"/>
                <w:sz w:val="22"/>
                <w:szCs w:val="22"/>
              </w:rPr>
            </w:pPr>
            <w:r w:rsidRPr="005B3D85">
              <w:rPr>
                <w:rFonts w:ascii="Arial" w:hAnsi="Arial" w:cs="Arial"/>
                <w:sz w:val="22"/>
                <w:szCs w:val="22"/>
              </w:rPr>
              <w:t xml:space="preserve">Same day assessment options are offered. </w:t>
            </w:r>
          </w:p>
          <w:p w14:paraId="757B35F4" w14:textId="0642BC27" w:rsidR="007C75CC" w:rsidRPr="005B3D85" w:rsidRDefault="007C75CC" w:rsidP="00323C39">
            <w:pPr>
              <w:pStyle w:val="ListParagraph"/>
              <w:widowControl w:val="0"/>
              <w:numPr>
                <w:ilvl w:val="0"/>
                <w:numId w:val="67"/>
              </w:numPr>
              <w:rPr>
                <w:rFonts w:ascii="Arial" w:hAnsi="Arial" w:cs="Arial"/>
                <w:sz w:val="22"/>
                <w:szCs w:val="22"/>
              </w:rPr>
            </w:pPr>
            <w:r w:rsidRPr="005B3D85">
              <w:rPr>
                <w:rFonts w:ascii="Arial" w:hAnsi="Arial" w:cs="Arial"/>
                <w:sz w:val="22"/>
                <w:szCs w:val="22"/>
              </w:rPr>
              <w:t xml:space="preserve">Open access clinic plans have met a barrier of LCSW/LFMT level clinician staffing shortages. </w:t>
            </w:r>
          </w:p>
          <w:p w14:paraId="12D1CE2D" w14:textId="17F6303C" w:rsidR="007C75CC" w:rsidRPr="005B3D85" w:rsidRDefault="007C75CC" w:rsidP="00323C39">
            <w:pPr>
              <w:pStyle w:val="ListParagraph"/>
              <w:widowControl w:val="0"/>
              <w:numPr>
                <w:ilvl w:val="0"/>
                <w:numId w:val="67"/>
              </w:numPr>
              <w:rPr>
                <w:rFonts w:ascii="Arial" w:hAnsi="Arial" w:cs="Arial"/>
                <w:sz w:val="22"/>
                <w:szCs w:val="22"/>
              </w:rPr>
            </w:pPr>
            <w:r w:rsidRPr="005B3D85">
              <w:rPr>
                <w:rFonts w:ascii="Arial" w:hAnsi="Arial" w:cs="Arial"/>
                <w:sz w:val="22"/>
                <w:szCs w:val="22"/>
              </w:rPr>
              <w:t xml:space="preserve">Telehealth options for assessment have been launched to assist client access from other locations of care. </w:t>
            </w:r>
          </w:p>
          <w:p w14:paraId="15DF43A1" w14:textId="4FCD0C8B" w:rsidR="007C75CC" w:rsidRPr="005B3D85" w:rsidRDefault="007C75CC" w:rsidP="00323C39">
            <w:pPr>
              <w:pStyle w:val="ListParagraph"/>
              <w:widowControl w:val="0"/>
              <w:numPr>
                <w:ilvl w:val="0"/>
                <w:numId w:val="67"/>
              </w:numPr>
              <w:rPr>
                <w:rFonts w:ascii="Arial" w:hAnsi="Arial" w:cs="Arial"/>
                <w:sz w:val="22"/>
                <w:szCs w:val="22"/>
              </w:rPr>
            </w:pPr>
            <w:r w:rsidRPr="005B3D85">
              <w:rPr>
                <w:rFonts w:ascii="Arial" w:hAnsi="Arial" w:cs="Arial"/>
                <w:sz w:val="22"/>
                <w:szCs w:val="22"/>
              </w:rPr>
              <w:t>All initial inquiries for services are classified as routine, urgent, or emergent and triaged according to established processes.</w:t>
            </w:r>
          </w:p>
          <w:p w14:paraId="64704044" w14:textId="31324291" w:rsidR="007C75CC" w:rsidRPr="005B3D85" w:rsidRDefault="007C75CC" w:rsidP="00323C39">
            <w:pPr>
              <w:pStyle w:val="ListParagraph"/>
              <w:widowControl w:val="0"/>
              <w:numPr>
                <w:ilvl w:val="0"/>
                <w:numId w:val="67"/>
              </w:numPr>
              <w:rPr>
                <w:rFonts w:ascii="Arial" w:hAnsi="Arial" w:cs="Arial"/>
                <w:sz w:val="22"/>
                <w:szCs w:val="22"/>
              </w:rPr>
            </w:pPr>
            <w:r w:rsidRPr="005B3D85">
              <w:rPr>
                <w:rFonts w:ascii="Arial" w:hAnsi="Arial" w:cs="Arial"/>
                <w:sz w:val="22"/>
                <w:szCs w:val="22"/>
              </w:rPr>
              <w:t>Time frame responses are monitored by our CQI Committee, reported monthly, and active PDSAs are actioned.</w:t>
            </w:r>
          </w:p>
          <w:p w14:paraId="7F482A67" w14:textId="77777777" w:rsidR="007C75CC" w:rsidRPr="005B3D85" w:rsidRDefault="007C75CC" w:rsidP="007C75CC">
            <w:pPr>
              <w:widowControl w:val="0"/>
              <w:rPr>
                <w:rFonts w:ascii="Arial" w:hAnsi="Arial" w:cs="Arial"/>
                <w:sz w:val="22"/>
                <w:szCs w:val="22"/>
              </w:rPr>
            </w:pPr>
          </w:p>
          <w:p w14:paraId="1C68EBB3" w14:textId="77777777" w:rsidR="005006DE" w:rsidRPr="005B3D85" w:rsidRDefault="00E75E4A" w:rsidP="005006DE">
            <w:pPr>
              <w:widowControl w:val="0"/>
              <w:rPr>
                <w:rFonts w:ascii="Arial" w:hAnsi="Arial" w:cs="Arial"/>
                <w:b/>
                <w:sz w:val="22"/>
                <w:szCs w:val="22"/>
              </w:rPr>
            </w:pPr>
            <w:r w:rsidRPr="005B3D85">
              <w:rPr>
                <w:rFonts w:ascii="Arial" w:hAnsi="Arial" w:cs="Arial"/>
                <w:b/>
                <w:sz w:val="22"/>
                <w:szCs w:val="22"/>
              </w:rPr>
              <w:t xml:space="preserve">4.d.3 </w:t>
            </w:r>
          </w:p>
          <w:p w14:paraId="0026F83D" w14:textId="08A661CD" w:rsidR="005006DE" w:rsidRPr="005B3D85" w:rsidRDefault="005006DE" w:rsidP="005006DE">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1CD164D4" w14:textId="5936AC39" w:rsidR="005006DE" w:rsidRPr="005B3D85" w:rsidRDefault="005006DE" w:rsidP="00323C39">
            <w:pPr>
              <w:pStyle w:val="ListParagraph"/>
              <w:widowControl w:val="0"/>
              <w:numPr>
                <w:ilvl w:val="0"/>
                <w:numId w:val="103"/>
              </w:numPr>
              <w:rPr>
                <w:rFonts w:ascii="Arial" w:hAnsi="Arial" w:cs="Arial"/>
                <w:sz w:val="22"/>
                <w:szCs w:val="22"/>
              </w:rPr>
            </w:pPr>
            <w:r w:rsidRPr="005B3D85">
              <w:rPr>
                <w:rFonts w:ascii="Arial" w:hAnsi="Arial" w:cs="Arial"/>
                <w:sz w:val="22"/>
                <w:szCs w:val="22"/>
              </w:rPr>
              <w:t xml:space="preserve">SBH Initial Evaluation is the same as the Comprehensive Assessment and all elements specified in this criterion are completed during this initial evaluation. In-depth policy documentation is available upon request. </w:t>
            </w:r>
          </w:p>
          <w:p w14:paraId="6A49AD4D" w14:textId="4BF03D78" w:rsidR="005006DE" w:rsidRPr="005B3D85" w:rsidRDefault="005006DE" w:rsidP="00323C39">
            <w:pPr>
              <w:pStyle w:val="ListParagraph"/>
              <w:widowControl w:val="0"/>
              <w:numPr>
                <w:ilvl w:val="0"/>
                <w:numId w:val="103"/>
              </w:numPr>
              <w:rPr>
                <w:rFonts w:ascii="Arial" w:hAnsi="Arial" w:cs="Arial"/>
                <w:sz w:val="22"/>
                <w:szCs w:val="22"/>
              </w:rPr>
            </w:pPr>
            <w:r w:rsidRPr="005B3D85">
              <w:rPr>
                <w:rFonts w:ascii="Arial" w:hAnsi="Arial" w:cs="Arial"/>
                <w:sz w:val="22"/>
                <w:szCs w:val="22"/>
              </w:rPr>
              <w:t>All initial evaluations and comprehensive assessments are completed by a Master Level Licensed clinician (or student under the supervision of a licensed professional).</w:t>
            </w:r>
          </w:p>
          <w:p w14:paraId="00E95F98" w14:textId="6F255DFC" w:rsidR="005006DE" w:rsidRPr="005B3D85" w:rsidRDefault="005006DE" w:rsidP="00323C39">
            <w:pPr>
              <w:pStyle w:val="ListParagraph"/>
              <w:widowControl w:val="0"/>
              <w:numPr>
                <w:ilvl w:val="0"/>
                <w:numId w:val="103"/>
              </w:numPr>
              <w:rPr>
                <w:rFonts w:ascii="Arial" w:hAnsi="Arial" w:cs="Arial"/>
                <w:sz w:val="22"/>
                <w:szCs w:val="22"/>
              </w:rPr>
            </w:pPr>
            <w:r w:rsidRPr="005B3D85">
              <w:rPr>
                <w:rFonts w:ascii="Arial" w:hAnsi="Arial" w:cs="Arial"/>
                <w:sz w:val="22"/>
                <w:szCs w:val="22"/>
              </w:rPr>
              <w:t xml:space="preserve">We would request technical assistance and clarification upon verbiage: </w:t>
            </w:r>
          </w:p>
          <w:p w14:paraId="14050CFC" w14:textId="1A70C50D" w:rsidR="005006DE" w:rsidRPr="005B3D85" w:rsidRDefault="005006DE" w:rsidP="00323C39">
            <w:pPr>
              <w:pStyle w:val="ListParagraph"/>
              <w:widowControl w:val="0"/>
              <w:numPr>
                <w:ilvl w:val="1"/>
                <w:numId w:val="103"/>
              </w:numPr>
              <w:rPr>
                <w:rFonts w:ascii="Arial" w:hAnsi="Arial" w:cs="Arial"/>
                <w:sz w:val="22"/>
                <w:szCs w:val="22"/>
              </w:rPr>
            </w:pPr>
            <w:r w:rsidRPr="005B3D85">
              <w:rPr>
                <w:rFonts w:ascii="Arial" w:hAnsi="Arial" w:cs="Arial"/>
                <w:sz w:val="22"/>
                <w:szCs w:val="22"/>
              </w:rPr>
              <w:t>The term ‘initial evaluation’ specified in this criterion appears to be the ‘comprehensive assessment’ in criterion 2.b.1. SBH operates as each term is one and the same.</w:t>
            </w:r>
          </w:p>
          <w:p w14:paraId="20CFCCF5" w14:textId="03666FA8" w:rsidR="005006DE" w:rsidRPr="005B3D85" w:rsidRDefault="005006DE" w:rsidP="00323C39">
            <w:pPr>
              <w:pStyle w:val="ListParagraph"/>
              <w:widowControl w:val="0"/>
              <w:numPr>
                <w:ilvl w:val="1"/>
                <w:numId w:val="103"/>
              </w:numPr>
              <w:rPr>
                <w:rFonts w:ascii="Arial" w:hAnsi="Arial" w:cs="Arial"/>
                <w:sz w:val="22"/>
                <w:szCs w:val="22"/>
              </w:rPr>
            </w:pPr>
            <w:r w:rsidRPr="005B3D85">
              <w:rPr>
                <w:rFonts w:ascii="Arial" w:hAnsi="Arial" w:cs="Arial"/>
                <w:sz w:val="22"/>
                <w:szCs w:val="22"/>
              </w:rPr>
              <w:t xml:space="preserve">Would like defined parameters of preliminary assessment, initial evaluation, and comprehensive assessment clarified.  </w:t>
            </w:r>
          </w:p>
          <w:p w14:paraId="38FCF9C0" w14:textId="7FD01F35" w:rsidR="007C75CC" w:rsidRPr="005B3D85" w:rsidRDefault="005006DE" w:rsidP="00323C39">
            <w:pPr>
              <w:pStyle w:val="ListParagraph"/>
              <w:widowControl w:val="0"/>
              <w:numPr>
                <w:ilvl w:val="1"/>
                <w:numId w:val="103"/>
              </w:numPr>
              <w:rPr>
                <w:rFonts w:ascii="Arial" w:hAnsi="Arial" w:cs="Arial"/>
                <w:sz w:val="22"/>
                <w:szCs w:val="22"/>
              </w:rPr>
            </w:pPr>
            <w:r w:rsidRPr="005B3D85">
              <w:rPr>
                <w:rFonts w:ascii="Arial" w:hAnsi="Arial" w:cs="Arial"/>
                <w:sz w:val="22"/>
                <w:szCs w:val="22"/>
              </w:rPr>
              <w:t>Clinical licensure and certification differential for these services are requested.</w:t>
            </w:r>
          </w:p>
          <w:p w14:paraId="6009B0B3" w14:textId="77777777" w:rsidR="005006DE" w:rsidRPr="005B3D85" w:rsidRDefault="005006DE" w:rsidP="005006DE">
            <w:pPr>
              <w:widowControl w:val="0"/>
              <w:rPr>
                <w:rFonts w:ascii="Arial" w:hAnsi="Arial" w:cs="Arial"/>
                <w:sz w:val="22"/>
                <w:szCs w:val="22"/>
              </w:rPr>
            </w:pPr>
          </w:p>
          <w:p w14:paraId="3AA407F9" w14:textId="77777777" w:rsidR="005006DE" w:rsidRPr="005B3D85" w:rsidRDefault="005006DE" w:rsidP="005006DE">
            <w:pPr>
              <w:widowControl w:val="0"/>
              <w:rPr>
                <w:rFonts w:ascii="Arial" w:hAnsi="Arial" w:cs="Arial"/>
                <w:b/>
                <w:sz w:val="22"/>
                <w:szCs w:val="22"/>
              </w:rPr>
            </w:pPr>
            <w:r w:rsidRPr="005B3D85">
              <w:rPr>
                <w:rFonts w:ascii="Arial" w:hAnsi="Arial" w:cs="Arial"/>
                <w:b/>
                <w:sz w:val="22"/>
                <w:szCs w:val="22"/>
              </w:rPr>
              <w:t xml:space="preserve">4.d.4 </w:t>
            </w:r>
          </w:p>
          <w:p w14:paraId="41D2A350" w14:textId="715BDBF8" w:rsidR="005006DE" w:rsidRPr="005B3D85" w:rsidRDefault="005006DE" w:rsidP="005006DE">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71CEBBC9" w14:textId="676E3B02" w:rsidR="005006DE" w:rsidRPr="005B3D85" w:rsidRDefault="005006DE" w:rsidP="00323C39">
            <w:pPr>
              <w:pStyle w:val="ListParagraph"/>
              <w:widowControl w:val="0"/>
              <w:numPr>
                <w:ilvl w:val="0"/>
                <w:numId w:val="104"/>
              </w:numPr>
              <w:rPr>
                <w:rFonts w:ascii="Arial" w:hAnsi="Arial" w:cs="Arial"/>
                <w:sz w:val="22"/>
                <w:szCs w:val="22"/>
              </w:rPr>
            </w:pPr>
            <w:r w:rsidRPr="005B3D85">
              <w:rPr>
                <w:rFonts w:ascii="Arial" w:hAnsi="Arial" w:cs="Arial"/>
                <w:sz w:val="22"/>
                <w:szCs w:val="22"/>
              </w:rPr>
              <w:t>All sections enumerated in this criterion are included in the SBH comprehensive assessment documentation within our electronic health record.</w:t>
            </w:r>
          </w:p>
          <w:p w14:paraId="2306F56C" w14:textId="21AE5A61" w:rsidR="005006DE" w:rsidRPr="005B3D85" w:rsidRDefault="005006DE" w:rsidP="00323C39">
            <w:pPr>
              <w:pStyle w:val="ListParagraph"/>
              <w:widowControl w:val="0"/>
              <w:numPr>
                <w:ilvl w:val="0"/>
                <w:numId w:val="104"/>
              </w:numPr>
              <w:rPr>
                <w:rFonts w:ascii="Arial" w:hAnsi="Arial" w:cs="Arial"/>
                <w:sz w:val="22"/>
                <w:szCs w:val="22"/>
              </w:rPr>
            </w:pPr>
            <w:r w:rsidRPr="005B3D85">
              <w:rPr>
                <w:rFonts w:ascii="Arial" w:hAnsi="Arial" w:cs="Arial"/>
                <w:sz w:val="22"/>
                <w:szCs w:val="22"/>
              </w:rPr>
              <w:t>Comprehensive assessments are completed within 7 days of the first appointment and treatment plans reviewed with client (and family if appropriate) no less than every 90 days.</w:t>
            </w:r>
          </w:p>
          <w:p w14:paraId="5D01FD2F" w14:textId="2AA39A1F" w:rsidR="005006DE" w:rsidRPr="005B3D85" w:rsidRDefault="005006DE" w:rsidP="00323C39">
            <w:pPr>
              <w:pStyle w:val="ListParagraph"/>
              <w:widowControl w:val="0"/>
              <w:numPr>
                <w:ilvl w:val="0"/>
                <w:numId w:val="104"/>
              </w:numPr>
              <w:rPr>
                <w:rFonts w:ascii="Arial" w:hAnsi="Arial" w:cs="Arial"/>
                <w:sz w:val="22"/>
                <w:szCs w:val="22"/>
              </w:rPr>
            </w:pPr>
            <w:r w:rsidRPr="005B3D85">
              <w:rPr>
                <w:rFonts w:ascii="Arial" w:hAnsi="Arial" w:cs="Arial"/>
                <w:sz w:val="22"/>
                <w:szCs w:val="22"/>
              </w:rPr>
              <w:t xml:space="preserve">Client Rights Policy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60961ECF" w14:textId="305AE2D2" w:rsidR="005006DE" w:rsidRPr="005B3D85" w:rsidRDefault="005006DE" w:rsidP="00323C39">
            <w:pPr>
              <w:pStyle w:val="ListParagraph"/>
              <w:widowControl w:val="0"/>
              <w:numPr>
                <w:ilvl w:val="0"/>
                <w:numId w:val="104"/>
              </w:numPr>
              <w:rPr>
                <w:rFonts w:ascii="Arial" w:hAnsi="Arial" w:cs="Arial"/>
                <w:sz w:val="22"/>
                <w:szCs w:val="22"/>
              </w:rPr>
            </w:pPr>
            <w:r w:rsidRPr="005B3D85">
              <w:rPr>
                <w:rFonts w:ascii="Arial" w:hAnsi="Arial" w:cs="Arial"/>
                <w:sz w:val="22"/>
                <w:szCs w:val="22"/>
              </w:rPr>
              <w:t>Person-Centered Treatment Planning speaks to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678D1FE5" w14:textId="77777777" w:rsidR="005006DE" w:rsidRPr="005B3D85" w:rsidRDefault="005006DE" w:rsidP="005006DE">
            <w:pPr>
              <w:widowControl w:val="0"/>
              <w:rPr>
                <w:rFonts w:ascii="Arial" w:hAnsi="Arial" w:cs="Arial"/>
                <w:sz w:val="22"/>
                <w:szCs w:val="22"/>
              </w:rPr>
            </w:pPr>
          </w:p>
          <w:p w14:paraId="78EF35CA" w14:textId="77777777" w:rsidR="00383C1B" w:rsidRPr="005B3D85" w:rsidRDefault="00383C1B" w:rsidP="00383C1B">
            <w:pPr>
              <w:widowControl w:val="0"/>
              <w:rPr>
                <w:rFonts w:ascii="Arial" w:hAnsi="Arial" w:cs="Arial"/>
                <w:b/>
                <w:sz w:val="22"/>
                <w:szCs w:val="22"/>
              </w:rPr>
            </w:pPr>
            <w:r w:rsidRPr="005B3D85">
              <w:rPr>
                <w:rFonts w:ascii="Arial" w:hAnsi="Arial" w:cs="Arial"/>
                <w:b/>
                <w:sz w:val="22"/>
                <w:szCs w:val="22"/>
              </w:rPr>
              <w:t xml:space="preserve">4.d.5 </w:t>
            </w:r>
          </w:p>
          <w:p w14:paraId="0BEF7BF3" w14:textId="560F9136" w:rsidR="00383C1B" w:rsidRPr="005B3D85" w:rsidRDefault="00383C1B" w:rsidP="00383C1B">
            <w:pPr>
              <w:widowControl w:val="0"/>
              <w:rPr>
                <w:rFonts w:ascii="Arial" w:hAnsi="Arial" w:cs="Arial"/>
                <w:sz w:val="22"/>
                <w:szCs w:val="22"/>
              </w:rPr>
            </w:pPr>
            <w:r w:rsidRPr="005B3D85">
              <w:rPr>
                <w:rFonts w:ascii="Arial" w:hAnsi="Arial" w:cs="Arial"/>
                <w:b/>
                <w:sz w:val="22"/>
                <w:szCs w:val="22"/>
              </w:rPr>
              <w:t>If</w:t>
            </w:r>
            <w:r w:rsidRPr="005B3D85">
              <w:rPr>
                <w:rFonts w:ascii="Arial" w:hAnsi="Arial" w:cs="Arial"/>
                <w:sz w:val="22"/>
                <w:szCs w:val="22"/>
              </w:rPr>
              <w:t xml:space="preserve"> </w:t>
            </w:r>
            <w:r w:rsidRPr="005B3D85">
              <w:rPr>
                <w:rFonts w:ascii="Arial" w:hAnsi="Arial" w:cs="Arial"/>
                <w:b/>
                <w:sz w:val="22"/>
                <w:szCs w:val="22"/>
              </w:rPr>
              <w:t>you currently meet the criterion, how are you doing so?</w:t>
            </w:r>
            <w:r w:rsidRPr="005B3D85">
              <w:rPr>
                <w:rFonts w:ascii="Arial" w:hAnsi="Arial" w:cs="Arial"/>
                <w:sz w:val="22"/>
                <w:szCs w:val="22"/>
              </w:rPr>
              <w:t xml:space="preserve"> </w:t>
            </w:r>
          </w:p>
          <w:p w14:paraId="7D72CC9A" w14:textId="79914A53" w:rsidR="00383C1B" w:rsidRPr="005B3D85" w:rsidRDefault="00383C1B" w:rsidP="00323C39">
            <w:pPr>
              <w:pStyle w:val="ListParagraph"/>
              <w:widowControl w:val="0"/>
              <w:numPr>
                <w:ilvl w:val="0"/>
                <w:numId w:val="105"/>
              </w:numPr>
              <w:rPr>
                <w:rFonts w:ascii="Arial" w:hAnsi="Arial" w:cs="Arial"/>
                <w:sz w:val="22"/>
                <w:szCs w:val="22"/>
              </w:rPr>
            </w:pPr>
            <w:r w:rsidRPr="005B3D85">
              <w:rPr>
                <w:rFonts w:ascii="Arial" w:hAnsi="Arial" w:cs="Arial"/>
                <w:sz w:val="22"/>
                <w:szCs w:val="22"/>
              </w:rPr>
              <w:t xml:space="preserve">Attachment F and SAMHSA CCBHC Quality Outcomes Technical Specifications (October 2023) will allow SBH to respond to the measures listed.  </w:t>
            </w:r>
          </w:p>
          <w:p w14:paraId="38201A0B" w14:textId="42512118" w:rsidR="00383C1B" w:rsidRPr="005B3D85" w:rsidRDefault="00383C1B" w:rsidP="00323C39">
            <w:pPr>
              <w:pStyle w:val="ListParagraph"/>
              <w:widowControl w:val="0"/>
              <w:numPr>
                <w:ilvl w:val="0"/>
                <w:numId w:val="105"/>
              </w:numPr>
              <w:rPr>
                <w:rFonts w:ascii="Arial" w:hAnsi="Arial" w:cs="Arial"/>
                <w:sz w:val="22"/>
                <w:szCs w:val="22"/>
              </w:rPr>
            </w:pPr>
            <w:r w:rsidRPr="005B3D85">
              <w:rPr>
                <w:rFonts w:ascii="Arial" w:hAnsi="Arial" w:cs="Arial"/>
                <w:sz w:val="22"/>
                <w:szCs w:val="22"/>
              </w:rPr>
              <w:t>SBH has access to all needed EHR data to operationalize the clinical measures and DMHA reporting mechanisms.</w:t>
            </w:r>
          </w:p>
          <w:p w14:paraId="4293F9A1" w14:textId="70217EE9" w:rsidR="00383C1B" w:rsidRPr="005B3D85" w:rsidRDefault="00383C1B" w:rsidP="00323C39">
            <w:pPr>
              <w:pStyle w:val="ListParagraph"/>
              <w:widowControl w:val="0"/>
              <w:numPr>
                <w:ilvl w:val="0"/>
                <w:numId w:val="105"/>
              </w:numPr>
              <w:rPr>
                <w:rFonts w:ascii="Arial" w:hAnsi="Arial" w:cs="Arial"/>
                <w:sz w:val="22"/>
                <w:szCs w:val="22"/>
              </w:rPr>
            </w:pPr>
            <w:r w:rsidRPr="005B3D85">
              <w:rPr>
                <w:rFonts w:ascii="Arial" w:hAnsi="Arial" w:cs="Arial"/>
                <w:sz w:val="22"/>
                <w:szCs w:val="22"/>
              </w:rPr>
              <w:t>Attachment G is being used to identify which EBPs are being offered at which location to streamline care coordination to these resources.  Staff at SBH have a long history of EBP trainer certification and experience.</w:t>
            </w:r>
          </w:p>
          <w:p w14:paraId="41DC62F7" w14:textId="0326481A" w:rsidR="00383C1B" w:rsidRPr="005B3D85" w:rsidRDefault="00383C1B" w:rsidP="00323C39">
            <w:pPr>
              <w:pStyle w:val="ListParagraph"/>
              <w:widowControl w:val="0"/>
              <w:numPr>
                <w:ilvl w:val="0"/>
                <w:numId w:val="105"/>
              </w:numPr>
              <w:rPr>
                <w:rFonts w:ascii="Arial" w:hAnsi="Arial" w:cs="Arial"/>
                <w:sz w:val="22"/>
                <w:szCs w:val="22"/>
              </w:rPr>
            </w:pPr>
            <w:r w:rsidRPr="005B3D85">
              <w:rPr>
                <w:rFonts w:ascii="Arial" w:hAnsi="Arial" w:cs="Arial"/>
                <w:sz w:val="22"/>
                <w:szCs w:val="22"/>
              </w:rPr>
              <w:t>SBH is accountable to program requirement 5 (quality and data reporting)</w:t>
            </w:r>
          </w:p>
          <w:p w14:paraId="1EDC15A9" w14:textId="3ECD7087" w:rsidR="005006DE" w:rsidRPr="005B3D85" w:rsidRDefault="00383C1B" w:rsidP="00323C39">
            <w:pPr>
              <w:pStyle w:val="ListParagraph"/>
              <w:widowControl w:val="0"/>
              <w:numPr>
                <w:ilvl w:val="0"/>
                <w:numId w:val="105"/>
              </w:numPr>
              <w:rPr>
                <w:rFonts w:ascii="Arial" w:hAnsi="Arial" w:cs="Arial"/>
                <w:sz w:val="22"/>
                <w:szCs w:val="22"/>
              </w:rPr>
            </w:pPr>
            <w:r w:rsidRPr="005B3D85">
              <w:rPr>
                <w:rFonts w:ascii="Arial" w:hAnsi="Arial" w:cs="Arial"/>
                <w:sz w:val="22"/>
                <w:szCs w:val="22"/>
              </w:rPr>
              <w:t>Technical assistance is requested on selected EBPs, training to fidelity, and reporting mechanisms.</w:t>
            </w:r>
          </w:p>
          <w:p w14:paraId="09958081" w14:textId="77777777" w:rsidR="00383C1B" w:rsidRPr="005B3D85" w:rsidRDefault="00383C1B" w:rsidP="00383C1B">
            <w:pPr>
              <w:widowControl w:val="0"/>
              <w:rPr>
                <w:rFonts w:ascii="Arial" w:hAnsi="Arial" w:cs="Arial"/>
                <w:sz w:val="22"/>
                <w:szCs w:val="22"/>
              </w:rPr>
            </w:pPr>
          </w:p>
          <w:p w14:paraId="6B71622F" w14:textId="77777777" w:rsidR="00253EA8" w:rsidRPr="005B3D85" w:rsidRDefault="00383C1B" w:rsidP="00253EA8">
            <w:pPr>
              <w:widowControl w:val="0"/>
              <w:rPr>
                <w:rFonts w:ascii="Arial" w:hAnsi="Arial" w:cs="Arial"/>
                <w:b/>
                <w:sz w:val="22"/>
                <w:szCs w:val="22"/>
              </w:rPr>
            </w:pPr>
            <w:r w:rsidRPr="005B3D85">
              <w:rPr>
                <w:rFonts w:ascii="Arial" w:hAnsi="Arial" w:cs="Arial"/>
                <w:b/>
                <w:sz w:val="22"/>
                <w:szCs w:val="22"/>
              </w:rPr>
              <w:t>4.d</w:t>
            </w:r>
            <w:r w:rsidR="00253EA8" w:rsidRPr="005B3D85">
              <w:rPr>
                <w:rFonts w:ascii="Arial" w:hAnsi="Arial" w:cs="Arial"/>
                <w:b/>
                <w:sz w:val="22"/>
                <w:szCs w:val="22"/>
              </w:rPr>
              <w:t xml:space="preserve">.6 </w:t>
            </w:r>
          </w:p>
          <w:p w14:paraId="77D09577" w14:textId="669D422C" w:rsidR="00253EA8" w:rsidRPr="005B3D85" w:rsidRDefault="00253EA8" w:rsidP="00253EA8">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1802E1C1" w14:textId="3EEE3726" w:rsidR="00253EA8" w:rsidRPr="005B3D85" w:rsidRDefault="00253EA8" w:rsidP="00323C39">
            <w:pPr>
              <w:pStyle w:val="ListParagraph"/>
              <w:widowControl w:val="0"/>
              <w:numPr>
                <w:ilvl w:val="0"/>
                <w:numId w:val="106"/>
              </w:numPr>
              <w:rPr>
                <w:rFonts w:ascii="Arial" w:hAnsi="Arial" w:cs="Arial"/>
                <w:sz w:val="22"/>
                <w:szCs w:val="22"/>
              </w:rPr>
            </w:pPr>
            <w:r w:rsidRPr="005B3D85">
              <w:rPr>
                <w:rFonts w:ascii="Arial" w:hAnsi="Arial" w:cs="Arial"/>
                <w:sz w:val="22"/>
                <w:szCs w:val="22"/>
              </w:rPr>
              <w:t xml:space="preserve">SBH currently submits CANS/ANSA data to DARMHA on every client and utilizes findings to support treatment plan creation. </w:t>
            </w:r>
          </w:p>
          <w:p w14:paraId="419B75C4" w14:textId="1AC582E3" w:rsidR="00253EA8" w:rsidRPr="005B3D85" w:rsidRDefault="00253EA8" w:rsidP="00323C39">
            <w:pPr>
              <w:pStyle w:val="ListParagraph"/>
              <w:widowControl w:val="0"/>
              <w:numPr>
                <w:ilvl w:val="0"/>
                <w:numId w:val="106"/>
              </w:numPr>
              <w:rPr>
                <w:rFonts w:ascii="Arial" w:hAnsi="Arial" w:cs="Arial"/>
                <w:sz w:val="22"/>
                <w:szCs w:val="22"/>
              </w:rPr>
            </w:pPr>
            <w:r w:rsidRPr="005B3D85">
              <w:rPr>
                <w:rFonts w:ascii="Arial" w:hAnsi="Arial" w:cs="Arial"/>
                <w:sz w:val="22"/>
                <w:szCs w:val="22"/>
              </w:rPr>
              <w:t>EBP screening tools are used across our service lines (example: AUDIT, DAST, PCL 5, ACE, GAD7, PHQ9); this data is available for analytics and reporting.</w:t>
            </w:r>
          </w:p>
          <w:p w14:paraId="0401B314" w14:textId="6E52D526" w:rsidR="00253EA8" w:rsidRPr="005B3D85" w:rsidRDefault="00253EA8" w:rsidP="00323C39">
            <w:pPr>
              <w:pStyle w:val="ListParagraph"/>
              <w:widowControl w:val="0"/>
              <w:numPr>
                <w:ilvl w:val="0"/>
                <w:numId w:val="106"/>
              </w:numPr>
              <w:rPr>
                <w:rFonts w:ascii="Arial" w:hAnsi="Arial" w:cs="Arial"/>
                <w:sz w:val="22"/>
                <w:szCs w:val="22"/>
              </w:rPr>
            </w:pPr>
            <w:r w:rsidRPr="005B3D85">
              <w:rPr>
                <w:rFonts w:ascii="Arial" w:hAnsi="Arial" w:cs="Arial"/>
                <w:sz w:val="22"/>
                <w:szCs w:val="22"/>
              </w:rPr>
              <w:t>SBH is currently working with DMHA beta-testing a violence risk assessment for possible adoption state-wide.</w:t>
            </w:r>
          </w:p>
          <w:p w14:paraId="503FB5B2" w14:textId="1AD2BF65" w:rsidR="00253EA8" w:rsidRPr="005B3D85" w:rsidRDefault="00253EA8" w:rsidP="00323C39">
            <w:pPr>
              <w:pStyle w:val="ListParagraph"/>
              <w:widowControl w:val="0"/>
              <w:numPr>
                <w:ilvl w:val="0"/>
                <w:numId w:val="106"/>
              </w:numPr>
              <w:rPr>
                <w:rFonts w:ascii="Arial" w:hAnsi="Arial" w:cs="Arial"/>
                <w:sz w:val="22"/>
                <w:szCs w:val="22"/>
              </w:rPr>
            </w:pPr>
            <w:r w:rsidRPr="005B3D85">
              <w:rPr>
                <w:rFonts w:ascii="Arial" w:hAnsi="Arial" w:cs="Arial"/>
                <w:sz w:val="22"/>
                <w:szCs w:val="22"/>
              </w:rPr>
              <w:t xml:space="preserve">Motivational interview training is being delivered, in-person, by a staff certified trainer, October 2023.  Annual refresher MI training is online.  </w:t>
            </w:r>
          </w:p>
          <w:p w14:paraId="1B52D45A" w14:textId="372A46AE" w:rsidR="00383C1B" w:rsidRPr="005B3D85" w:rsidRDefault="00253EA8" w:rsidP="00323C39">
            <w:pPr>
              <w:pStyle w:val="ListParagraph"/>
              <w:widowControl w:val="0"/>
              <w:numPr>
                <w:ilvl w:val="0"/>
                <w:numId w:val="106"/>
              </w:numPr>
              <w:rPr>
                <w:rFonts w:ascii="Arial" w:hAnsi="Arial" w:cs="Arial"/>
                <w:sz w:val="22"/>
                <w:szCs w:val="22"/>
              </w:rPr>
            </w:pPr>
            <w:r w:rsidRPr="005B3D85">
              <w:rPr>
                <w:rFonts w:ascii="Arial" w:hAnsi="Arial" w:cs="Arial"/>
                <w:sz w:val="22"/>
                <w:szCs w:val="22"/>
              </w:rPr>
              <w:t>Technical assistance is requested for all State-approved screening tools as well as outcome measure reporting.</w:t>
            </w:r>
          </w:p>
          <w:p w14:paraId="32A0C79B" w14:textId="77777777" w:rsidR="00253EA8" w:rsidRPr="005B3D85" w:rsidRDefault="00253EA8" w:rsidP="00253EA8">
            <w:pPr>
              <w:widowControl w:val="0"/>
              <w:rPr>
                <w:rFonts w:ascii="Arial" w:hAnsi="Arial" w:cs="Arial"/>
                <w:b/>
                <w:sz w:val="22"/>
                <w:szCs w:val="22"/>
              </w:rPr>
            </w:pPr>
          </w:p>
          <w:p w14:paraId="099DC378" w14:textId="77777777" w:rsidR="00E32BE3" w:rsidRPr="005B3D85" w:rsidRDefault="00253EA8" w:rsidP="00E32BE3">
            <w:pPr>
              <w:widowControl w:val="0"/>
              <w:rPr>
                <w:rFonts w:ascii="Arial" w:hAnsi="Arial" w:cs="Arial"/>
                <w:b/>
                <w:sz w:val="22"/>
                <w:szCs w:val="22"/>
              </w:rPr>
            </w:pPr>
            <w:r w:rsidRPr="005B3D85">
              <w:rPr>
                <w:rFonts w:ascii="Arial" w:hAnsi="Arial" w:cs="Arial"/>
                <w:b/>
                <w:sz w:val="22"/>
                <w:szCs w:val="22"/>
              </w:rPr>
              <w:t xml:space="preserve">4.d.7 </w:t>
            </w:r>
            <w:r w:rsidR="00D44512" w:rsidRPr="005B3D85">
              <w:rPr>
                <w:rFonts w:ascii="Arial" w:hAnsi="Arial" w:cs="Arial"/>
                <w:b/>
                <w:sz w:val="22"/>
                <w:szCs w:val="22"/>
              </w:rPr>
              <w:t xml:space="preserve"> </w:t>
            </w:r>
          </w:p>
          <w:p w14:paraId="04607E48" w14:textId="15FBF7F9" w:rsidR="00E32BE3" w:rsidRPr="005B3D85" w:rsidRDefault="00E32BE3" w:rsidP="00E32BE3">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04D93FAA" w14:textId="164849CF" w:rsidR="00E32BE3" w:rsidRPr="005B3D85" w:rsidRDefault="00E32BE3" w:rsidP="00323C39">
            <w:pPr>
              <w:pStyle w:val="ListParagraph"/>
              <w:widowControl w:val="0"/>
              <w:numPr>
                <w:ilvl w:val="0"/>
                <w:numId w:val="66"/>
              </w:numPr>
              <w:rPr>
                <w:rFonts w:ascii="Arial" w:hAnsi="Arial" w:cs="Arial"/>
                <w:sz w:val="22"/>
                <w:szCs w:val="22"/>
              </w:rPr>
            </w:pPr>
            <w:r w:rsidRPr="005B3D85">
              <w:rPr>
                <w:rFonts w:ascii="Arial" w:hAnsi="Arial" w:cs="Arial"/>
                <w:sz w:val="22"/>
                <w:szCs w:val="22"/>
              </w:rPr>
              <w:t>A current SBH CLAS CQI Plan PDSA launched (October 2023) is delivering customer service training on connecting our certified language interpretation contractors to clients quickly; screening tools are being translated as part of a CLAS PSDA project.</w:t>
            </w:r>
          </w:p>
          <w:p w14:paraId="56A354DD" w14:textId="12138B72" w:rsidR="00E32BE3" w:rsidRPr="005B3D85" w:rsidRDefault="00E32BE3" w:rsidP="00323C39">
            <w:pPr>
              <w:pStyle w:val="ListParagraph"/>
              <w:widowControl w:val="0"/>
              <w:numPr>
                <w:ilvl w:val="0"/>
                <w:numId w:val="66"/>
              </w:numPr>
              <w:rPr>
                <w:rFonts w:ascii="Arial" w:hAnsi="Arial" w:cs="Arial"/>
                <w:sz w:val="22"/>
                <w:szCs w:val="22"/>
              </w:rPr>
            </w:pPr>
            <w:r w:rsidRPr="005B3D85">
              <w:rPr>
                <w:rFonts w:ascii="Arial" w:hAnsi="Arial" w:cs="Arial"/>
                <w:sz w:val="22"/>
                <w:szCs w:val="22"/>
              </w:rPr>
              <w:t>Internal assessment of approaches that are culturally and linguistically appropriate are guided by the CLAS standards.</w:t>
            </w:r>
          </w:p>
          <w:p w14:paraId="52FB8304" w14:textId="45CBE424" w:rsidR="00E32BE3" w:rsidRPr="005B3D85" w:rsidRDefault="00E32BE3" w:rsidP="00323C39">
            <w:pPr>
              <w:pStyle w:val="ListParagraph"/>
              <w:widowControl w:val="0"/>
              <w:numPr>
                <w:ilvl w:val="0"/>
                <w:numId w:val="66"/>
              </w:numPr>
              <w:rPr>
                <w:rFonts w:ascii="Arial" w:hAnsi="Arial" w:cs="Arial"/>
                <w:sz w:val="22"/>
                <w:szCs w:val="22"/>
              </w:rPr>
            </w:pPr>
            <w:r w:rsidRPr="005B3D85">
              <w:rPr>
                <w:rFonts w:ascii="Arial" w:hAnsi="Arial" w:cs="Arial"/>
                <w:sz w:val="22"/>
                <w:szCs w:val="22"/>
              </w:rPr>
              <w:t>Standard forms and screening tools are translated in the predominant languages in our region, with capability to provide other languages translated within 2-3 business days.</w:t>
            </w:r>
          </w:p>
          <w:p w14:paraId="15DE1D67" w14:textId="26377794" w:rsidR="00E32BE3" w:rsidRPr="005B3D85" w:rsidRDefault="00E32BE3" w:rsidP="00323C39">
            <w:pPr>
              <w:pStyle w:val="ListParagraph"/>
              <w:widowControl w:val="0"/>
              <w:numPr>
                <w:ilvl w:val="0"/>
                <w:numId w:val="66"/>
              </w:numPr>
              <w:rPr>
                <w:rFonts w:ascii="Arial" w:hAnsi="Arial" w:cs="Arial"/>
                <w:sz w:val="22"/>
                <w:szCs w:val="22"/>
              </w:rPr>
            </w:pPr>
            <w:r w:rsidRPr="005B3D85">
              <w:rPr>
                <w:rFonts w:ascii="Arial" w:hAnsi="Arial" w:cs="Arial"/>
                <w:sz w:val="22"/>
                <w:szCs w:val="22"/>
              </w:rPr>
              <w:t>Processes are adapted to accommodate those with hearing impairments, or literacy levels below the 5th grade.</w:t>
            </w:r>
          </w:p>
          <w:p w14:paraId="051AAFF2" w14:textId="5DEF95BE" w:rsidR="00E32BE3" w:rsidRPr="005B3D85" w:rsidRDefault="00E32BE3" w:rsidP="00323C39">
            <w:pPr>
              <w:pStyle w:val="ListParagraph"/>
              <w:widowControl w:val="0"/>
              <w:numPr>
                <w:ilvl w:val="0"/>
                <w:numId w:val="66"/>
              </w:numPr>
              <w:rPr>
                <w:rFonts w:ascii="Arial" w:hAnsi="Arial" w:cs="Arial"/>
                <w:sz w:val="22"/>
                <w:szCs w:val="22"/>
              </w:rPr>
            </w:pPr>
            <w:r w:rsidRPr="005B3D85">
              <w:rPr>
                <w:rFonts w:ascii="Arial" w:hAnsi="Arial" w:cs="Arial"/>
                <w:sz w:val="22"/>
                <w:szCs w:val="22"/>
              </w:rPr>
              <w:t>SBH contracts with Certified Languages International for on demand translation services, as well as translation of documents/forms upon request. In addition, SBH contracts with two local agencies that provide ASL translation.</w:t>
            </w:r>
          </w:p>
          <w:p w14:paraId="3D5E7136" w14:textId="6411050B" w:rsidR="00253EA8" w:rsidRPr="005B3D85" w:rsidRDefault="00E32BE3" w:rsidP="00323C39">
            <w:pPr>
              <w:pStyle w:val="ListParagraph"/>
              <w:widowControl w:val="0"/>
              <w:numPr>
                <w:ilvl w:val="0"/>
                <w:numId w:val="66"/>
              </w:numPr>
              <w:rPr>
                <w:rFonts w:ascii="Arial" w:hAnsi="Arial" w:cs="Arial"/>
                <w:sz w:val="22"/>
                <w:szCs w:val="22"/>
              </w:rPr>
            </w:pPr>
            <w:r w:rsidRPr="005B3D85">
              <w:rPr>
                <w:rFonts w:ascii="Arial" w:hAnsi="Arial" w:cs="Arial"/>
                <w:sz w:val="22"/>
                <w:szCs w:val="22"/>
              </w:rPr>
              <w:t>SBH uses screening tools listed by SAMHSA as culturally responsive: AUDIT and DAST as noted in TIP 59, ‘Improving Cultural Competence.’</w:t>
            </w:r>
          </w:p>
          <w:p w14:paraId="461578CD" w14:textId="77777777" w:rsidR="00E32BE3" w:rsidRPr="005B3D85" w:rsidRDefault="00E32BE3" w:rsidP="00E32BE3">
            <w:pPr>
              <w:widowControl w:val="0"/>
              <w:rPr>
                <w:rFonts w:ascii="Arial" w:hAnsi="Arial" w:cs="Arial"/>
                <w:sz w:val="22"/>
                <w:szCs w:val="22"/>
              </w:rPr>
            </w:pPr>
          </w:p>
          <w:p w14:paraId="71FC73FE" w14:textId="77777777" w:rsidR="00BC1666" w:rsidRPr="005B3D85" w:rsidRDefault="00E32BE3" w:rsidP="00BC1666">
            <w:pPr>
              <w:widowControl w:val="0"/>
              <w:rPr>
                <w:rFonts w:ascii="Arial" w:hAnsi="Arial" w:cs="Arial"/>
                <w:b/>
                <w:sz w:val="22"/>
                <w:szCs w:val="22"/>
              </w:rPr>
            </w:pPr>
            <w:r w:rsidRPr="005B3D85">
              <w:rPr>
                <w:rFonts w:ascii="Arial" w:hAnsi="Arial" w:cs="Arial"/>
                <w:b/>
                <w:sz w:val="22"/>
                <w:szCs w:val="22"/>
              </w:rPr>
              <w:t xml:space="preserve">4.d.8 </w:t>
            </w:r>
          </w:p>
          <w:p w14:paraId="7CFAC125" w14:textId="049DCF53" w:rsidR="00BC1666" w:rsidRPr="005B3D85" w:rsidRDefault="00BC1666" w:rsidP="00BC1666">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3AD09B9B" w14:textId="10AB16FE" w:rsidR="00BC1666" w:rsidRPr="005B3D85" w:rsidRDefault="00BC1666" w:rsidP="00323C39">
            <w:pPr>
              <w:pStyle w:val="ListParagraph"/>
              <w:widowControl w:val="0"/>
              <w:numPr>
                <w:ilvl w:val="0"/>
                <w:numId w:val="107"/>
              </w:numPr>
              <w:rPr>
                <w:rFonts w:ascii="Arial" w:hAnsi="Arial" w:cs="Arial"/>
                <w:sz w:val="22"/>
                <w:szCs w:val="22"/>
              </w:rPr>
            </w:pPr>
            <w:r w:rsidRPr="005B3D85">
              <w:rPr>
                <w:rFonts w:ascii="Arial" w:hAnsi="Arial" w:cs="Arial"/>
                <w:sz w:val="22"/>
                <w:szCs w:val="22"/>
              </w:rPr>
              <w:t xml:space="preserve">Adherence to this standard is detailed is Southwestern's Clinical Assessment policy, section 5, Comprehensive Assessment Procedures. </w:t>
            </w:r>
          </w:p>
          <w:p w14:paraId="6FEE6A30" w14:textId="154718D4" w:rsidR="00BC1666" w:rsidRPr="005B3D85" w:rsidRDefault="00BC1666" w:rsidP="00323C39">
            <w:pPr>
              <w:pStyle w:val="ListParagraph"/>
              <w:widowControl w:val="0"/>
              <w:numPr>
                <w:ilvl w:val="0"/>
                <w:numId w:val="107"/>
              </w:numPr>
              <w:rPr>
                <w:rFonts w:ascii="Arial" w:hAnsi="Arial" w:cs="Arial"/>
                <w:sz w:val="22"/>
                <w:szCs w:val="22"/>
              </w:rPr>
            </w:pPr>
            <w:r w:rsidRPr="005B3D85">
              <w:rPr>
                <w:rFonts w:ascii="Arial" w:hAnsi="Arial" w:cs="Arial"/>
                <w:sz w:val="22"/>
                <w:szCs w:val="22"/>
              </w:rPr>
              <w:t>The Crisis Services Guidelines provide an overview of assessment, triage, supervisor contact, ASAM level of care clinical decisions, brief intervention, and collaborative workflows with service providers along the ASAM continuum. Immediate threats to safety are clinically triaged per actions outlined in attestation criterion.</w:t>
            </w:r>
          </w:p>
          <w:p w14:paraId="286CAE52" w14:textId="7DC603F2" w:rsidR="00BC1666" w:rsidRPr="005B3D85" w:rsidRDefault="00BC1666" w:rsidP="00323C39">
            <w:pPr>
              <w:pStyle w:val="ListParagraph"/>
              <w:widowControl w:val="0"/>
              <w:numPr>
                <w:ilvl w:val="0"/>
                <w:numId w:val="107"/>
              </w:numPr>
              <w:rPr>
                <w:rFonts w:ascii="Arial" w:hAnsi="Arial" w:cs="Arial"/>
                <w:sz w:val="22"/>
                <w:szCs w:val="22"/>
              </w:rPr>
            </w:pPr>
            <w:r w:rsidRPr="005B3D85">
              <w:rPr>
                <w:rFonts w:ascii="Arial" w:hAnsi="Arial" w:cs="Arial"/>
                <w:sz w:val="22"/>
                <w:szCs w:val="22"/>
              </w:rPr>
              <w:t>If there is identification of more immediate threats to safety, SBH partners with three local inpatient units to provide medical detox and triage processes in place.</w:t>
            </w:r>
          </w:p>
          <w:p w14:paraId="6C68556E" w14:textId="2EEBD88A" w:rsidR="00BC1666" w:rsidRPr="005B3D85" w:rsidRDefault="00BC1666" w:rsidP="00323C39">
            <w:pPr>
              <w:pStyle w:val="ListParagraph"/>
              <w:widowControl w:val="0"/>
              <w:numPr>
                <w:ilvl w:val="0"/>
                <w:numId w:val="107"/>
              </w:numPr>
              <w:rPr>
                <w:rFonts w:ascii="Arial" w:hAnsi="Arial" w:cs="Arial"/>
                <w:sz w:val="22"/>
                <w:szCs w:val="22"/>
              </w:rPr>
            </w:pPr>
            <w:r w:rsidRPr="005B3D85">
              <w:rPr>
                <w:rFonts w:ascii="Arial" w:hAnsi="Arial" w:cs="Arial"/>
                <w:sz w:val="22"/>
                <w:szCs w:val="22"/>
              </w:rPr>
              <w:t>If medial detox is not indicated, SBH has a 3.5 and 3.7 residential unit available 24/7 that collaborates daily with the crisis team.</w:t>
            </w:r>
          </w:p>
          <w:p w14:paraId="6223485B" w14:textId="79A24E66" w:rsidR="00E32BE3" w:rsidRPr="005B3D85" w:rsidRDefault="00BC1666" w:rsidP="00323C39">
            <w:pPr>
              <w:pStyle w:val="ListParagraph"/>
              <w:widowControl w:val="0"/>
              <w:numPr>
                <w:ilvl w:val="0"/>
                <w:numId w:val="107"/>
              </w:numPr>
              <w:rPr>
                <w:rFonts w:ascii="Arial" w:hAnsi="Arial" w:cs="Arial"/>
                <w:sz w:val="22"/>
                <w:szCs w:val="22"/>
              </w:rPr>
            </w:pPr>
            <w:r w:rsidRPr="005B3D85">
              <w:rPr>
                <w:rFonts w:ascii="Arial" w:hAnsi="Arial" w:cs="Arial"/>
                <w:sz w:val="22"/>
                <w:szCs w:val="22"/>
              </w:rPr>
              <w:t>SBH uses screening tools listed by SAMHSA as culturally responsive: AUDIT and DAST.</w:t>
            </w:r>
          </w:p>
          <w:p w14:paraId="32BCBE02" w14:textId="77777777" w:rsidR="00BC1666" w:rsidRPr="005B3D85" w:rsidRDefault="00BC1666" w:rsidP="00BC1666">
            <w:pPr>
              <w:widowControl w:val="0"/>
              <w:rPr>
                <w:rFonts w:ascii="Arial" w:hAnsi="Arial" w:cs="Arial"/>
                <w:sz w:val="22"/>
                <w:szCs w:val="22"/>
              </w:rPr>
            </w:pPr>
          </w:p>
          <w:p w14:paraId="2F065819" w14:textId="77777777" w:rsidR="00BC1666" w:rsidRPr="005B3D85" w:rsidRDefault="00BC1666" w:rsidP="00BC1666">
            <w:pPr>
              <w:widowControl w:val="0"/>
              <w:rPr>
                <w:rFonts w:ascii="Arial" w:hAnsi="Arial" w:cs="Arial"/>
                <w:b/>
                <w:sz w:val="22"/>
                <w:szCs w:val="22"/>
              </w:rPr>
            </w:pPr>
            <w:r w:rsidRPr="005B3D85">
              <w:rPr>
                <w:rFonts w:ascii="Arial" w:hAnsi="Arial" w:cs="Arial"/>
                <w:b/>
                <w:sz w:val="22"/>
                <w:szCs w:val="22"/>
              </w:rPr>
              <w:t xml:space="preserve">4.e.1 </w:t>
            </w:r>
          </w:p>
          <w:p w14:paraId="216E8B14" w14:textId="38C32961" w:rsidR="00BC1666" w:rsidRPr="005B3D85" w:rsidRDefault="00BC1666" w:rsidP="00BC1666">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59424EB3" w14:textId="3D683C96" w:rsidR="00BC1666" w:rsidRPr="005B3D85" w:rsidRDefault="00BC1666" w:rsidP="00323C39">
            <w:pPr>
              <w:pStyle w:val="ListParagraph"/>
              <w:widowControl w:val="0"/>
              <w:numPr>
                <w:ilvl w:val="0"/>
                <w:numId w:val="65"/>
              </w:numPr>
              <w:rPr>
                <w:rFonts w:ascii="Arial" w:hAnsi="Arial" w:cs="Arial"/>
                <w:sz w:val="22"/>
                <w:szCs w:val="22"/>
              </w:rPr>
            </w:pPr>
            <w:r w:rsidRPr="005B3D85">
              <w:rPr>
                <w:rFonts w:ascii="Arial" w:hAnsi="Arial" w:cs="Arial"/>
                <w:sz w:val="22"/>
                <w:szCs w:val="22"/>
              </w:rPr>
              <w:t xml:space="preserve">Risk assessment and crisis prevention planning is provided by CCBHC, as well as Person Centered Treatment Planning as described in 4.e.2-4.e.8 and aligned with Section 2402(a) of the Affordable Care Act. </w:t>
            </w:r>
          </w:p>
          <w:p w14:paraId="5FD20064" w14:textId="4EE5E90B" w:rsidR="00BC1666" w:rsidRPr="005B3D85" w:rsidRDefault="00BC1666" w:rsidP="00323C39">
            <w:pPr>
              <w:pStyle w:val="ListParagraph"/>
              <w:widowControl w:val="0"/>
              <w:numPr>
                <w:ilvl w:val="0"/>
                <w:numId w:val="65"/>
              </w:numPr>
              <w:rPr>
                <w:rFonts w:ascii="Arial" w:hAnsi="Arial" w:cs="Arial"/>
                <w:sz w:val="22"/>
                <w:szCs w:val="22"/>
              </w:rPr>
            </w:pPr>
            <w:r w:rsidRPr="005B3D85">
              <w:rPr>
                <w:rFonts w:ascii="Arial" w:hAnsi="Arial" w:cs="Arial"/>
                <w:sz w:val="22"/>
                <w:szCs w:val="22"/>
              </w:rPr>
              <w:t xml:space="preserve">Risk assessment starts at initial contact and is triaged when contact is deemed urgent or emergent. </w:t>
            </w:r>
          </w:p>
          <w:p w14:paraId="1665F497" w14:textId="519752CA" w:rsidR="00BC1666" w:rsidRPr="005B3D85" w:rsidRDefault="00BC1666" w:rsidP="00323C39">
            <w:pPr>
              <w:pStyle w:val="ListParagraph"/>
              <w:widowControl w:val="0"/>
              <w:numPr>
                <w:ilvl w:val="0"/>
                <w:numId w:val="65"/>
              </w:numPr>
              <w:rPr>
                <w:rFonts w:ascii="Arial" w:hAnsi="Arial" w:cs="Arial"/>
                <w:sz w:val="22"/>
                <w:szCs w:val="22"/>
              </w:rPr>
            </w:pPr>
            <w:r w:rsidRPr="005B3D85">
              <w:rPr>
                <w:rFonts w:ascii="Arial" w:hAnsi="Arial" w:cs="Arial"/>
                <w:sz w:val="22"/>
                <w:szCs w:val="22"/>
              </w:rPr>
              <w:t>Risk level assessment and length of time to treatment is currently monitored as an internal SBH CQI measure.</w:t>
            </w:r>
          </w:p>
          <w:p w14:paraId="60650CC9" w14:textId="2C4F85E4" w:rsidR="00BC1666" w:rsidRPr="005B3D85" w:rsidRDefault="00BC1666" w:rsidP="00323C39">
            <w:pPr>
              <w:pStyle w:val="ListParagraph"/>
              <w:widowControl w:val="0"/>
              <w:numPr>
                <w:ilvl w:val="0"/>
                <w:numId w:val="65"/>
              </w:numPr>
              <w:rPr>
                <w:rFonts w:ascii="Arial" w:hAnsi="Arial" w:cs="Arial"/>
                <w:sz w:val="22"/>
                <w:szCs w:val="22"/>
              </w:rPr>
            </w:pPr>
            <w:r w:rsidRPr="005B3D85">
              <w:rPr>
                <w:rFonts w:ascii="Arial" w:hAnsi="Arial" w:cs="Arial"/>
                <w:sz w:val="22"/>
                <w:szCs w:val="22"/>
              </w:rPr>
              <w:t xml:space="preserve">Crisis Services is a policy that details the programmatic expectations SBH has for our CRSS services and are in line with Indiana and SAMSHA requirements for service provision. </w:t>
            </w:r>
          </w:p>
          <w:p w14:paraId="1FA8633F" w14:textId="40A94C40" w:rsidR="00BC1666" w:rsidRPr="005B3D85" w:rsidRDefault="00BC1666" w:rsidP="00323C39">
            <w:pPr>
              <w:pStyle w:val="ListParagraph"/>
              <w:widowControl w:val="0"/>
              <w:numPr>
                <w:ilvl w:val="0"/>
                <w:numId w:val="65"/>
              </w:numPr>
              <w:rPr>
                <w:rFonts w:ascii="Arial" w:hAnsi="Arial" w:cs="Arial"/>
                <w:sz w:val="22"/>
                <w:szCs w:val="22"/>
              </w:rPr>
            </w:pPr>
            <w:r w:rsidRPr="005B3D85">
              <w:rPr>
                <w:rFonts w:ascii="Arial" w:hAnsi="Arial" w:cs="Arial"/>
                <w:sz w:val="22"/>
                <w:szCs w:val="22"/>
              </w:rPr>
              <w:t xml:space="preserve">Client Rights Policy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511BDE55" w14:textId="4DC412E8" w:rsidR="00BC1666" w:rsidRPr="005B3D85" w:rsidRDefault="00BC1666" w:rsidP="00323C39">
            <w:pPr>
              <w:pStyle w:val="ListParagraph"/>
              <w:widowControl w:val="0"/>
              <w:numPr>
                <w:ilvl w:val="0"/>
                <w:numId w:val="65"/>
              </w:numPr>
              <w:rPr>
                <w:rFonts w:ascii="Arial" w:hAnsi="Arial" w:cs="Arial"/>
                <w:sz w:val="22"/>
                <w:szCs w:val="22"/>
              </w:rPr>
            </w:pPr>
            <w:r w:rsidRPr="005B3D85">
              <w:rPr>
                <w:rFonts w:ascii="Arial" w:hAnsi="Arial" w:cs="Arial"/>
                <w:sz w:val="22"/>
                <w:szCs w:val="22"/>
              </w:rPr>
              <w:t>Person-Centered Treatment Planning speaks to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3BB6A32A" w14:textId="77777777" w:rsidR="00BC1666" w:rsidRPr="005B3D85" w:rsidRDefault="00BC1666" w:rsidP="00BC1666">
            <w:pPr>
              <w:widowControl w:val="0"/>
              <w:rPr>
                <w:rFonts w:ascii="Arial" w:hAnsi="Arial" w:cs="Arial"/>
                <w:sz w:val="22"/>
                <w:szCs w:val="22"/>
              </w:rPr>
            </w:pPr>
          </w:p>
          <w:p w14:paraId="7998919A" w14:textId="77777777" w:rsidR="00336AB1" w:rsidRPr="005B3D85" w:rsidRDefault="00336AB1" w:rsidP="00336AB1">
            <w:pPr>
              <w:widowControl w:val="0"/>
              <w:rPr>
                <w:rFonts w:ascii="Arial" w:hAnsi="Arial" w:cs="Arial"/>
                <w:b/>
                <w:sz w:val="22"/>
                <w:szCs w:val="22"/>
              </w:rPr>
            </w:pPr>
            <w:r w:rsidRPr="005B3D85">
              <w:rPr>
                <w:rFonts w:ascii="Arial" w:hAnsi="Arial" w:cs="Arial"/>
                <w:b/>
                <w:sz w:val="22"/>
                <w:szCs w:val="22"/>
              </w:rPr>
              <w:t xml:space="preserve">4.e.2 </w:t>
            </w:r>
          </w:p>
          <w:p w14:paraId="6D16CBC9" w14:textId="12DC3AA4" w:rsidR="00336AB1" w:rsidRPr="005B3D85" w:rsidRDefault="00336AB1" w:rsidP="00336AB1">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6F8D06DE" w14:textId="33B37827" w:rsidR="00336AB1" w:rsidRPr="005B3D85" w:rsidRDefault="00336AB1" w:rsidP="00323C39">
            <w:pPr>
              <w:pStyle w:val="ListParagraph"/>
              <w:widowControl w:val="0"/>
              <w:numPr>
                <w:ilvl w:val="0"/>
                <w:numId w:val="134"/>
              </w:numPr>
              <w:rPr>
                <w:rFonts w:ascii="Arial" w:hAnsi="Arial" w:cs="Arial"/>
                <w:sz w:val="22"/>
                <w:szCs w:val="22"/>
              </w:rPr>
            </w:pPr>
            <w:r w:rsidRPr="005B3D85">
              <w:rPr>
                <w:rFonts w:ascii="Arial" w:hAnsi="Arial" w:cs="Arial"/>
                <w:sz w:val="22"/>
                <w:szCs w:val="22"/>
              </w:rPr>
              <w:t>Patient Centered Treatment Plans (PCTP) address prevention, medical, and behavioral health needs as identified in the initial and comprehensive evaluation process. Treatment plans specify EBP interventions.</w:t>
            </w:r>
          </w:p>
          <w:p w14:paraId="3E287936" w14:textId="73C7A252"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Programs have multidisciplinary teams available to meet individualized needs of the client, which can include treatment planning in a multidisciplinary meeting.</w:t>
            </w:r>
          </w:p>
          <w:p w14:paraId="31BEF18C" w14:textId="367CB50E"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Interventions on plans clearly state evidence-based practices that support the treatment of the diagnosis.</w:t>
            </w:r>
          </w:p>
          <w:p w14:paraId="0545550A" w14:textId="116A6861"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Plans are developed collaboratively with the client (and family/natural support if appropriate) and signed by the client as confirmation of client involvement in its creation.</w:t>
            </w:r>
          </w:p>
          <w:p w14:paraId="4FDC178E" w14:textId="5E277033"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All necessary releases of information are obtained during the comprehensive assessment (or as need is identified) and included in the privacy section of the electronic record.</w:t>
            </w:r>
          </w:p>
          <w:p w14:paraId="498081E5" w14:textId="56B4EF06"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 xml:space="preserve">Clinical triage and level of care determinations are made across our service continuum, starting with initial contact, or inquiry for service. </w:t>
            </w:r>
          </w:p>
          <w:p w14:paraId="620409D4" w14:textId="45BDA396"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All changes in care levels both within SBH programs and with external service providers to establish clinically appropriate care in the least restrictive environment.</w:t>
            </w:r>
          </w:p>
          <w:p w14:paraId="7090041A" w14:textId="3CBEBB81" w:rsidR="00336AB1" w:rsidRPr="005B3D85" w:rsidRDefault="00336AB1" w:rsidP="00323C39">
            <w:pPr>
              <w:pStyle w:val="ListParagraph"/>
              <w:widowControl w:val="0"/>
              <w:numPr>
                <w:ilvl w:val="0"/>
                <w:numId w:val="108"/>
              </w:numPr>
              <w:rPr>
                <w:rFonts w:ascii="Arial" w:hAnsi="Arial" w:cs="Arial"/>
                <w:sz w:val="22"/>
                <w:szCs w:val="22"/>
              </w:rPr>
            </w:pPr>
            <w:r w:rsidRPr="005B3D85">
              <w:rPr>
                <w:rFonts w:ascii="Arial" w:hAnsi="Arial" w:cs="Arial"/>
                <w:sz w:val="22"/>
                <w:szCs w:val="22"/>
              </w:rPr>
              <w:t>Transportation barriers are specifically addressed as a required part of the patient centered treatment plan.  Initial implementation will focus on training, role of care coordinator in workflow, and PCTP inclusion.  EHR solution for reporting purposes will be mid-term goal.</w:t>
            </w:r>
          </w:p>
          <w:p w14:paraId="47E5A610" w14:textId="7D4EFCA7" w:rsidR="002D268F" w:rsidRPr="005B3D85" w:rsidRDefault="00336AB1" w:rsidP="00323C39">
            <w:pPr>
              <w:pStyle w:val="ListParagraph"/>
              <w:widowControl w:val="0"/>
              <w:numPr>
                <w:ilvl w:val="0"/>
                <w:numId w:val="108"/>
              </w:numPr>
              <w:rPr>
                <w:rFonts w:ascii="Arial" w:eastAsia="Arial" w:hAnsi="Arial" w:cs="Arial"/>
                <w:sz w:val="22"/>
                <w:szCs w:val="22"/>
              </w:rPr>
            </w:pPr>
            <w:r w:rsidRPr="005B3D85">
              <w:rPr>
                <w:rFonts w:ascii="Arial" w:hAnsi="Arial" w:cs="Arial"/>
                <w:sz w:val="22"/>
                <w:szCs w:val="22"/>
              </w:rPr>
              <w:t xml:space="preserve">Technical assistance is requested on implementation of the LOCUS for statewide standardization on level of care determination. </w:t>
            </w:r>
          </w:p>
          <w:p w14:paraId="0D068469" w14:textId="77777777" w:rsidR="002D268F" w:rsidRPr="005B3D85" w:rsidRDefault="002D268F" w:rsidP="00336AB1">
            <w:pPr>
              <w:widowControl w:val="0"/>
              <w:spacing w:line="276" w:lineRule="auto"/>
              <w:rPr>
                <w:rFonts w:ascii="Arial" w:eastAsia="Arial" w:hAnsi="Arial" w:cs="Arial"/>
                <w:sz w:val="22"/>
                <w:szCs w:val="22"/>
              </w:rPr>
            </w:pPr>
          </w:p>
          <w:p w14:paraId="158FA30C" w14:textId="4568B41D" w:rsidR="006F5E49" w:rsidRPr="005B3D85" w:rsidRDefault="006F5E49" w:rsidP="00336AB1">
            <w:pPr>
              <w:widowControl w:val="0"/>
              <w:spacing w:line="276" w:lineRule="auto"/>
              <w:rPr>
                <w:rFonts w:ascii="Arial" w:eastAsia="Arial" w:hAnsi="Arial" w:cs="Arial"/>
                <w:b/>
                <w:sz w:val="22"/>
                <w:szCs w:val="22"/>
              </w:rPr>
            </w:pPr>
            <w:r w:rsidRPr="005B3D85">
              <w:rPr>
                <w:rFonts w:ascii="Arial" w:hAnsi="Arial" w:cs="Arial"/>
                <w:b/>
                <w:sz w:val="22"/>
                <w:szCs w:val="22"/>
              </w:rPr>
              <w:t xml:space="preserve">4.e.3 </w:t>
            </w:r>
          </w:p>
          <w:p w14:paraId="5988F7FC" w14:textId="0361438A" w:rsidR="00054AA8" w:rsidRPr="005B3D85" w:rsidRDefault="00054AA8" w:rsidP="00336AB1">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488B2386" w14:textId="075E9E27" w:rsidR="00054AA8" w:rsidRPr="005B3D85" w:rsidRDefault="00054AA8" w:rsidP="00323C39">
            <w:pPr>
              <w:pStyle w:val="ListParagraph"/>
              <w:widowControl w:val="0"/>
              <w:numPr>
                <w:ilvl w:val="0"/>
                <w:numId w:val="109"/>
              </w:numPr>
              <w:rPr>
                <w:rFonts w:ascii="Arial" w:hAnsi="Arial" w:cs="Arial"/>
                <w:sz w:val="22"/>
                <w:szCs w:val="22"/>
              </w:rPr>
            </w:pPr>
            <w:r w:rsidRPr="005B3D85">
              <w:rPr>
                <w:rFonts w:ascii="Arial" w:hAnsi="Arial" w:cs="Arial"/>
                <w:sz w:val="22"/>
                <w:szCs w:val="22"/>
              </w:rPr>
              <w:t>The Person-Centered Treatment Planning policy speaks to the right of clients to receive individualized, competent treatment services, and as appropriate and as requested by the client to involve their family members to fully participate in the treatment planning process and approve of the PCTP. This policy also states that Client has the right to assign a surrogate decision-maker in the event the client is unable to communicate his wishes regarding care.</w:t>
            </w:r>
          </w:p>
          <w:p w14:paraId="57C21A01" w14:textId="272A48A6" w:rsidR="006F5E49" w:rsidRPr="005B3D85" w:rsidRDefault="00054AA8" w:rsidP="00323C39">
            <w:pPr>
              <w:pStyle w:val="ListParagraph"/>
              <w:widowControl w:val="0"/>
              <w:numPr>
                <w:ilvl w:val="0"/>
                <w:numId w:val="109"/>
              </w:numPr>
              <w:rPr>
                <w:rFonts w:ascii="Arial" w:hAnsi="Arial" w:cs="Arial"/>
                <w:sz w:val="22"/>
                <w:szCs w:val="22"/>
              </w:rPr>
            </w:pPr>
            <w:r w:rsidRPr="005B3D85">
              <w:rPr>
                <w:rFonts w:ascii="Arial" w:hAnsi="Arial" w:cs="Arial"/>
                <w:sz w:val="22"/>
                <w:szCs w:val="22"/>
              </w:rPr>
              <w:t xml:space="preserve">The Client Rights Policy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7BF9BA30" w14:textId="77777777" w:rsidR="00AA56B9" w:rsidRPr="005B3D85" w:rsidRDefault="00AA56B9" w:rsidP="00054AA8">
            <w:pPr>
              <w:widowControl w:val="0"/>
              <w:rPr>
                <w:rFonts w:ascii="Arial" w:hAnsi="Arial" w:cs="Arial"/>
                <w:sz w:val="22"/>
                <w:szCs w:val="22"/>
              </w:rPr>
            </w:pPr>
          </w:p>
          <w:p w14:paraId="221D266F" w14:textId="77777777" w:rsidR="00E01193" w:rsidRPr="005B3D85" w:rsidRDefault="006F5E49" w:rsidP="00E01193">
            <w:pPr>
              <w:widowControl w:val="0"/>
              <w:rPr>
                <w:rFonts w:ascii="Arial" w:hAnsi="Arial" w:cs="Arial"/>
                <w:b/>
                <w:sz w:val="22"/>
                <w:szCs w:val="22"/>
              </w:rPr>
            </w:pPr>
            <w:r w:rsidRPr="005B3D85">
              <w:rPr>
                <w:rFonts w:ascii="Arial" w:hAnsi="Arial" w:cs="Arial"/>
                <w:b/>
                <w:sz w:val="22"/>
                <w:szCs w:val="22"/>
              </w:rPr>
              <w:t xml:space="preserve">4.e.4 </w:t>
            </w:r>
          </w:p>
          <w:p w14:paraId="53583FAC" w14:textId="36833D64" w:rsidR="00E01193" w:rsidRPr="005B3D85" w:rsidRDefault="00E01193" w:rsidP="00E01193">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7B8F9108" w14:textId="5A94C68E" w:rsidR="00E01193" w:rsidRPr="005B3D85" w:rsidRDefault="00E01193" w:rsidP="00323C39">
            <w:pPr>
              <w:pStyle w:val="ListParagraph"/>
              <w:widowControl w:val="0"/>
              <w:numPr>
                <w:ilvl w:val="0"/>
                <w:numId w:val="110"/>
              </w:numPr>
              <w:rPr>
                <w:rFonts w:ascii="Arial" w:hAnsi="Arial" w:cs="Arial"/>
                <w:sz w:val="22"/>
                <w:szCs w:val="22"/>
              </w:rPr>
            </w:pPr>
            <w:r w:rsidRPr="005B3D85">
              <w:rPr>
                <w:rFonts w:ascii="Arial" w:hAnsi="Arial" w:cs="Arial"/>
                <w:sz w:val="22"/>
                <w:szCs w:val="22"/>
              </w:rPr>
              <w:t xml:space="preserve">SBH begins risk assessment and safety planning at first contact with client.  </w:t>
            </w:r>
          </w:p>
          <w:p w14:paraId="4DBBE128" w14:textId="0CD7CB78" w:rsidR="00E01193" w:rsidRPr="005B3D85" w:rsidRDefault="00E01193" w:rsidP="00323C39">
            <w:pPr>
              <w:pStyle w:val="ListParagraph"/>
              <w:widowControl w:val="0"/>
              <w:numPr>
                <w:ilvl w:val="0"/>
                <w:numId w:val="110"/>
              </w:numPr>
              <w:rPr>
                <w:rFonts w:ascii="Arial" w:hAnsi="Arial" w:cs="Arial"/>
                <w:sz w:val="22"/>
                <w:szCs w:val="22"/>
              </w:rPr>
            </w:pPr>
            <w:r w:rsidRPr="005B3D85">
              <w:rPr>
                <w:rFonts w:ascii="Arial" w:hAnsi="Arial" w:cs="Arial"/>
                <w:sz w:val="22"/>
                <w:szCs w:val="22"/>
              </w:rPr>
              <w:t xml:space="preserve">Adherence to this standard is detailed in </w:t>
            </w:r>
            <w:r w:rsidR="0070673E" w:rsidRPr="005B3D85">
              <w:rPr>
                <w:rFonts w:ascii="Arial" w:hAnsi="Arial" w:cs="Arial"/>
                <w:sz w:val="22"/>
                <w:szCs w:val="22"/>
              </w:rPr>
              <w:t>the Person</w:t>
            </w:r>
            <w:r w:rsidRPr="005B3D85">
              <w:rPr>
                <w:rFonts w:ascii="Arial" w:hAnsi="Arial" w:cs="Arial"/>
                <w:sz w:val="22"/>
                <w:szCs w:val="22"/>
              </w:rPr>
              <w:t xml:space="preserve">-Centered Treatment Planning policy </w:t>
            </w:r>
            <w:r w:rsidR="000F1B90" w:rsidRPr="005B3D85">
              <w:rPr>
                <w:rFonts w:ascii="Arial" w:hAnsi="Arial" w:cs="Arial"/>
                <w:sz w:val="22"/>
                <w:szCs w:val="22"/>
              </w:rPr>
              <w:t>which speaks</w:t>
            </w:r>
            <w:r w:rsidRPr="005B3D85">
              <w:rPr>
                <w:rFonts w:ascii="Arial" w:hAnsi="Arial" w:cs="Arial"/>
                <w:sz w:val="22"/>
                <w:szCs w:val="22"/>
              </w:rPr>
              <w:t xml:space="preserve"> to the right of clients to receive individualized, competent treatment services, and as appropriate and as requested by the client to involve their family members to fully participate in the treatment planning process and approve of the PCTP and also includes:</w:t>
            </w:r>
          </w:p>
          <w:p w14:paraId="3BB9A21C" w14:textId="29D4BA1C" w:rsidR="00E01193" w:rsidRPr="005B3D85" w:rsidRDefault="00E01193" w:rsidP="00323C39">
            <w:pPr>
              <w:pStyle w:val="ListParagraph"/>
              <w:widowControl w:val="0"/>
              <w:numPr>
                <w:ilvl w:val="1"/>
                <w:numId w:val="110"/>
              </w:numPr>
              <w:rPr>
                <w:rFonts w:ascii="Arial" w:hAnsi="Arial" w:cs="Arial"/>
                <w:sz w:val="22"/>
                <w:szCs w:val="22"/>
              </w:rPr>
            </w:pPr>
            <w:r w:rsidRPr="005B3D85">
              <w:rPr>
                <w:rFonts w:ascii="Arial" w:hAnsi="Arial" w:cs="Arial"/>
                <w:sz w:val="22"/>
                <w:szCs w:val="22"/>
              </w:rPr>
              <w:t>Initial treatment plan completed at the time of the comprehensive assessment (which is operationally the initial evaluation).</w:t>
            </w:r>
          </w:p>
          <w:p w14:paraId="5B8CD932" w14:textId="1A7EFCD6" w:rsidR="00E01193" w:rsidRPr="005B3D85" w:rsidRDefault="00E01193" w:rsidP="00323C39">
            <w:pPr>
              <w:pStyle w:val="ListParagraph"/>
              <w:widowControl w:val="0"/>
              <w:numPr>
                <w:ilvl w:val="1"/>
                <w:numId w:val="110"/>
              </w:numPr>
              <w:rPr>
                <w:rFonts w:ascii="Arial" w:hAnsi="Arial" w:cs="Arial"/>
                <w:sz w:val="22"/>
                <w:szCs w:val="22"/>
              </w:rPr>
            </w:pPr>
            <w:r w:rsidRPr="005B3D85">
              <w:rPr>
                <w:rFonts w:ascii="Arial" w:hAnsi="Arial" w:cs="Arial"/>
                <w:sz w:val="22"/>
                <w:szCs w:val="22"/>
              </w:rPr>
              <w:t>Review of treatment plan with client (and family if appropriate) every 90 days or less (sooner if changes occur). This is documented with a client signature attesting that the plan was created/reviewed collaboratively.</w:t>
            </w:r>
          </w:p>
          <w:p w14:paraId="457548E0" w14:textId="26ED8FB4" w:rsidR="00E01193" w:rsidRPr="005B3D85" w:rsidRDefault="00E01193" w:rsidP="00323C39">
            <w:pPr>
              <w:pStyle w:val="ListParagraph"/>
              <w:widowControl w:val="0"/>
              <w:numPr>
                <w:ilvl w:val="1"/>
                <w:numId w:val="110"/>
              </w:numPr>
              <w:rPr>
                <w:rFonts w:ascii="Arial" w:hAnsi="Arial" w:cs="Arial"/>
                <w:sz w:val="22"/>
                <w:szCs w:val="22"/>
              </w:rPr>
            </w:pPr>
            <w:r w:rsidRPr="005B3D85">
              <w:rPr>
                <w:rFonts w:ascii="Arial" w:hAnsi="Arial" w:cs="Arial"/>
                <w:sz w:val="22"/>
                <w:szCs w:val="22"/>
              </w:rPr>
              <w:t xml:space="preserve">Screening and </w:t>
            </w:r>
            <w:r w:rsidR="0070673E" w:rsidRPr="005B3D85">
              <w:rPr>
                <w:rFonts w:ascii="Arial" w:hAnsi="Arial" w:cs="Arial"/>
                <w:sz w:val="22"/>
                <w:szCs w:val="22"/>
              </w:rPr>
              <w:t>reassessment</w:t>
            </w:r>
            <w:r w:rsidRPr="005B3D85">
              <w:rPr>
                <w:rFonts w:ascii="Arial" w:hAnsi="Arial" w:cs="Arial"/>
                <w:sz w:val="22"/>
                <w:szCs w:val="22"/>
              </w:rPr>
              <w:t xml:space="preserve"> of needs occurs every 180 days, if not sooner.</w:t>
            </w:r>
          </w:p>
          <w:p w14:paraId="381F7EFD" w14:textId="1B019D85" w:rsidR="00E01193" w:rsidRPr="005B3D85" w:rsidRDefault="00E01193" w:rsidP="00323C39">
            <w:pPr>
              <w:pStyle w:val="ListParagraph"/>
              <w:widowControl w:val="0"/>
              <w:numPr>
                <w:ilvl w:val="0"/>
                <w:numId w:val="110"/>
              </w:numPr>
              <w:rPr>
                <w:rFonts w:ascii="Arial" w:hAnsi="Arial" w:cs="Arial"/>
                <w:sz w:val="22"/>
                <w:szCs w:val="22"/>
              </w:rPr>
            </w:pPr>
            <w:r w:rsidRPr="005B3D85">
              <w:rPr>
                <w:rFonts w:ascii="Arial" w:hAnsi="Arial" w:cs="Arial"/>
                <w:sz w:val="22"/>
                <w:szCs w:val="22"/>
              </w:rPr>
              <w:t xml:space="preserve">Client Rights Policy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w:t>
            </w:r>
          </w:p>
          <w:p w14:paraId="76B0EEB5" w14:textId="4189363D" w:rsidR="006F5E49" w:rsidRPr="005B3D85" w:rsidRDefault="00E01193" w:rsidP="00323C39">
            <w:pPr>
              <w:pStyle w:val="ListParagraph"/>
              <w:widowControl w:val="0"/>
              <w:numPr>
                <w:ilvl w:val="0"/>
                <w:numId w:val="110"/>
              </w:numPr>
              <w:rPr>
                <w:rFonts w:ascii="Arial" w:hAnsi="Arial" w:cs="Arial"/>
                <w:sz w:val="22"/>
                <w:szCs w:val="22"/>
              </w:rPr>
            </w:pPr>
            <w:r w:rsidRPr="005B3D85">
              <w:rPr>
                <w:rFonts w:ascii="Arial" w:hAnsi="Arial" w:cs="Arial"/>
                <w:sz w:val="22"/>
                <w:szCs w:val="22"/>
              </w:rPr>
              <w:t>Additional technical assistance is requested on services that can and cannot be performed during the 60 day date range from initial evaluation to initial client centered treatment plan.</w:t>
            </w:r>
          </w:p>
          <w:p w14:paraId="65977C52" w14:textId="77777777" w:rsidR="00E01193" w:rsidRPr="005B3D85" w:rsidRDefault="00E01193" w:rsidP="00E01193">
            <w:pPr>
              <w:widowControl w:val="0"/>
              <w:rPr>
                <w:rFonts w:ascii="Arial" w:hAnsi="Arial" w:cs="Arial"/>
                <w:sz w:val="22"/>
                <w:szCs w:val="22"/>
              </w:rPr>
            </w:pPr>
          </w:p>
          <w:p w14:paraId="3191C237" w14:textId="79E60D15" w:rsidR="00072886" w:rsidRPr="005B3D85" w:rsidRDefault="00AA56B9" w:rsidP="00072886">
            <w:pPr>
              <w:widowControl w:val="0"/>
              <w:rPr>
                <w:rFonts w:ascii="Arial" w:hAnsi="Arial" w:cs="Arial"/>
                <w:b/>
                <w:sz w:val="22"/>
                <w:szCs w:val="22"/>
              </w:rPr>
            </w:pPr>
            <w:r w:rsidRPr="005B3D85">
              <w:rPr>
                <w:rFonts w:ascii="Arial" w:hAnsi="Arial" w:cs="Arial"/>
                <w:b/>
                <w:sz w:val="22"/>
                <w:szCs w:val="22"/>
              </w:rPr>
              <w:t>4.e.5</w:t>
            </w:r>
          </w:p>
          <w:p w14:paraId="3FD4793E" w14:textId="50C69C5A" w:rsidR="00072886" w:rsidRPr="005B3D85" w:rsidRDefault="00072886" w:rsidP="00072886">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553C2161" w14:textId="5D37A8D3"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 xml:space="preserve">The Person-Centered Treatment Planning speaks to the right of clients to receive individualized, competent treatment services, and as appropriate and as requested by the client to involve their family members to fully participate in the treatment planning process and approve of the PCTP and also includes specific expectation for collaborative </w:t>
            </w:r>
            <w:r w:rsidR="000F1B90" w:rsidRPr="005B3D85">
              <w:rPr>
                <w:rFonts w:ascii="Arial" w:hAnsi="Arial" w:cs="Arial"/>
                <w:sz w:val="22"/>
                <w:szCs w:val="22"/>
              </w:rPr>
              <w:t>person-centered</w:t>
            </w:r>
            <w:r w:rsidRPr="005B3D85">
              <w:rPr>
                <w:rFonts w:ascii="Arial" w:hAnsi="Arial" w:cs="Arial"/>
                <w:sz w:val="22"/>
                <w:szCs w:val="22"/>
              </w:rPr>
              <w:t xml:space="preserve"> planning:</w:t>
            </w:r>
          </w:p>
          <w:p w14:paraId="7ED9689E" w14:textId="3BFF0221"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Goals created in the client’s words.</w:t>
            </w:r>
          </w:p>
          <w:p w14:paraId="758F6231" w14:textId="0BF11F68"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Objectives written in SMART model.</w:t>
            </w:r>
          </w:p>
          <w:p w14:paraId="18B6E81E" w14:textId="0D1065F4"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Identification of strengths and barriers, including recovery supports as a strength.</w:t>
            </w:r>
          </w:p>
          <w:p w14:paraId="3BF3732E" w14:textId="7B230834"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Interventions to include all services provided to support achievement of the client’s goals, which may include case management/care coordination with other providers.</w:t>
            </w:r>
          </w:p>
          <w:p w14:paraId="059692F7" w14:textId="11EF5E65"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Culturally relevant objectives and interventions</w:t>
            </w:r>
          </w:p>
          <w:p w14:paraId="7C90CCBE" w14:textId="26B88A8C"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Safety Planning</w:t>
            </w:r>
          </w:p>
          <w:p w14:paraId="5A0B8C02" w14:textId="65CB5151"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Client signature to attest the plan was created collaboratively.</w:t>
            </w:r>
          </w:p>
          <w:p w14:paraId="080713A7" w14:textId="45AF1C57" w:rsidR="00072886"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Reviewed every 90 days to monitor progress toward objectives, or sooner if a change has occurred.</w:t>
            </w:r>
          </w:p>
          <w:p w14:paraId="4544EC2A" w14:textId="6A307944" w:rsidR="0038306B" w:rsidRPr="005B3D85" w:rsidRDefault="00072886" w:rsidP="00323C39">
            <w:pPr>
              <w:pStyle w:val="ListParagraph"/>
              <w:widowControl w:val="0"/>
              <w:numPr>
                <w:ilvl w:val="0"/>
                <w:numId w:val="111"/>
              </w:numPr>
              <w:rPr>
                <w:rFonts w:ascii="Arial" w:hAnsi="Arial" w:cs="Arial"/>
                <w:sz w:val="22"/>
                <w:szCs w:val="22"/>
              </w:rPr>
            </w:pPr>
            <w:r w:rsidRPr="005B3D85">
              <w:rPr>
                <w:rFonts w:ascii="Arial" w:hAnsi="Arial" w:cs="Arial"/>
                <w:sz w:val="22"/>
                <w:szCs w:val="22"/>
              </w:rPr>
              <w:t>Client Rights Policy details the right to access to care which respects personal dignity, reflects the personal belief of the individual, respects the right of informed consent, which is competent and aware of ethical issues, that respects privacy and confidentiality, while allowing individuals to assign a surrogate in cases of incapacity.  Client rights are detailed in the Client Guide which is provided to all clients and available in each lobby.</w:t>
            </w:r>
          </w:p>
          <w:p w14:paraId="52E0A399" w14:textId="77777777" w:rsidR="00072886" w:rsidRPr="005B3D85" w:rsidRDefault="00072886" w:rsidP="00072886">
            <w:pPr>
              <w:widowControl w:val="0"/>
              <w:spacing w:line="276" w:lineRule="auto"/>
              <w:rPr>
                <w:rFonts w:ascii="Arial" w:hAnsi="Arial" w:cs="Arial"/>
                <w:sz w:val="22"/>
                <w:szCs w:val="22"/>
              </w:rPr>
            </w:pPr>
          </w:p>
          <w:p w14:paraId="4174882A" w14:textId="77777777" w:rsidR="00072886" w:rsidRPr="005B3D85" w:rsidRDefault="00072886" w:rsidP="00072886">
            <w:pPr>
              <w:widowControl w:val="0"/>
              <w:rPr>
                <w:rFonts w:ascii="Arial" w:hAnsi="Arial" w:cs="Arial"/>
                <w:b/>
                <w:sz w:val="22"/>
                <w:szCs w:val="22"/>
              </w:rPr>
            </w:pPr>
            <w:r w:rsidRPr="005B3D85">
              <w:rPr>
                <w:rFonts w:ascii="Arial" w:hAnsi="Arial" w:cs="Arial"/>
                <w:b/>
                <w:sz w:val="22"/>
                <w:szCs w:val="22"/>
              </w:rPr>
              <w:t>4.e.6</w:t>
            </w:r>
          </w:p>
          <w:p w14:paraId="2E98889A" w14:textId="63335E33" w:rsidR="00072886" w:rsidRPr="005B3D85" w:rsidRDefault="00072886" w:rsidP="00072886">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2CBD5184" w14:textId="0BC0522B" w:rsidR="00072886" w:rsidRPr="005B3D85" w:rsidRDefault="00072886" w:rsidP="00323C39">
            <w:pPr>
              <w:pStyle w:val="ListParagraph"/>
              <w:widowControl w:val="0"/>
              <w:numPr>
                <w:ilvl w:val="0"/>
                <w:numId w:val="112"/>
              </w:numPr>
              <w:rPr>
                <w:rFonts w:ascii="Arial" w:hAnsi="Arial" w:cs="Arial"/>
                <w:sz w:val="22"/>
                <w:szCs w:val="22"/>
              </w:rPr>
            </w:pPr>
            <w:r w:rsidRPr="005B3D85">
              <w:rPr>
                <w:rFonts w:ascii="Arial" w:hAnsi="Arial" w:cs="Arial"/>
                <w:sz w:val="22"/>
                <w:szCs w:val="22"/>
              </w:rPr>
              <w:t xml:space="preserve">Interagency collaboration and partnerships are in-place for clinical consultation as needed for eating disorders, TBI, IDD adults, interpersonal violence, school based social emotional supports, school-based wellbeing, and human trafficking. </w:t>
            </w:r>
          </w:p>
          <w:p w14:paraId="75ECF90F" w14:textId="348D0B0A" w:rsidR="00072886" w:rsidRPr="005B3D85" w:rsidRDefault="00072886" w:rsidP="00323C39">
            <w:pPr>
              <w:pStyle w:val="ListParagraph"/>
              <w:widowControl w:val="0"/>
              <w:numPr>
                <w:ilvl w:val="0"/>
                <w:numId w:val="112"/>
              </w:numPr>
              <w:rPr>
                <w:rFonts w:ascii="Arial" w:hAnsi="Arial" w:cs="Arial"/>
                <w:sz w:val="22"/>
                <w:szCs w:val="22"/>
              </w:rPr>
            </w:pPr>
            <w:r w:rsidRPr="005B3D85">
              <w:rPr>
                <w:rFonts w:ascii="Arial" w:hAnsi="Arial" w:cs="Arial"/>
                <w:sz w:val="22"/>
                <w:szCs w:val="22"/>
              </w:rPr>
              <w:t xml:space="preserve">SBH has launched Neurodevelopmental </w:t>
            </w:r>
            <w:r w:rsidR="000F1B90" w:rsidRPr="005B3D85">
              <w:rPr>
                <w:rFonts w:ascii="Arial" w:hAnsi="Arial" w:cs="Arial"/>
                <w:sz w:val="22"/>
                <w:szCs w:val="22"/>
              </w:rPr>
              <w:t>Center in</w:t>
            </w:r>
            <w:r w:rsidRPr="005B3D85">
              <w:rPr>
                <w:rFonts w:ascii="Arial" w:hAnsi="Arial" w:cs="Arial"/>
                <w:sz w:val="22"/>
                <w:szCs w:val="22"/>
              </w:rPr>
              <w:t xml:space="preserve"> collaboration with Easter Seals, Youth First, and Autism Evansville</w:t>
            </w:r>
            <w:r w:rsidR="685574A1" w:rsidRPr="005B3D85">
              <w:rPr>
                <w:rFonts w:ascii="Arial" w:hAnsi="Arial" w:cs="Arial"/>
                <w:sz w:val="22"/>
                <w:szCs w:val="22"/>
              </w:rPr>
              <w:t>, serving youth with IDD and MH presentations.</w:t>
            </w:r>
          </w:p>
          <w:p w14:paraId="1F1BB8ED" w14:textId="6C74B251" w:rsidR="00072886" w:rsidRPr="005B3D85" w:rsidRDefault="00072886" w:rsidP="00323C39">
            <w:pPr>
              <w:pStyle w:val="ListParagraph"/>
              <w:widowControl w:val="0"/>
              <w:numPr>
                <w:ilvl w:val="0"/>
                <w:numId w:val="112"/>
              </w:numPr>
              <w:rPr>
                <w:rFonts w:ascii="Arial" w:hAnsi="Arial" w:cs="Arial"/>
                <w:sz w:val="22"/>
                <w:szCs w:val="22"/>
              </w:rPr>
            </w:pPr>
            <w:r w:rsidRPr="005B3D85">
              <w:rPr>
                <w:rFonts w:ascii="Arial" w:hAnsi="Arial" w:cs="Arial"/>
                <w:sz w:val="22"/>
                <w:szCs w:val="22"/>
              </w:rPr>
              <w:t xml:space="preserve">SBH </w:t>
            </w:r>
            <w:r w:rsidR="07A75F84" w:rsidRPr="005B3D85">
              <w:rPr>
                <w:rFonts w:ascii="Arial" w:hAnsi="Arial" w:cs="Arial"/>
                <w:sz w:val="22"/>
                <w:szCs w:val="22"/>
              </w:rPr>
              <w:t>S</w:t>
            </w:r>
            <w:r w:rsidRPr="005B3D85">
              <w:rPr>
                <w:rFonts w:ascii="Arial" w:hAnsi="Arial" w:cs="Arial"/>
                <w:sz w:val="22"/>
                <w:szCs w:val="22"/>
              </w:rPr>
              <w:t>chool</w:t>
            </w:r>
            <w:r w:rsidR="5D1B24B8" w:rsidRPr="005B3D85">
              <w:rPr>
                <w:rFonts w:ascii="Arial" w:hAnsi="Arial" w:cs="Arial"/>
                <w:sz w:val="22"/>
                <w:szCs w:val="22"/>
              </w:rPr>
              <w:t>-B</w:t>
            </w:r>
            <w:r w:rsidRPr="005B3D85">
              <w:rPr>
                <w:rFonts w:ascii="Arial" w:hAnsi="Arial" w:cs="Arial"/>
                <w:sz w:val="22"/>
                <w:szCs w:val="22"/>
              </w:rPr>
              <w:t>ased Services collaborates closely with local school corporations, alongside Youth First as a service partner.</w:t>
            </w:r>
          </w:p>
          <w:p w14:paraId="059214F9" w14:textId="246B401F" w:rsidR="00072886" w:rsidRPr="005B3D85" w:rsidRDefault="00072886" w:rsidP="00323C39">
            <w:pPr>
              <w:pStyle w:val="ListParagraph"/>
              <w:widowControl w:val="0"/>
              <w:numPr>
                <w:ilvl w:val="0"/>
                <w:numId w:val="112"/>
              </w:numPr>
              <w:rPr>
                <w:rFonts w:ascii="Arial" w:hAnsi="Arial" w:cs="Arial"/>
                <w:sz w:val="22"/>
                <w:szCs w:val="22"/>
              </w:rPr>
            </w:pPr>
            <w:r w:rsidRPr="005B3D85">
              <w:rPr>
                <w:rFonts w:ascii="Arial" w:hAnsi="Arial" w:cs="Arial"/>
                <w:sz w:val="22"/>
                <w:szCs w:val="22"/>
              </w:rPr>
              <w:t>Our partnership with Easter Seals provides rehabilitative services for adults, as well as SWIRCA and BDDS</w:t>
            </w:r>
          </w:p>
          <w:p w14:paraId="4FB91742" w14:textId="503B42C3" w:rsidR="00072886" w:rsidRPr="005B3D85" w:rsidRDefault="00072886" w:rsidP="00323C39">
            <w:pPr>
              <w:pStyle w:val="ListParagraph"/>
              <w:widowControl w:val="0"/>
              <w:numPr>
                <w:ilvl w:val="0"/>
                <w:numId w:val="112"/>
              </w:numPr>
              <w:rPr>
                <w:rFonts w:ascii="Arial" w:hAnsi="Arial" w:cs="Arial"/>
                <w:sz w:val="22"/>
                <w:szCs w:val="22"/>
              </w:rPr>
            </w:pPr>
            <w:r w:rsidRPr="005B3D85">
              <w:rPr>
                <w:rFonts w:ascii="Arial" w:hAnsi="Arial" w:cs="Arial"/>
                <w:sz w:val="22"/>
                <w:szCs w:val="22"/>
              </w:rPr>
              <w:t>Crisis Services has strong workflow established with DCS, and local interpersonal violence Services and shelter systems (YWCA, Albion Bacon Fellows Center).</w:t>
            </w:r>
          </w:p>
          <w:p w14:paraId="5414AC77" w14:textId="77777777" w:rsidR="00072886" w:rsidRPr="005B3D85" w:rsidRDefault="00072886" w:rsidP="00072886">
            <w:pPr>
              <w:widowControl w:val="0"/>
              <w:spacing w:line="276" w:lineRule="auto"/>
              <w:rPr>
                <w:rFonts w:ascii="Arial" w:hAnsi="Arial" w:cs="Arial"/>
                <w:sz w:val="22"/>
                <w:szCs w:val="22"/>
              </w:rPr>
            </w:pPr>
          </w:p>
          <w:p w14:paraId="74ABFEAB" w14:textId="77777777" w:rsidR="00072886" w:rsidRPr="005B3D85" w:rsidRDefault="00072886" w:rsidP="00072886">
            <w:pPr>
              <w:widowControl w:val="0"/>
              <w:rPr>
                <w:rFonts w:ascii="Arial" w:hAnsi="Arial" w:cs="Arial"/>
                <w:b/>
                <w:sz w:val="22"/>
                <w:szCs w:val="22"/>
              </w:rPr>
            </w:pPr>
            <w:r w:rsidRPr="005B3D85">
              <w:rPr>
                <w:rFonts w:ascii="Arial" w:hAnsi="Arial" w:cs="Arial"/>
                <w:b/>
                <w:sz w:val="22"/>
                <w:szCs w:val="22"/>
              </w:rPr>
              <w:t>4.e.7</w:t>
            </w:r>
          </w:p>
          <w:p w14:paraId="0555DF95" w14:textId="2A7410F1" w:rsidR="00072886" w:rsidRPr="005B3D85" w:rsidRDefault="00072886" w:rsidP="00072886">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4A6F1B8A" w14:textId="748DE516" w:rsidR="00072886" w:rsidRPr="005B3D85" w:rsidRDefault="00072886" w:rsidP="00323C39">
            <w:pPr>
              <w:pStyle w:val="ListParagraph"/>
              <w:widowControl w:val="0"/>
              <w:numPr>
                <w:ilvl w:val="0"/>
                <w:numId w:val="113"/>
              </w:numPr>
              <w:rPr>
                <w:rFonts w:ascii="Arial" w:hAnsi="Arial" w:cs="Arial"/>
                <w:sz w:val="22"/>
                <w:szCs w:val="22"/>
              </w:rPr>
            </w:pPr>
            <w:r w:rsidRPr="005B3D85">
              <w:rPr>
                <w:rFonts w:ascii="Arial" w:hAnsi="Arial" w:cs="Arial"/>
                <w:sz w:val="22"/>
                <w:szCs w:val="22"/>
              </w:rPr>
              <w:t xml:space="preserve">Treatment components available at SBH include the services listed within the criterion text and are included in the treatment planning service options. </w:t>
            </w:r>
          </w:p>
          <w:p w14:paraId="238050C1" w14:textId="070A29DC" w:rsidR="00072886" w:rsidRPr="005B3D85" w:rsidRDefault="00072886" w:rsidP="00323C39">
            <w:pPr>
              <w:pStyle w:val="ListParagraph"/>
              <w:widowControl w:val="0"/>
              <w:numPr>
                <w:ilvl w:val="0"/>
                <w:numId w:val="113"/>
              </w:numPr>
              <w:rPr>
                <w:rFonts w:ascii="Arial" w:hAnsi="Arial" w:cs="Arial"/>
                <w:sz w:val="22"/>
                <w:szCs w:val="22"/>
              </w:rPr>
            </w:pPr>
            <w:r w:rsidRPr="005B3D85">
              <w:rPr>
                <w:rFonts w:ascii="Arial" w:hAnsi="Arial" w:cs="Arial"/>
                <w:sz w:val="22"/>
                <w:szCs w:val="22"/>
              </w:rPr>
              <w:t xml:space="preserve">SBH completes a Safety Plan collaboratively with the client, which contains the information detailed in this </w:t>
            </w:r>
            <w:r w:rsidR="00F94146" w:rsidRPr="005B3D85">
              <w:rPr>
                <w:rFonts w:ascii="Arial" w:hAnsi="Arial" w:cs="Arial"/>
                <w:sz w:val="22"/>
                <w:szCs w:val="22"/>
              </w:rPr>
              <w:t>criterion</w:t>
            </w:r>
            <w:r w:rsidRPr="005B3D85">
              <w:rPr>
                <w:rFonts w:ascii="Arial" w:hAnsi="Arial" w:cs="Arial"/>
                <w:sz w:val="22"/>
                <w:szCs w:val="22"/>
              </w:rPr>
              <w:t>.</w:t>
            </w:r>
          </w:p>
          <w:p w14:paraId="0CA6CADE" w14:textId="476175B4" w:rsidR="00072886" w:rsidRPr="005B3D85" w:rsidRDefault="00072886" w:rsidP="00323C39">
            <w:pPr>
              <w:pStyle w:val="ListParagraph"/>
              <w:widowControl w:val="0"/>
              <w:numPr>
                <w:ilvl w:val="0"/>
                <w:numId w:val="113"/>
              </w:numPr>
              <w:rPr>
                <w:rFonts w:ascii="Arial" w:hAnsi="Arial" w:cs="Arial"/>
                <w:sz w:val="22"/>
                <w:szCs w:val="22"/>
              </w:rPr>
            </w:pPr>
            <w:r w:rsidRPr="005B3D85">
              <w:rPr>
                <w:rFonts w:ascii="Arial" w:hAnsi="Arial" w:cs="Arial"/>
                <w:sz w:val="22"/>
                <w:szCs w:val="22"/>
              </w:rPr>
              <w:t>Psychiatric Advanced Directives are completed via internal form created by legal counsel. If a client wishes to complete this, a copy is scanned to the chart. If the client does not wish to pursue an Advanced Directive, this is noted in the electronic record.</w:t>
            </w:r>
          </w:p>
          <w:p w14:paraId="220F390E" w14:textId="228277C1" w:rsidR="00072886" w:rsidRPr="005B3D85" w:rsidRDefault="00072886" w:rsidP="00323C39">
            <w:pPr>
              <w:pStyle w:val="ListParagraph"/>
              <w:widowControl w:val="0"/>
              <w:numPr>
                <w:ilvl w:val="0"/>
                <w:numId w:val="113"/>
              </w:numPr>
              <w:rPr>
                <w:rFonts w:ascii="Arial" w:hAnsi="Arial" w:cs="Arial"/>
                <w:sz w:val="22"/>
                <w:szCs w:val="22"/>
              </w:rPr>
            </w:pPr>
            <w:r w:rsidRPr="005B3D85">
              <w:rPr>
                <w:rFonts w:ascii="Arial" w:hAnsi="Arial" w:cs="Arial"/>
                <w:sz w:val="22"/>
                <w:szCs w:val="22"/>
              </w:rPr>
              <w:t>Adherence to this policy is detailed in Southwestern's Person-Centered Treatment Planning policy speaks to the right of clients to receive individualized, competent treatment services, and as appropriate and as requested by the client to involve their family members to fully participate in the treatment planning process and approve of the PCTP. The current policy, processes and procedures for reporting compliance will be modified as State requirements are finalized.</w:t>
            </w:r>
          </w:p>
          <w:p w14:paraId="6303740A" w14:textId="77777777" w:rsidR="00B47CFD" w:rsidRPr="005B3D85" w:rsidRDefault="00B47CFD" w:rsidP="00383E23">
            <w:pPr>
              <w:widowControl w:val="0"/>
              <w:rPr>
                <w:rFonts w:ascii="Arial" w:hAnsi="Arial" w:cs="Arial"/>
                <w:b/>
                <w:sz w:val="22"/>
                <w:szCs w:val="22"/>
              </w:rPr>
            </w:pPr>
          </w:p>
          <w:p w14:paraId="79A26600"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4.f.1</w:t>
            </w:r>
          </w:p>
          <w:p w14:paraId="66300A3B"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5C055991" w14:textId="4E63B872"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 xml:space="preserve">SBH provides evidence-based services for clients across the lifespan, both in our primary SUD service department and outpatient facilities in 3 additional rural counties. This includes pharma treatment for mental health disorders, including SUD.  </w:t>
            </w:r>
          </w:p>
          <w:p w14:paraId="5449EB3D" w14:textId="524119F0"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SUD treatment and services shall be provided as described in the American Society for Addiction Medicine Levels 1</w:t>
            </w:r>
            <w:r w:rsidR="6E3782CC" w:rsidRPr="005B3D85">
              <w:rPr>
                <w:rFonts w:ascii="Arial" w:hAnsi="Arial" w:cs="Arial"/>
                <w:sz w:val="22"/>
                <w:szCs w:val="22"/>
              </w:rPr>
              <w:t>, 2, and 3</w:t>
            </w:r>
            <w:r w:rsidRPr="005B3D85">
              <w:rPr>
                <w:rFonts w:ascii="Arial" w:hAnsi="Arial" w:cs="Arial"/>
                <w:sz w:val="22"/>
                <w:szCs w:val="22"/>
              </w:rPr>
              <w:t xml:space="preserve"> include treatment of tobacco use disorders.</w:t>
            </w:r>
          </w:p>
          <w:p w14:paraId="32D25BA7" w14:textId="72BA1B42"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ASAM assessment tools in the EHR inform appropriate level of care (LOC) for those with SUD diagnoses, including tobacco use disorders. ASAM 1 through 3.</w:t>
            </w:r>
            <w:r w:rsidR="4140FABF" w:rsidRPr="005B3D85">
              <w:rPr>
                <w:rFonts w:ascii="Arial" w:hAnsi="Arial" w:cs="Arial"/>
                <w:sz w:val="22"/>
                <w:szCs w:val="22"/>
              </w:rPr>
              <w:t>7</w:t>
            </w:r>
            <w:r w:rsidRPr="005B3D85">
              <w:rPr>
                <w:rFonts w:ascii="Arial" w:hAnsi="Arial" w:cs="Arial"/>
                <w:sz w:val="22"/>
                <w:szCs w:val="22"/>
              </w:rPr>
              <w:t xml:space="preserve"> levels of service are provided by SBH.  </w:t>
            </w:r>
          </w:p>
          <w:p w14:paraId="4B12DD00" w14:textId="5FD12A78"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 xml:space="preserve">Medical detoxification (ASAM 4.0) from chronic alcohol and /or sedative hypnotic/anti-anxiolytic use is triaged to community medical facilities.  Triage for admission and re-entry to residential SUD treatment services occurs at the time of referral and during hospitalization at the outside provider.  </w:t>
            </w:r>
          </w:p>
          <w:p w14:paraId="2DB51FD8" w14:textId="0C88D521"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 xml:space="preserve">Direct discharge from medical detoxification into SUD residential services is triaged by embedded SBH inpatient liaisons and SBH SUD care coordinators. </w:t>
            </w:r>
          </w:p>
          <w:p w14:paraId="189368F4" w14:textId="12C40C22"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SBH operates within its programmatic clinical parameters, certification, license, and experiential scope of practice. We rely on informal and formal referral relationships with providers of higher or specialty levels of care.</w:t>
            </w:r>
          </w:p>
          <w:p w14:paraId="6A2E170E" w14:textId="747A9F18"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Some examples of current service referrals include psychological testing, occupational therapy, inpatient psychiatric treatment, methadone treatment, and partial hospitalization treatment (letters of commitment provided from these partners and formal agreements available upon request)</w:t>
            </w:r>
          </w:p>
          <w:p w14:paraId="053759B1" w14:textId="5CF501DA"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SBH has partnered with Evansville Recovery Alliance to widely distribute Naltrexone kits.  These kits include a crisis services contact card as a benefit from our collaboration.</w:t>
            </w:r>
          </w:p>
          <w:p w14:paraId="37789A77" w14:textId="3A38FBE9"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 xml:space="preserve">Motivational interviewing and Dialectical Behavioral Therapy coping skills training and coaching are foundational at SBH.  </w:t>
            </w:r>
          </w:p>
          <w:p w14:paraId="28CAA5CB" w14:textId="4ADA860D"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MI training and annual renewal training is included in our EBP staff training requirements.</w:t>
            </w:r>
          </w:p>
          <w:p w14:paraId="01471911" w14:textId="01D102D1"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 xml:space="preserve">Harm reduction interventions at SBH include Naltrexone distribution, the assessment, treatment, and post-discharge planning of comorbid health issue management, and all approved forms of medication assisted treatment (MAT) interventions for alcohol use disorder and opioid use disorders.  </w:t>
            </w:r>
          </w:p>
          <w:p w14:paraId="1F995D1F" w14:textId="6B5E4BB0"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SBH partners with AIDS Resource Group of Evansville for harm reduction education on sexual and drug use activity, provide HIV and HCV testing, and can provide post-discharge illness management and support, if indicated.</w:t>
            </w:r>
          </w:p>
          <w:p w14:paraId="59962DBA" w14:textId="755FF14F"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Formalized agreements currently exist with AIDS Resource Group (harm reduction and testing) and Evansville Comprehensive Treatment Center (methadone). All other services are available within the CCBHC.</w:t>
            </w:r>
          </w:p>
          <w:p w14:paraId="71651823" w14:textId="3D29F88C"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Technical assistance, specifically on training and fidelity, is requested on any EBPs that will be required of the CCBHC.</w:t>
            </w:r>
          </w:p>
          <w:p w14:paraId="029D5F18" w14:textId="3DA8B3BF" w:rsidR="00383E23" w:rsidRPr="005B3D85" w:rsidRDefault="00383E23" w:rsidP="00323C39">
            <w:pPr>
              <w:pStyle w:val="ListParagraph"/>
              <w:widowControl w:val="0"/>
              <w:numPr>
                <w:ilvl w:val="0"/>
                <w:numId w:val="64"/>
              </w:numPr>
              <w:rPr>
                <w:rFonts w:ascii="Arial" w:hAnsi="Arial" w:cs="Arial"/>
                <w:sz w:val="22"/>
                <w:szCs w:val="22"/>
              </w:rPr>
            </w:pPr>
            <w:r w:rsidRPr="005B3D85">
              <w:rPr>
                <w:rFonts w:ascii="Arial" w:hAnsi="Arial" w:cs="Arial"/>
                <w:sz w:val="22"/>
                <w:szCs w:val="22"/>
              </w:rPr>
              <w:t>Technical assistance is requested on the integration of harm reduction, addressing issues of health disparity, and traditional addiction recovery concepts.  Harm Reduction 101 educational materials, designed for CCBHC staff as the audience would be very beneficial.</w:t>
            </w:r>
          </w:p>
          <w:p w14:paraId="52DB1E04" w14:textId="77777777" w:rsidR="00383E23" w:rsidRPr="005B3D85" w:rsidRDefault="00383E23" w:rsidP="00383E23">
            <w:pPr>
              <w:widowControl w:val="0"/>
              <w:spacing w:line="276" w:lineRule="auto"/>
              <w:rPr>
                <w:rFonts w:ascii="Arial" w:hAnsi="Arial" w:cs="Arial"/>
                <w:sz w:val="22"/>
                <w:szCs w:val="22"/>
              </w:rPr>
            </w:pPr>
          </w:p>
          <w:p w14:paraId="4370B0F6"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4.f.2</w:t>
            </w:r>
          </w:p>
          <w:p w14:paraId="5541B8BD" w14:textId="6E4776CC" w:rsidR="00383E23" w:rsidRPr="005B3D85" w:rsidRDefault="00383E23" w:rsidP="00383E23">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55590FAA" w14:textId="0D164456" w:rsidR="00383E23" w:rsidRPr="005B3D85" w:rsidRDefault="00383E23" w:rsidP="00323C39">
            <w:pPr>
              <w:pStyle w:val="ListParagraph"/>
              <w:widowControl w:val="0"/>
              <w:numPr>
                <w:ilvl w:val="0"/>
                <w:numId w:val="114"/>
              </w:numPr>
              <w:rPr>
                <w:rFonts w:ascii="Arial" w:hAnsi="Arial" w:cs="Arial"/>
                <w:sz w:val="22"/>
                <w:szCs w:val="22"/>
              </w:rPr>
            </w:pPr>
            <w:r w:rsidRPr="005B3D85">
              <w:rPr>
                <w:rFonts w:ascii="Arial" w:hAnsi="Arial" w:cs="Arial"/>
                <w:sz w:val="22"/>
                <w:szCs w:val="22"/>
              </w:rPr>
              <w:t xml:space="preserve">SBH treats individuals across the developmental lifespan. </w:t>
            </w:r>
          </w:p>
          <w:p w14:paraId="54BAC0E7" w14:textId="6E2D8A65" w:rsidR="00383E23" w:rsidRPr="005B3D85" w:rsidRDefault="00383E23" w:rsidP="00323C39">
            <w:pPr>
              <w:pStyle w:val="ListParagraph"/>
              <w:widowControl w:val="0"/>
              <w:numPr>
                <w:ilvl w:val="0"/>
                <w:numId w:val="114"/>
              </w:numPr>
              <w:rPr>
                <w:rFonts w:ascii="Arial" w:hAnsi="Arial" w:cs="Arial"/>
                <w:sz w:val="22"/>
                <w:szCs w:val="22"/>
              </w:rPr>
            </w:pPr>
            <w:r w:rsidRPr="005B3D85">
              <w:rPr>
                <w:rFonts w:ascii="Arial" w:hAnsi="Arial" w:cs="Arial"/>
                <w:sz w:val="22"/>
                <w:szCs w:val="22"/>
              </w:rPr>
              <w:t xml:space="preserve">Attachment G of the RFS details the EBPs being used in child and youth services, adult outpatient services, and other departments. </w:t>
            </w:r>
          </w:p>
          <w:p w14:paraId="1B873716" w14:textId="3AF937ED" w:rsidR="00383E23" w:rsidRPr="005B3D85" w:rsidRDefault="00383E23" w:rsidP="00323C39">
            <w:pPr>
              <w:pStyle w:val="ListParagraph"/>
              <w:widowControl w:val="0"/>
              <w:numPr>
                <w:ilvl w:val="0"/>
                <w:numId w:val="114"/>
              </w:numPr>
              <w:rPr>
                <w:rFonts w:ascii="Arial" w:hAnsi="Arial" w:cs="Arial"/>
                <w:sz w:val="22"/>
                <w:szCs w:val="22"/>
              </w:rPr>
            </w:pPr>
            <w:r w:rsidRPr="005B3D85">
              <w:rPr>
                <w:rFonts w:ascii="Arial" w:hAnsi="Arial" w:cs="Arial"/>
                <w:sz w:val="22"/>
                <w:szCs w:val="22"/>
              </w:rPr>
              <w:t>A general overview: PCIT is used for 0-5, Parent Child Interactive Therapy and CBT for elementary aged children, and CBT/DBT for adolescents. Adults primarily are treated with CBT, DBT, motivational interviewing, but the EBP implemented would be chosen based on presenting problem. Treatment methods are adjusted to meet the need of the individual client, whether it be more/less written work, breaking down components into smaller parts, or using specific interventions designed for that age group.</w:t>
            </w:r>
          </w:p>
          <w:p w14:paraId="2D590050" w14:textId="277AA47A" w:rsidR="00383E23" w:rsidRPr="005B3D85" w:rsidRDefault="00383E23" w:rsidP="00323C39">
            <w:pPr>
              <w:pStyle w:val="ListParagraph"/>
              <w:widowControl w:val="0"/>
              <w:numPr>
                <w:ilvl w:val="0"/>
                <w:numId w:val="114"/>
              </w:numPr>
              <w:rPr>
                <w:rFonts w:ascii="Arial" w:hAnsi="Arial" w:cs="Arial"/>
                <w:sz w:val="22"/>
                <w:szCs w:val="22"/>
              </w:rPr>
            </w:pPr>
            <w:r w:rsidRPr="005B3D85">
              <w:rPr>
                <w:rFonts w:ascii="Arial" w:hAnsi="Arial" w:cs="Arial"/>
                <w:sz w:val="22"/>
                <w:szCs w:val="22"/>
              </w:rPr>
              <w:t>SBH Neurodevelopmental Center is a collaborative multidisciplinary clinic for youth with complex presentations which include both IDD and MH concerns. Services include a treatment team of Psychiatry, Psychology, Mental Health Therapy and Skills training, Care Coordination, Nutrition, Speech Therapy, Occupational Therapy, Physical Therapy, and Audiology.</w:t>
            </w:r>
          </w:p>
          <w:p w14:paraId="4A6DD52E" w14:textId="5F1A6EF9" w:rsidR="00383E23" w:rsidRPr="005B3D85" w:rsidRDefault="00383E23" w:rsidP="00323C39">
            <w:pPr>
              <w:pStyle w:val="ListParagraph"/>
              <w:widowControl w:val="0"/>
              <w:numPr>
                <w:ilvl w:val="0"/>
                <w:numId w:val="114"/>
              </w:numPr>
              <w:rPr>
                <w:rFonts w:ascii="Arial" w:hAnsi="Arial" w:cs="Arial"/>
                <w:sz w:val="22"/>
                <w:szCs w:val="22"/>
              </w:rPr>
            </w:pPr>
            <w:r w:rsidRPr="005B3D85">
              <w:rPr>
                <w:rFonts w:ascii="Arial" w:hAnsi="Arial" w:cs="Arial"/>
                <w:sz w:val="22"/>
                <w:szCs w:val="22"/>
              </w:rPr>
              <w:t>Medications are prescribed per Southwestern formulary that follows FDA guidelines. Long acting injectables are available for those who struggle with adherence.</w:t>
            </w:r>
          </w:p>
          <w:p w14:paraId="25232E10" w14:textId="72077233" w:rsidR="00383E23" w:rsidRPr="005B3D85" w:rsidRDefault="00383E23" w:rsidP="00323C39">
            <w:pPr>
              <w:pStyle w:val="ListParagraph"/>
              <w:widowControl w:val="0"/>
              <w:numPr>
                <w:ilvl w:val="0"/>
                <w:numId w:val="114"/>
              </w:numPr>
              <w:rPr>
                <w:rFonts w:ascii="Arial" w:hAnsi="Arial" w:cs="Arial"/>
                <w:sz w:val="22"/>
                <w:szCs w:val="22"/>
              </w:rPr>
            </w:pPr>
            <w:r w:rsidRPr="005B3D85">
              <w:rPr>
                <w:rFonts w:ascii="Arial" w:hAnsi="Arial" w:cs="Arial"/>
                <w:sz w:val="22"/>
                <w:szCs w:val="22"/>
              </w:rPr>
              <w:t>Staff are specially trained in EBP interventions, and on-site trainers are available to train and supervise staff. This includes therapists who implement the EBP and skills trainers who can assist with the day to application with learned skills.</w:t>
            </w:r>
          </w:p>
          <w:p w14:paraId="1FF834B9" w14:textId="77777777" w:rsidR="00383E23" w:rsidRPr="005B3D85" w:rsidRDefault="00383E23" w:rsidP="00383E23">
            <w:pPr>
              <w:widowControl w:val="0"/>
              <w:spacing w:line="276" w:lineRule="auto"/>
              <w:rPr>
                <w:rFonts w:ascii="Arial" w:hAnsi="Arial" w:cs="Arial"/>
                <w:sz w:val="22"/>
                <w:szCs w:val="22"/>
              </w:rPr>
            </w:pPr>
          </w:p>
          <w:p w14:paraId="646C1757"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4.f.3</w:t>
            </w:r>
          </w:p>
          <w:p w14:paraId="21C83F1F"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1A2A4BED" w14:textId="39BDFFD2" w:rsidR="00383E23" w:rsidRPr="005B3D85" w:rsidRDefault="00383E23" w:rsidP="00323C39">
            <w:pPr>
              <w:pStyle w:val="ListParagraph"/>
              <w:widowControl w:val="0"/>
              <w:numPr>
                <w:ilvl w:val="0"/>
                <w:numId w:val="115"/>
              </w:numPr>
              <w:rPr>
                <w:rFonts w:ascii="Arial" w:hAnsi="Arial" w:cs="Arial"/>
                <w:sz w:val="22"/>
                <w:szCs w:val="22"/>
              </w:rPr>
            </w:pPr>
            <w:r w:rsidRPr="005B3D85">
              <w:rPr>
                <w:rFonts w:ascii="Arial" w:hAnsi="Arial" w:cs="Arial"/>
                <w:sz w:val="22"/>
                <w:szCs w:val="22"/>
              </w:rPr>
              <w:t>Youth and Families are offered a wide continuum of services, which includes:</w:t>
            </w:r>
          </w:p>
          <w:p w14:paraId="63AF7765" w14:textId="426C0071" w:rsidR="00383E23" w:rsidRPr="005B3D85" w:rsidRDefault="00383E23" w:rsidP="00323C39">
            <w:pPr>
              <w:pStyle w:val="ListParagraph"/>
              <w:widowControl w:val="0"/>
              <w:numPr>
                <w:ilvl w:val="1"/>
                <w:numId w:val="115"/>
              </w:numPr>
              <w:rPr>
                <w:rFonts w:ascii="Arial" w:hAnsi="Arial" w:cs="Arial"/>
                <w:sz w:val="22"/>
                <w:szCs w:val="22"/>
              </w:rPr>
            </w:pPr>
            <w:r w:rsidRPr="005B3D85">
              <w:rPr>
                <w:rFonts w:ascii="Arial" w:hAnsi="Arial" w:cs="Arial"/>
                <w:sz w:val="22"/>
                <w:szCs w:val="22"/>
              </w:rPr>
              <w:t>24-hour crisis services,</w:t>
            </w:r>
          </w:p>
          <w:p w14:paraId="5D8455A6" w14:textId="714599BE" w:rsidR="00383E23" w:rsidRPr="005B3D85" w:rsidRDefault="00383E23" w:rsidP="00323C39">
            <w:pPr>
              <w:pStyle w:val="ListParagraph"/>
              <w:widowControl w:val="0"/>
              <w:numPr>
                <w:ilvl w:val="1"/>
                <w:numId w:val="115"/>
              </w:numPr>
              <w:rPr>
                <w:rFonts w:ascii="Arial" w:hAnsi="Arial" w:cs="Arial"/>
                <w:sz w:val="22"/>
                <w:szCs w:val="22"/>
              </w:rPr>
            </w:pPr>
            <w:r w:rsidRPr="005B3D85">
              <w:rPr>
                <w:rFonts w:ascii="Arial" w:hAnsi="Arial" w:cs="Arial"/>
                <w:sz w:val="22"/>
                <w:szCs w:val="22"/>
              </w:rPr>
              <w:t>comprehensive screening and assessment,</w:t>
            </w:r>
          </w:p>
          <w:p w14:paraId="38D6BA17" w14:textId="149BA1DC" w:rsidR="00383E23" w:rsidRPr="005B3D85" w:rsidRDefault="00383E23" w:rsidP="00323C39">
            <w:pPr>
              <w:pStyle w:val="ListParagraph"/>
              <w:widowControl w:val="0"/>
              <w:numPr>
                <w:ilvl w:val="1"/>
                <w:numId w:val="115"/>
              </w:numPr>
              <w:rPr>
                <w:rFonts w:ascii="Arial" w:hAnsi="Arial" w:cs="Arial"/>
                <w:sz w:val="22"/>
                <w:szCs w:val="22"/>
              </w:rPr>
            </w:pPr>
            <w:r w:rsidRPr="005B3D85">
              <w:rPr>
                <w:rFonts w:ascii="Arial" w:hAnsi="Arial" w:cs="Arial"/>
                <w:sz w:val="22"/>
                <w:szCs w:val="22"/>
              </w:rPr>
              <w:t xml:space="preserve">risk assessments and safety planning, </w:t>
            </w:r>
          </w:p>
          <w:p w14:paraId="20ADD6B4" w14:textId="7A79167D" w:rsidR="00383E23" w:rsidRPr="005B3D85" w:rsidRDefault="00383E23" w:rsidP="00323C39">
            <w:pPr>
              <w:pStyle w:val="ListParagraph"/>
              <w:widowControl w:val="0"/>
              <w:numPr>
                <w:ilvl w:val="1"/>
                <w:numId w:val="115"/>
              </w:numPr>
              <w:rPr>
                <w:rFonts w:ascii="Arial" w:hAnsi="Arial" w:cs="Arial"/>
                <w:sz w:val="22"/>
                <w:szCs w:val="22"/>
              </w:rPr>
            </w:pPr>
            <w:r w:rsidRPr="005B3D85">
              <w:rPr>
                <w:rFonts w:ascii="Arial" w:hAnsi="Arial" w:cs="Arial"/>
                <w:sz w:val="22"/>
                <w:szCs w:val="22"/>
              </w:rPr>
              <w:t xml:space="preserve">psychiatric rehabilitation services in the family’s home, community, youth’s school, or office setting. </w:t>
            </w:r>
          </w:p>
          <w:p w14:paraId="481282C5" w14:textId="08AF60C7" w:rsidR="00383E23" w:rsidRPr="005B3D85" w:rsidRDefault="00383E23" w:rsidP="00323C39">
            <w:pPr>
              <w:pStyle w:val="ListParagraph"/>
              <w:widowControl w:val="0"/>
              <w:numPr>
                <w:ilvl w:val="0"/>
                <w:numId w:val="115"/>
              </w:numPr>
              <w:rPr>
                <w:rFonts w:ascii="Arial" w:hAnsi="Arial" w:cs="Arial"/>
                <w:sz w:val="22"/>
                <w:szCs w:val="22"/>
              </w:rPr>
            </w:pPr>
            <w:r w:rsidRPr="005B3D85">
              <w:rPr>
                <w:rFonts w:ascii="Arial" w:hAnsi="Arial" w:cs="Arial"/>
                <w:sz w:val="22"/>
                <w:szCs w:val="22"/>
              </w:rPr>
              <w:t xml:space="preserve">Health screening occurs during the comprehensive assessment, then reassessed every 6 months if no findings in initial assessment. </w:t>
            </w:r>
          </w:p>
          <w:p w14:paraId="092F8F12" w14:textId="29708B3E" w:rsidR="00383E23" w:rsidRPr="005B3D85" w:rsidRDefault="00383E23" w:rsidP="00323C39">
            <w:pPr>
              <w:pStyle w:val="ListParagraph"/>
              <w:widowControl w:val="0"/>
              <w:numPr>
                <w:ilvl w:val="0"/>
                <w:numId w:val="115"/>
              </w:numPr>
              <w:rPr>
                <w:rFonts w:ascii="Arial" w:hAnsi="Arial" w:cs="Arial"/>
                <w:sz w:val="22"/>
                <w:szCs w:val="22"/>
              </w:rPr>
            </w:pPr>
            <w:r w:rsidRPr="005B3D85">
              <w:rPr>
                <w:rFonts w:ascii="Arial" w:hAnsi="Arial" w:cs="Arial"/>
                <w:sz w:val="22"/>
                <w:szCs w:val="22"/>
              </w:rPr>
              <w:t xml:space="preserve">All youth with no primary care provider </w:t>
            </w:r>
            <w:r w:rsidR="000F1B90" w:rsidRPr="005B3D85">
              <w:rPr>
                <w:rFonts w:ascii="Arial" w:hAnsi="Arial" w:cs="Arial"/>
                <w:sz w:val="22"/>
                <w:szCs w:val="22"/>
              </w:rPr>
              <w:t>is</w:t>
            </w:r>
            <w:r w:rsidRPr="005B3D85">
              <w:rPr>
                <w:rFonts w:ascii="Arial" w:hAnsi="Arial" w:cs="Arial"/>
                <w:sz w:val="22"/>
                <w:szCs w:val="22"/>
              </w:rPr>
              <w:t xml:space="preserve"> connected to a family practice provider through care coordination. </w:t>
            </w:r>
          </w:p>
          <w:p w14:paraId="00904E4E" w14:textId="095F6494" w:rsidR="00383E23" w:rsidRPr="005B3D85" w:rsidRDefault="00383E23" w:rsidP="00323C39">
            <w:pPr>
              <w:pStyle w:val="ListParagraph"/>
              <w:widowControl w:val="0"/>
              <w:numPr>
                <w:ilvl w:val="0"/>
                <w:numId w:val="115"/>
              </w:numPr>
              <w:rPr>
                <w:rFonts w:ascii="Arial" w:hAnsi="Arial" w:cs="Arial"/>
                <w:sz w:val="22"/>
                <w:szCs w:val="22"/>
              </w:rPr>
            </w:pPr>
            <w:r w:rsidRPr="005B3D85">
              <w:rPr>
                <w:rFonts w:ascii="Arial" w:hAnsi="Arial" w:cs="Arial"/>
                <w:sz w:val="22"/>
                <w:szCs w:val="22"/>
              </w:rPr>
              <w:t xml:space="preserve">A full array of outpatient mental health and substance use disorder services are provided which includes individual, group, and family therapy. </w:t>
            </w:r>
          </w:p>
          <w:p w14:paraId="3B18B29F" w14:textId="6C7169B2" w:rsidR="00383E23" w:rsidRPr="005B3D85" w:rsidRDefault="00383E23" w:rsidP="00323C39">
            <w:pPr>
              <w:pStyle w:val="ListParagraph"/>
              <w:widowControl w:val="0"/>
              <w:numPr>
                <w:ilvl w:val="0"/>
                <w:numId w:val="115"/>
              </w:numPr>
              <w:rPr>
                <w:rFonts w:ascii="Arial" w:hAnsi="Arial" w:cs="Arial"/>
                <w:sz w:val="22"/>
                <w:szCs w:val="22"/>
              </w:rPr>
            </w:pPr>
            <w:r w:rsidRPr="005B3D85">
              <w:rPr>
                <w:rFonts w:ascii="Arial" w:hAnsi="Arial" w:cs="Arial"/>
                <w:sz w:val="22"/>
                <w:szCs w:val="22"/>
              </w:rPr>
              <w:t xml:space="preserve">All Treatment Plans are completed with the youth/family with a family voice and choice perspective. </w:t>
            </w:r>
          </w:p>
          <w:p w14:paraId="3D893EA7" w14:textId="1D14C84A" w:rsidR="00383E23" w:rsidRPr="005B3D85" w:rsidRDefault="00383E23" w:rsidP="00323C39">
            <w:pPr>
              <w:pStyle w:val="ListParagraph"/>
              <w:widowControl w:val="0"/>
              <w:numPr>
                <w:ilvl w:val="0"/>
                <w:numId w:val="115"/>
              </w:numPr>
              <w:rPr>
                <w:rFonts w:ascii="Arial" w:hAnsi="Arial" w:cs="Arial"/>
                <w:sz w:val="22"/>
                <w:szCs w:val="22"/>
              </w:rPr>
            </w:pPr>
            <w:r w:rsidRPr="005B3D85">
              <w:rPr>
                <w:rFonts w:ascii="Arial" w:hAnsi="Arial" w:cs="Arial"/>
                <w:sz w:val="22"/>
                <w:szCs w:val="22"/>
              </w:rPr>
              <w:t>Targeted case management is provided for families demonstrating barriers to accessing community-based needs, and for youth at high risk of hospitalization, elopement, placement outside of home, or law enforcement involvement.</w:t>
            </w:r>
          </w:p>
          <w:p w14:paraId="55355725" w14:textId="2EB10833" w:rsidR="00383E23" w:rsidRPr="005B3D85" w:rsidRDefault="00383E23" w:rsidP="00323C39">
            <w:pPr>
              <w:pStyle w:val="ListParagraph"/>
              <w:widowControl w:val="0"/>
              <w:numPr>
                <w:ilvl w:val="0"/>
                <w:numId w:val="116"/>
              </w:numPr>
              <w:rPr>
                <w:rFonts w:ascii="Arial" w:hAnsi="Arial" w:cs="Arial"/>
                <w:sz w:val="22"/>
                <w:szCs w:val="22"/>
              </w:rPr>
            </w:pPr>
            <w:r w:rsidRPr="005B3D85">
              <w:rPr>
                <w:rFonts w:ascii="Arial" w:hAnsi="Arial" w:cs="Arial"/>
                <w:sz w:val="22"/>
                <w:szCs w:val="22"/>
              </w:rPr>
              <w:t xml:space="preserve">SBH provides High Fidelity Wraparound program per DMHA requirements. </w:t>
            </w:r>
          </w:p>
          <w:p w14:paraId="7A5D1568" w14:textId="35FE4E5F" w:rsidR="00383E23" w:rsidRPr="005B3D85" w:rsidRDefault="00383E23" w:rsidP="00323C39">
            <w:pPr>
              <w:pStyle w:val="ListParagraph"/>
              <w:widowControl w:val="0"/>
              <w:numPr>
                <w:ilvl w:val="0"/>
                <w:numId w:val="116"/>
              </w:numPr>
              <w:rPr>
                <w:rFonts w:ascii="Arial" w:hAnsi="Arial" w:cs="Arial"/>
                <w:sz w:val="22"/>
                <w:szCs w:val="22"/>
              </w:rPr>
            </w:pPr>
            <w:r w:rsidRPr="005B3D85">
              <w:rPr>
                <w:rFonts w:ascii="Arial" w:hAnsi="Arial" w:cs="Arial"/>
                <w:sz w:val="22"/>
                <w:szCs w:val="22"/>
              </w:rPr>
              <w:t>The Southwestern Indiana system of care collaborative, FACES, meets regularly with SBH participation. Post pandemic the System of Care Coordinator (SBH staff) is re-establishing family input and support as a part of this community collaborative.</w:t>
            </w:r>
          </w:p>
          <w:p w14:paraId="600B375B" w14:textId="38833754" w:rsidR="00383E23" w:rsidRPr="005B3D85" w:rsidRDefault="00383E23" w:rsidP="00323C39">
            <w:pPr>
              <w:pStyle w:val="ListParagraph"/>
              <w:widowControl w:val="0"/>
              <w:numPr>
                <w:ilvl w:val="0"/>
                <w:numId w:val="116"/>
              </w:numPr>
              <w:rPr>
                <w:rFonts w:ascii="Arial" w:hAnsi="Arial" w:cs="Arial"/>
                <w:sz w:val="22"/>
                <w:szCs w:val="22"/>
              </w:rPr>
            </w:pPr>
            <w:r w:rsidRPr="005B3D85">
              <w:rPr>
                <w:rFonts w:ascii="Arial" w:hAnsi="Arial" w:cs="Arial"/>
                <w:sz w:val="22"/>
                <w:szCs w:val="22"/>
              </w:rPr>
              <w:t>SBH offers parenting groups, as well as well-being groups that include both parent and child learning key elements to a healthy lifestyle.</w:t>
            </w:r>
          </w:p>
          <w:p w14:paraId="2030F812" w14:textId="5FD1FFB4" w:rsidR="00383E23" w:rsidRPr="005B3D85" w:rsidRDefault="00383E23" w:rsidP="00323C39">
            <w:pPr>
              <w:pStyle w:val="ListParagraph"/>
              <w:widowControl w:val="0"/>
              <w:numPr>
                <w:ilvl w:val="0"/>
                <w:numId w:val="116"/>
              </w:numPr>
              <w:rPr>
                <w:rFonts w:ascii="Arial" w:hAnsi="Arial" w:cs="Arial"/>
                <w:sz w:val="22"/>
                <w:szCs w:val="22"/>
              </w:rPr>
            </w:pPr>
            <w:r w:rsidRPr="005B3D85">
              <w:rPr>
                <w:rFonts w:ascii="Arial" w:hAnsi="Arial" w:cs="Arial"/>
                <w:sz w:val="22"/>
                <w:szCs w:val="22"/>
              </w:rPr>
              <w:t>Technical assistance requested on the role and job specifics for peer family support services within the care coordination model, as well as recruitment of family peers.</w:t>
            </w:r>
          </w:p>
          <w:p w14:paraId="428CEDE2" w14:textId="77777777" w:rsidR="00383E23" w:rsidRPr="005B3D85" w:rsidRDefault="00383E23" w:rsidP="00383E23">
            <w:pPr>
              <w:widowControl w:val="0"/>
              <w:spacing w:line="276" w:lineRule="auto"/>
              <w:rPr>
                <w:rFonts w:ascii="Arial" w:hAnsi="Arial" w:cs="Arial"/>
                <w:sz w:val="22"/>
                <w:szCs w:val="22"/>
              </w:rPr>
            </w:pPr>
          </w:p>
          <w:p w14:paraId="7304ED0F"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4.g.1</w:t>
            </w:r>
          </w:p>
          <w:p w14:paraId="1F073DE8" w14:textId="367DC6B6" w:rsidR="00383E23" w:rsidRPr="005B3D85" w:rsidRDefault="00383E23" w:rsidP="00383E23">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73DE9EA8" w14:textId="751C8D8E"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Per our SAMHSA CCBHC grants health integration has been launched.  Health screening operational workflows have been implemented and documentation was designed in-house to build healthcare integration capacity, per Program Requirement 5 .</w:t>
            </w:r>
          </w:p>
          <w:p w14:paraId="3E7987C5" w14:textId="5F3FDC15"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CQI PDSA efforts are in motion to standardize health measure collection across our system per the recommendations from the SBH self-assessment, utilizing the National Council document, “The Comprehensive Healthcare Integration Framework: Designing, Implementing and Sustaining Physical-Health Behavioral Health Integration.”</w:t>
            </w:r>
          </w:p>
          <w:p w14:paraId="575A6A68" w14:textId="34A9354F"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 xml:space="preserve">The results of the above self-assessment recommended our goals should be </w:t>
            </w:r>
            <w:r w:rsidR="58AF8C3F" w:rsidRPr="005B3D85">
              <w:rPr>
                <w:rFonts w:ascii="Arial" w:hAnsi="Arial" w:cs="Arial"/>
                <w:sz w:val="22"/>
                <w:szCs w:val="22"/>
              </w:rPr>
              <w:t xml:space="preserve">expanding </w:t>
            </w:r>
            <w:r w:rsidRPr="005B3D85">
              <w:rPr>
                <w:rFonts w:ascii="Arial" w:hAnsi="Arial" w:cs="Arial"/>
                <w:sz w:val="22"/>
                <w:szCs w:val="22"/>
              </w:rPr>
              <w:t>collecting vital signs, incorporating medical diagnoses and collateral health information into our EHR, and setting up a data analytics model to extract and report health screening information.  Focus was also placed on tobacco cessation documentation and identifying education materials for prevention and intervention in identified medical conditions or risk factors.</w:t>
            </w:r>
          </w:p>
          <w:p w14:paraId="42B0E974" w14:textId="037FC7EA"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 xml:space="preserve">Attempts to connect SBH clients with a current or new PCP will be ongoing and documented in the client’s chart. </w:t>
            </w:r>
          </w:p>
          <w:p w14:paraId="17F8E088" w14:textId="6747F4C8"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 xml:space="preserve">Populations with higher collective LON scores on their CANS or ANSA are receiving fully integrated care, as is our Gibson County OP office (operating under a DMHA PIPBIC grant), SUD residential services, and individuals residing in supervised group living.  With CCBHC implementation the capacity to coordinate care across internal and external provider systems will be expanded. </w:t>
            </w:r>
          </w:p>
          <w:p w14:paraId="41CA8FA2" w14:textId="0D261712"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A Health Measures EHR flowsheet was internally developed and implemented to facilitate collection and monitoring of diabetes, hypertension, obesity, tobacco use disorder.  COPD screening will be expanded from our current PIPBHC site.</w:t>
            </w:r>
          </w:p>
          <w:p w14:paraId="12F5059B" w14:textId="1D3533AF"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Care coordination between SBH and existing primary care providers focuses on reconciling medications, maintaining a complete diagnosis list and exchange of medical records, and triage when indicated.</w:t>
            </w:r>
          </w:p>
          <w:p w14:paraId="5CE4D749" w14:textId="2CC1F7B2"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 xml:space="preserve">Currently protocols are in place for HIV and viral hepatitis testing via internal SBH medical provider lab orders or referral to AIDS Resource Group, based on individual service preference. </w:t>
            </w:r>
          </w:p>
          <w:p w14:paraId="5223EC67" w14:textId="6A33D709"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RFS Attachment F demonstrates SBH capacity to collect and report on primary care screening pursuant to Program requirement 5.</w:t>
            </w:r>
          </w:p>
          <w:p w14:paraId="447CB0FF" w14:textId="435B365D" w:rsidR="00383E23" w:rsidRPr="005B3D85" w:rsidRDefault="00383E23" w:rsidP="00323C39">
            <w:pPr>
              <w:pStyle w:val="ListParagraph"/>
              <w:widowControl w:val="0"/>
              <w:numPr>
                <w:ilvl w:val="0"/>
                <w:numId w:val="117"/>
              </w:numPr>
              <w:rPr>
                <w:rFonts w:ascii="Arial" w:hAnsi="Arial" w:cs="Arial"/>
                <w:sz w:val="22"/>
                <w:szCs w:val="22"/>
              </w:rPr>
            </w:pPr>
            <w:r w:rsidRPr="005B3D85">
              <w:rPr>
                <w:rFonts w:ascii="Arial" w:hAnsi="Arial" w:cs="Arial"/>
                <w:sz w:val="22"/>
                <w:szCs w:val="22"/>
              </w:rPr>
              <w:t>Technical assistance is requested on screening protocols using the United States Preventive Services Task Force Recommendations</w:t>
            </w:r>
          </w:p>
          <w:p w14:paraId="7D79F71F" w14:textId="77777777" w:rsidR="00383E23" w:rsidRPr="005B3D85" w:rsidRDefault="00383E23" w:rsidP="00383E23">
            <w:pPr>
              <w:widowControl w:val="0"/>
              <w:spacing w:line="276" w:lineRule="auto"/>
              <w:rPr>
                <w:rFonts w:ascii="Arial" w:hAnsi="Arial" w:cs="Arial"/>
                <w:sz w:val="22"/>
                <w:szCs w:val="22"/>
              </w:rPr>
            </w:pPr>
          </w:p>
          <w:p w14:paraId="161B7A4F" w14:textId="77777777" w:rsidR="00383E23" w:rsidRPr="005B3D85" w:rsidRDefault="00383E23" w:rsidP="00383E23">
            <w:pPr>
              <w:widowControl w:val="0"/>
              <w:rPr>
                <w:rFonts w:ascii="Arial" w:hAnsi="Arial" w:cs="Arial"/>
                <w:b/>
                <w:sz w:val="22"/>
                <w:szCs w:val="22"/>
              </w:rPr>
            </w:pPr>
            <w:r w:rsidRPr="005B3D85">
              <w:rPr>
                <w:rFonts w:ascii="Arial" w:hAnsi="Arial" w:cs="Arial"/>
                <w:b/>
                <w:sz w:val="22"/>
                <w:szCs w:val="22"/>
              </w:rPr>
              <w:t>4.g.2</w:t>
            </w:r>
          </w:p>
          <w:p w14:paraId="372FD907" w14:textId="77777777" w:rsidR="00383E23" w:rsidRPr="005B3D85" w:rsidRDefault="00383E23" w:rsidP="00383E23">
            <w:pPr>
              <w:widowControl w:val="0"/>
              <w:rPr>
                <w:rFonts w:ascii="Arial" w:hAnsi="Arial" w:cs="Arial"/>
                <w:sz w:val="22"/>
                <w:szCs w:val="22"/>
              </w:rPr>
            </w:pPr>
            <w:r w:rsidRPr="005B3D85">
              <w:rPr>
                <w:rFonts w:ascii="Arial" w:hAnsi="Arial" w:cs="Arial"/>
                <w:b/>
                <w:sz w:val="22"/>
                <w:szCs w:val="22"/>
              </w:rPr>
              <w:t xml:space="preserve">If you currently meet the criterion, how are you </w:t>
            </w:r>
            <w:r w:rsidRPr="000F1B90">
              <w:rPr>
                <w:rFonts w:ascii="Arial" w:hAnsi="Arial" w:cs="Arial"/>
                <w:b/>
                <w:sz w:val="22"/>
                <w:szCs w:val="22"/>
              </w:rPr>
              <w:t>doing so?</w:t>
            </w:r>
            <w:r w:rsidRPr="005B3D85">
              <w:rPr>
                <w:rFonts w:ascii="Arial" w:hAnsi="Arial" w:cs="Arial"/>
                <w:sz w:val="22"/>
                <w:szCs w:val="22"/>
              </w:rPr>
              <w:t xml:space="preserve"> </w:t>
            </w:r>
          </w:p>
          <w:p w14:paraId="41A5C174" w14:textId="6C6CEDD6"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 xml:space="preserve">Medical diagnoses, including chronic diseases, are being reconciled along with medications when meeting with nurse or care coordinator. ROIs are signed to assist in coordination of care between entities. </w:t>
            </w:r>
            <w:r w:rsidR="541ECF1C" w:rsidRPr="005B3D85">
              <w:rPr>
                <w:rFonts w:ascii="Arial" w:hAnsi="Arial" w:cs="Arial"/>
                <w:sz w:val="22"/>
                <w:szCs w:val="22"/>
              </w:rPr>
              <w:t>Records requests are facilitated without outside providers.</w:t>
            </w:r>
          </w:p>
          <w:p w14:paraId="0EFB45CD" w14:textId="4450785D"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IHIE will be key to care coordination of comorbid psychiatric and medical conditions across multiple provider systems</w:t>
            </w:r>
            <w:r w:rsidR="65864BFE" w:rsidRPr="005B3D85">
              <w:rPr>
                <w:rFonts w:ascii="Arial" w:hAnsi="Arial" w:cs="Arial"/>
                <w:sz w:val="22"/>
                <w:szCs w:val="22"/>
              </w:rPr>
              <w:t xml:space="preserve"> efficiently</w:t>
            </w:r>
            <w:r w:rsidRPr="005B3D85">
              <w:rPr>
                <w:rFonts w:ascii="Arial" w:hAnsi="Arial" w:cs="Arial"/>
                <w:sz w:val="22"/>
                <w:szCs w:val="22"/>
              </w:rPr>
              <w:t>.</w:t>
            </w:r>
          </w:p>
          <w:p w14:paraId="58B187F6" w14:textId="76411290"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Integrated health measure entry, tracking, and education options have been integrated into the EHR and workflow processes.</w:t>
            </w:r>
          </w:p>
          <w:p w14:paraId="2DB9D4F1" w14:textId="0928291C"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Increasing % of clients are receiving integrated health screenings per CQI plan monitoring; this includes being asked about physical health symptoms.</w:t>
            </w:r>
          </w:p>
          <w:p w14:paraId="4D2ADC98" w14:textId="10FF9DF2"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Healthcare integration efforts will be enhanced with BI tool implementation in Spring 2024 to assist with population health management.</w:t>
            </w:r>
          </w:p>
          <w:p w14:paraId="005D9228" w14:textId="3AE0A912"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 xml:space="preserve">SBH fulfills the laboratory services requirement through contracted services through LabCorp, Inc. SBH and LabCorp have a data management agreement allowing lab results to be transferred to our EHR portal.  </w:t>
            </w:r>
          </w:p>
          <w:p w14:paraId="65AB236D" w14:textId="20BCC154" w:rsidR="00383E23" w:rsidRPr="005B3D85" w:rsidRDefault="00383E23" w:rsidP="00323C39">
            <w:pPr>
              <w:pStyle w:val="ListParagraph"/>
              <w:widowControl w:val="0"/>
              <w:numPr>
                <w:ilvl w:val="0"/>
                <w:numId w:val="118"/>
              </w:numPr>
              <w:rPr>
                <w:rFonts w:ascii="Arial" w:hAnsi="Arial" w:cs="Arial"/>
                <w:sz w:val="22"/>
                <w:szCs w:val="22"/>
              </w:rPr>
            </w:pPr>
            <w:r w:rsidRPr="005B3D85">
              <w:rPr>
                <w:rFonts w:ascii="Arial" w:hAnsi="Arial" w:cs="Arial"/>
                <w:sz w:val="22"/>
                <w:szCs w:val="22"/>
              </w:rPr>
              <w:t>We have limited on-site laboratory services and have the capacity to complete on-site health screenings at some, but not all, locations. SBH currently has a contract for laboratory services that can, and will be, expanded prior to the 7/1/24 start date.</w:t>
            </w:r>
          </w:p>
          <w:p w14:paraId="7EC22DF7" w14:textId="77777777" w:rsidR="00D614F5" w:rsidRPr="005B3D85" w:rsidRDefault="00D614F5" w:rsidP="00383E23">
            <w:pPr>
              <w:widowControl w:val="0"/>
              <w:spacing w:line="276" w:lineRule="auto"/>
              <w:rPr>
                <w:rFonts w:ascii="Arial" w:hAnsi="Arial" w:cs="Arial"/>
                <w:sz w:val="22"/>
                <w:szCs w:val="22"/>
              </w:rPr>
            </w:pPr>
          </w:p>
          <w:p w14:paraId="33291AD9" w14:textId="77777777" w:rsidR="00D614F5" w:rsidRPr="005B3D85" w:rsidRDefault="00D614F5" w:rsidP="00D614F5">
            <w:pPr>
              <w:widowControl w:val="0"/>
              <w:rPr>
                <w:rFonts w:ascii="Arial" w:hAnsi="Arial" w:cs="Arial"/>
                <w:b/>
                <w:sz w:val="22"/>
                <w:szCs w:val="22"/>
              </w:rPr>
            </w:pPr>
            <w:r w:rsidRPr="005B3D85">
              <w:rPr>
                <w:rFonts w:ascii="Arial" w:hAnsi="Arial" w:cs="Arial"/>
                <w:b/>
                <w:sz w:val="22"/>
                <w:szCs w:val="22"/>
              </w:rPr>
              <w:t>4.g.3</w:t>
            </w:r>
          </w:p>
          <w:p w14:paraId="4AF7B94B" w14:textId="46475C92" w:rsidR="00D614F5" w:rsidRPr="005B3D85" w:rsidRDefault="00D614F5" w:rsidP="00D614F5">
            <w:pPr>
              <w:widowControl w:val="0"/>
              <w:rPr>
                <w:rFonts w:ascii="Arial" w:hAnsi="Arial" w:cs="Arial"/>
                <w:b/>
                <w:sz w:val="22"/>
                <w:szCs w:val="22"/>
              </w:rPr>
            </w:pPr>
            <w:r w:rsidRPr="005B3D85">
              <w:rPr>
                <w:rFonts w:ascii="Arial" w:hAnsi="Arial" w:cs="Arial"/>
                <w:b/>
                <w:sz w:val="22"/>
                <w:szCs w:val="22"/>
              </w:rPr>
              <w:t>If you are not currently able to meet the criterion, what would you need to do to meet the criterion by the anticipated Demonstration Program start date (7/1/24)? What type of support would you need?</w:t>
            </w:r>
          </w:p>
          <w:p w14:paraId="1C8C5082" w14:textId="741279A8"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Care Coordinators assure access to primary care services for clients, either through internal or external provider. Care Coordinator and nursing staff assist with following PCP orders, such as lab order completion. SBH multidisciplinary team provides education and encouragement of healthy lifestyle adoption.</w:t>
            </w:r>
          </w:p>
          <w:p w14:paraId="4DF95209" w14:textId="0C5C335C"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 xml:space="preserve">SBH has a full-time PCP APN provider; internal or external PCP referrals made based on client preference. </w:t>
            </w:r>
          </w:p>
          <w:p w14:paraId="70CCEFB2" w14:textId="15F755A0"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Focus on internal PCP APN provider is education on healthy living/lifestyle, chronic illness assessment, treatment and monitoring, education for ongoing management of chronic illnesses, and preventative care. Many clients do not regularly visit PCP due to barriers related to their illness—the embedded APN within the multidisciplinary team removes some of those barriers.</w:t>
            </w:r>
          </w:p>
          <w:p w14:paraId="011463FF" w14:textId="75862D92"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Tracking appointment adherence with outside providers is completed by care coordinators/case managers. Technical assistance is requested to operationalize this measure using Medicaid or DMHA data.</w:t>
            </w:r>
          </w:p>
          <w:p w14:paraId="064CE982" w14:textId="064D541F"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Healthcare screening and promotion have been the current CQI focus healthcare integration efforts.</w:t>
            </w:r>
          </w:p>
          <w:p w14:paraId="4FA6D8B9" w14:textId="17FD55E0"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SBH Health Integration Self-Assessment (National Council) completed in 2022 recommended expanding capacity on collecting health screenings, embedding health assessment measures into the EHR, and establishing data extraction and reporting models. (This was also the focus of this attestation criterion until July 2023.)</w:t>
            </w:r>
          </w:p>
          <w:p w14:paraId="4ED514E5" w14:textId="2B343FEF"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 xml:space="preserve">We are currently fully staffed, however, nursing staff shortages reached critical levels in 2022, making launch of some initiatives to be delayed. </w:t>
            </w:r>
          </w:p>
          <w:p w14:paraId="5F8F6E0E" w14:textId="46B0AE19"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Staff are engaged in the activities outlined in these criteria but will need standardized workflows and outcome measures expanded.</w:t>
            </w:r>
          </w:p>
          <w:p w14:paraId="5D0913BE" w14:textId="095C4CDE" w:rsidR="00D614F5" w:rsidRPr="005B3D85" w:rsidRDefault="00D614F5" w:rsidP="00323C39">
            <w:pPr>
              <w:pStyle w:val="ListParagraph"/>
              <w:widowControl w:val="0"/>
              <w:numPr>
                <w:ilvl w:val="0"/>
                <w:numId w:val="119"/>
              </w:numPr>
              <w:rPr>
                <w:rFonts w:ascii="Arial" w:hAnsi="Arial" w:cs="Arial"/>
                <w:sz w:val="22"/>
                <w:szCs w:val="22"/>
              </w:rPr>
            </w:pPr>
            <w:r w:rsidRPr="005B3D85">
              <w:rPr>
                <w:rFonts w:ascii="Arial" w:hAnsi="Arial" w:cs="Arial"/>
                <w:sz w:val="22"/>
                <w:szCs w:val="22"/>
              </w:rPr>
              <w:t>Expanded services are expected to be completed by 7/1/2024.</w:t>
            </w:r>
          </w:p>
          <w:p w14:paraId="015EA7D3" w14:textId="77777777" w:rsidR="00D614F5" w:rsidRPr="005B3D85" w:rsidRDefault="00D614F5" w:rsidP="00D614F5">
            <w:pPr>
              <w:widowControl w:val="0"/>
              <w:spacing w:line="276" w:lineRule="auto"/>
              <w:rPr>
                <w:rFonts w:ascii="Arial" w:hAnsi="Arial" w:cs="Arial"/>
                <w:sz w:val="22"/>
                <w:szCs w:val="22"/>
              </w:rPr>
            </w:pPr>
          </w:p>
          <w:p w14:paraId="17EDC5AF" w14:textId="77777777" w:rsidR="00441726" w:rsidRDefault="00441726" w:rsidP="00D614F5">
            <w:pPr>
              <w:widowControl w:val="0"/>
              <w:rPr>
                <w:rFonts w:ascii="Arial" w:hAnsi="Arial" w:cs="Arial"/>
                <w:b/>
                <w:sz w:val="22"/>
                <w:szCs w:val="22"/>
              </w:rPr>
            </w:pPr>
          </w:p>
          <w:p w14:paraId="4348414F" w14:textId="51B13FEA" w:rsidR="00D614F5" w:rsidRPr="005B3D85" w:rsidRDefault="00D614F5" w:rsidP="00D614F5">
            <w:pPr>
              <w:widowControl w:val="0"/>
              <w:rPr>
                <w:rFonts w:ascii="Arial" w:hAnsi="Arial" w:cs="Arial"/>
                <w:b/>
                <w:sz w:val="22"/>
                <w:szCs w:val="22"/>
              </w:rPr>
            </w:pPr>
            <w:r w:rsidRPr="005B3D85">
              <w:rPr>
                <w:rFonts w:ascii="Arial" w:hAnsi="Arial" w:cs="Arial"/>
                <w:b/>
                <w:sz w:val="22"/>
                <w:szCs w:val="22"/>
              </w:rPr>
              <w:t>4.h.1</w:t>
            </w:r>
          </w:p>
          <w:p w14:paraId="45FE5AE0" w14:textId="77777777" w:rsidR="00D614F5" w:rsidRPr="005B3D85" w:rsidRDefault="00D614F5" w:rsidP="00D614F5">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49F121C9" w14:textId="6F2305C1"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 xml:space="preserve">Current workflows have Targeted Case Management starting in a shelter setting, jail, or upon hospital discharge. </w:t>
            </w:r>
          </w:p>
          <w:p w14:paraId="42A9F0C3" w14:textId="6079350D"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 xml:space="preserve">Support for people deemed high risk of suicide or overdose via targeted case management is in place through crisis services, inpatient liaison care coordination, outpatient services and substance use disorder services. </w:t>
            </w:r>
          </w:p>
          <w:p w14:paraId="0C865364" w14:textId="1D917CE5"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 xml:space="preserve">SBH provides targeted case management for those with significant functional limitations due to their illness. We are exploring providing expanded targeted case management through the ACT team, or through SBH Outreach team for individuals in need of services, but not yet engaged. </w:t>
            </w:r>
          </w:p>
          <w:p w14:paraId="1839E20C" w14:textId="254FD5A4"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 xml:space="preserve">Outreach and ACT team’s work closely with Mobile Crisis team to assure 24/7 access to needed services to maintain stability and independence in the community. </w:t>
            </w:r>
          </w:p>
          <w:p w14:paraId="7FA19B1B" w14:textId="00D4476D"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All Teams utilize Motivational Interviewing to engage and assist with stabilization.</w:t>
            </w:r>
          </w:p>
          <w:p w14:paraId="75C85636" w14:textId="31906B4C"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 xml:space="preserve">SMI, homeless, recently incarcerated, recent hospital discharge, individuals deemed high risk for hospitalization, and/or those with multiple hospitalizations and/or involvements with law enforcement are our primarily population of focus for targeted case management. </w:t>
            </w:r>
          </w:p>
          <w:p w14:paraId="1AF3D82D" w14:textId="21A05C1E" w:rsidR="00D614F5" w:rsidRPr="005B3D85" w:rsidRDefault="00D614F5" w:rsidP="00323C39">
            <w:pPr>
              <w:pStyle w:val="ListParagraph"/>
              <w:widowControl w:val="0"/>
              <w:numPr>
                <w:ilvl w:val="0"/>
                <w:numId w:val="120"/>
              </w:numPr>
              <w:rPr>
                <w:rFonts w:ascii="Arial" w:hAnsi="Arial" w:cs="Arial"/>
                <w:sz w:val="22"/>
                <w:szCs w:val="22"/>
              </w:rPr>
            </w:pPr>
            <w:r w:rsidRPr="005B3D85">
              <w:rPr>
                <w:rFonts w:ascii="Arial" w:hAnsi="Arial" w:cs="Arial"/>
                <w:sz w:val="22"/>
                <w:szCs w:val="22"/>
              </w:rPr>
              <w:t>Post-hospitalization care coordination is in place to provide more intensive support during service transition.</w:t>
            </w:r>
          </w:p>
          <w:p w14:paraId="3CC29D19" w14:textId="77777777" w:rsidR="00D614F5" w:rsidRPr="005B3D85" w:rsidRDefault="00D614F5" w:rsidP="00D614F5">
            <w:pPr>
              <w:widowControl w:val="0"/>
              <w:spacing w:line="276" w:lineRule="auto"/>
              <w:rPr>
                <w:rFonts w:ascii="Arial" w:hAnsi="Arial" w:cs="Arial"/>
                <w:sz w:val="22"/>
                <w:szCs w:val="22"/>
              </w:rPr>
            </w:pPr>
          </w:p>
          <w:p w14:paraId="38321B77" w14:textId="77777777" w:rsidR="00E2200E" w:rsidRPr="005B3D85" w:rsidRDefault="00E2200E" w:rsidP="00E2200E">
            <w:pPr>
              <w:widowControl w:val="0"/>
              <w:rPr>
                <w:rFonts w:ascii="Arial" w:hAnsi="Arial" w:cs="Arial"/>
                <w:b/>
                <w:sz w:val="22"/>
                <w:szCs w:val="22"/>
              </w:rPr>
            </w:pPr>
            <w:bookmarkStart w:id="20" w:name="Yellow"/>
            <w:bookmarkEnd w:id="20"/>
            <w:r w:rsidRPr="005B3D85">
              <w:rPr>
                <w:rFonts w:ascii="Arial" w:hAnsi="Arial" w:cs="Arial"/>
                <w:b/>
                <w:sz w:val="22"/>
                <w:szCs w:val="22"/>
              </w:rPr>
              <w:t>4.i.1</w:t>
            </w:r>
          </w:p>
          <w:p w14:paraId="755477EC" w14:textId="25E19B6E" w:rsidR="00E2200E" w:rsidRPr="005B3D85" w:rsidRDefault="00E2200E" w:rsidP="00E2200E">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448994D1" w14:textId="332D1480" w:rsidR="00E2200E" w:rsidRPr="005B3D85" w:rsidRDefault="00E2200E" w:rsidP="00323C39">
            <w:pPr>
              <w:pStyle w:val="ListParagraph"/>
              <w:widowControl w:val="0"/>
              <w:numPr>
                <w:ilvl w:val="0"/>
                <w:numId w:val="121"/>
              </w:numPr>
              <w:rPr>
                <w:rFonts w:ascii="Arial" w:hAnsi="Arial" w:cs="Arial"/>
                <w:sz w:val="22"/>
                <w:szCs w:val="22"/>
              </w:rPr>
            </w:pPr>
            <w:r w:rsidRPr="005B3D85">
              <w:rPr>
                <w:rFonts w:ascii="Arial" w:hAnsi="Arial" w:cs="Arial"/>
                <w:sz w:val="22"/>
                <w:szCs w:val="22"/>
              </w:rPr>
              <w:t>SBH collaborates with Vocational Rehabilitation Services in providing employment and educational supports. SBH skills coaches are an integrated part of the treatment team who refer to and collaborate with Vocational Rehabilitation. SBH skills coaches assist with skill building such as job applications, interviewing, and skills to manage symptoms in the workplace. Additional life skills could include scheduling, mastering the bus route to work, managing conflicts at work, and advocacy for any needed accommodations.</w:t>
            </w:r>
          </w:p>
          <w:p w14:paraId="6D1EE7F8" w14:textId="412C7A28" w:rsidR="00E2200E" w:rsidRPr="005B3D85" w:rsidRDefault="00E2200E" w:rsidP="00323C39">
            <w:pPr>
              <w:pStyle w:val="ListParagraph"/>
              <w:widowControl w:val="0"/>
              <w:numPr>
                <w:ilvl w:val="0"/>
                <w:numId w:val="121"/>
              </w:numPr>
              <w:rPr>
                <w:rFonts w:ascii="Arial" w:hAnsi="Arial" w:cs="Arial"/>
                <w:sz w:val="22"/>
                <w:szCs w:val="22"/>
              </w:rPr>
            </w:pPr>
            <w:r w:rsidRPr="005B3D85">
              <w:rPr>
                <w:rFonts w:ascii="Arial" w:hAnsi="Arial" w:cs="Arial"/>
                <w:sz w:val="22"/>
                <w:szCs w:val="22"/>
              </w:rPr>
              <w:t xml:space="preserve">SBH is a Medicaid Rehabilitation Option provider of a wide array of rehabilitation services for youth and adults. This includes evidence-based services provided in homes, communities, schools, and in offices. </w:t>
            </w:r>
          </w:p>
          <w:p w14:paraId="55B61153" w14:textId="27A0A7BD" w:rsidR="00E2200E" w:rsidRPr="005B3D85" w:rsidRDefault="00E2200E" w:rsidP="00323C39">
            <w:pPr>
              <w:pStyle w:val="ListParagraph"/>
              <w:widowControl w:val="0"/>
              <w:numPr>
                <w:ilvl w:val="0"/>
                <w:numId w:val="121"/>
              </w:numPr>
              <w:rPr>
                <w:rFonts w:ascii="Arial" w:hAnsi="Arial" w:cs="Arial"/>
                <w:sz w:val="22"/>
                <w:szCs w:val="22"/>
              </w:rPr>
            </w:pPr>
            <w:r w:rsidRPr="005B3D85">
              <w:rPr>
                <w:rFonts w:ascii="Arial" w:hAnsi="Arial" w:cs="Arial"/>
                <w:sz w:val="22"/>
                <w:szCs w:val="22"/>
              </w:rPr>
              <w:t>Medication education and self-management are included in rehabilitation services.</w:t>
            </w:r>
          </w:p>
          <w:p w14:paraId="44C37D49" w14:textId="3AE15FF4" w:rsidR="00E2200E" w:rsidRPr="005B3D85" w:rsidRDefault="00E2200E" w:rsidP="00323C39">
            <w:pPr>
              <w:pStyle w:val="ListParagraph"/>
              <w:widowControl w:val="0"/>
              <w:numPr>
                <w:ilvl w:val="0"/>
                <w:numId w:val="121"/>
              </w:numPr>
              <w:rPr>
                <w:rFonts w:ascii="Arial" w:hAnsi="Arial" w:cs="Arial"/>
                <w:sz w:val="22"/>
                <w:szCs w:val="22"/>
              </w:rPr>
            </w:pPr>
            <w:r w:rsidRPr="005B3D85">
              <w:rPr>
                <w:rFonts w:ascii="Arial" w:hAnsi="Arial" w:cs="Arial"/>
                <w:sz w:val="22"/>
                <w:szCs w:val="22"/>
              </w:rPr>
              <w:t xml:space="preserve">MRO rehabilitative services are a part of a comprehensive individualized treatment plan with the goal of assisting clients with reaching their recovery goals. This could include gaining and maintaining employment, learning the bus route to increase independence, assisting with budgeting for financial independence, or assisting those with difficulties managing their symptoms in a public setting. </w:t>
            </w:r>
          </w:p>
          <w:p w14:paraId="1AAA3516" w14:textId="0326D260" w:rsidR="00E2200E" w:rsidRPr="005B3D85" w:rsidRDefault="00E2200E" w:rsidP="00323C39">
            <w:pPr>
              <w:pStyle w:val="ListParagraph"/>
              <w:widowControl w:val="0"/>
              <w:numPr>
                <w:ilvl w:val="0"/>
                <w:numId w:val="121"/>
              </w:numPr>
              <w:rPr>
                <w:rFonts w:ascii="Arial" w:hAnsi="Arial" w:cs="Arial"/>
                <w:sz w:val="22"/>
                <w:szCs w:val="22"/>
              </w:rPr>
            </w:pPr>
            <w:r w:rsidRPr="005B3D85">
              <w:rPr>
                <w:rFonts w:ascii="Arial" w:hAnsi="Arial" w:cs="Arial"/>
                <w:sz w:val="22"/>
                <w:szCs w:val="22"/>
              </w:rPr>
              <w:t xml:space="preserve">A wide variety of options are available to meet the individualized need and provided by case manager (care coordinator) and/or Nursing Staff to promote wellness and community integration. </w:t>
            </w:r>
          </w:p>
          <w:p w14:paraId="6B867787" w14:textId="0EC33F1F" w:rsidR="00D614F5" w:rsidRPr="005B3D85" w:rsidRDefault="00E2200E" w:rsidP="00323C39">
            <w:pPr>
              <w:pStyle w:val="ListParagraph"/>
              <w:widowControl w:val="0"/>
              <w:numPr>
                <w:ilvl w:val="0"/>
                <w:numId w:val="121"/>
              </w:numPr>
              <w:rPr>
                <w:rFonts w:ascii="Arial" w:hAnsi="Arial" w:cs="Arial"/>
                <w:sz w:val="22"/>
                <w:szCs w:val="22"/>
              </w:rPr>
            </w:pPr>
            <w:r w:rsidRPr="005B3D85">
              <w:rPr>
                <w:rFonts w:ascii="Arial" w:hAnsi="Arial" w:cs="Arial"/>
                <w:sz w:val="22"/>
                <w:szCs w:val="22"/>
              </w:rPr>
              <w:t>TCM assists with educational/employment goals, enhancing natural supports and community integration, assisting with obtaining and maintaining safe housing, and providing psychoeducation related to illness and self-care.</w:t>
            </w:r>
          </w:p>
          <w:p w14:paraId="789FA289" w14:textId="77777777" w:rsidR="00D355CA" w:rsidRPr="005B3D85" w:rsidRDefault="00D355CA" w:rsidP="00E2200E">
            <w:pPr>
              <w:widowControl w:val="0"/>
              <w:spacing w:line="276" w:lineRule="auto"/>
              <w:rPr>
                <w:rFonts w:ascii="Arial" w:hAnsi="Arial" w:cs="Arial"/>
                <w:sz w:val="22"/>
                <w:szCs w:val="22"/>
              </w:rPr>
            </w:pPr>
          </w:p>
          <w:p w14:paraId="3107AA7A"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4.j.1</w:t>
            </w:r>
          </w:p>
          <w:p w14:paraId="0E23E044"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115F514B" w14:textId="753340A2" w:rsidR="00D355CA" w:rsidRPr="005B3D85" w:rsidRDefault="00D355CA" w:rsidP="00323C39">
            <w:pPr>
              <w:pStyle w:val="ListParagraph"/>
              <w:widowControl w:val="0"/>
              <w:numPr>
                <w:ilvl w:val="0"/>
                <w:numId w:val="122"/>
              </w:numPr>
              <w:rPr>
                <w:rFonts w:ascii="Arial" w:hAnsi="Arial" w:cs="Arial"/>
                <w:sz w:val="22"/>
                <w:szCs w:val="22"/>
              </w:rPr>
            </w:pPr>
            <w:r w:rsidRPr="005B3D85">
              <w:rPr>
                <w:rFonts w:ascii="Arial" w:hAnsi="Arial" w:cs="Arial"/>
                <w:sz w:val="22"/>
                <w:szCs w:val="22"/>
              </w:rPr>
              <w:t xml:space="preserve">SBH employs Certified Peer Specialists as well as individuals who are eligible for certification. Ongoing certification opportunities are available for new staff who are eligible. Certified (or certification eligible) Peers are employed in Crisis Services, Supervised Group Living, Outreach, and Addiction Services. </w:t>
            </w:r>
          </w:p>
          <w:p w14:paraId="10BE73C1" w14:textId="5F17FB18" w:rsidR="00D355CA" w:rsidRPr="005B3D85" w:rsidRDefault="00D355CA" w:rsidP="00323C39">
            <w:pPr>
              <w:pStyle w:val="ListParagraph"/>
              <w:widowControl w:val="0"/>
              <w:numPr>
                <w:ilvl w:val="0"/>
                <w:numId w:val="122"/>
              </w:numPr>
              <w:rPr>
                <w:rFonts w:ascii="Arial" w:hAnsi="Arial" w:cs="Arial"/>
                <w:sz w:val="22"/>
                <w:szCs w:val="22"/>
              </w:rPr>
            </w:pPr>
            <w:r w:rsidRPr="005B3D85">
              <w:rPr>
                <w:rFonts w:ascii="Arial" w:hAnsi="Arial" w:cs="Arial"/>
                <w:sz w:val="22"/>
                <w:szCs w:val="22"/>
              </w:rPr>
              <w:t xml:space="preserve">SBH has been able to offer annual Peer Support Certification training, free of charge, to our employees.  </w:t>
            </w:r>
          </w:p>
          <w:p w14:paraId="756B6DDB" w14:textId="0535923D" w:rsidR="00D355CA" w:rsidRPr="005B3D85" w:rsidRDefault="00D355CA" w:rsidP="00323C39">
            <w:pPr>
              <w:pStyle w:val="ListParagraph"/>
              <w:widowControl w:val="0"/>
              <w:numPr>
                <w:ilvl w:val="0"/>
                <w:numId w:val="122"/>
              </w:numPr>
              <w:rPr>
                <w:rFonts w:ascii="Arial" w:hAnsi="Arial" w:cs="Arial"/>
                <w:sz w:val="22"/>
                <w:szCs w:val="22"/>
              </w:rPr>
            </w:pPr>
            <w:r w:rsidRPr="005B3D85">
              <w:rPr>
                <w:rFonts w:ascii="Arial" w:hAnsi="Arial" w:cs="Arial"/>
                <w:sz w:val="22"/>
                <w:szCs w:val="22"/>
              </w:rPr>
              <w:t>Peer Staff are integrated in the multidisciplinary treatment team and provide peer specific services that cannot be provided by other disciplines on the treatment team.</w:t>
            </w:r>
          </w:p>
          <w:p w14:paraId="356253FC" w14:textId="078F30E0" w:rsidR="00D355CA" w:rsidRPr="005B3D85" w:rsidRDefault="00D355CA" w:rsidP="00323C39">
            <w:pPr>
              <w:pStyle w:val="ListParagraph"/>
              <w:widowControl w:val="0"/>
              <w:numPr>
                <w:ilvl w:val="0"/>
                <w:numId w:val="122"/>
              </w:numPr>
              <w:rPr>
                <w:rFonts w:ascii="Arial" w:hAnsi="Arial" w:cs="Arial"/>
                <w:sz w:val="22"/>
                <w:szCs w:val="22"/>
              </w:rPr>
            </w:pPr>
            <w:r w:rsidRPr="005B3D85">
              <w:rPr>
                <w:rFonts w:ascii="Arial" w:hAnsi="Arial" w:cs="Arial"/>
                <w:sz w:val="22"/>
                <w:szCs w:val="22"/>
              </w:rPr>
              <w:t>SBH partners with the Indiana Recovery Network Recovery Hub “Peace Zone” who have committed to becoming a DCO for this CCBHC. Peace Zone provides peer led services for the lifespan, which includes WHAM, support groups, outreach, educational classes, and drop-in center.</w:t>
            </w:r>
          </w:p>
          <w:p w14:paraId="5ED8D983" w14:textId="183CB3E8" w:rsidR="00D355CA" w:rsidRPr="005B3D85" w:rsidRDefault="00D355CA" w:rsidP="00323C39">
            <w:pPr>
              <w:pStyle w:val="ListParagraph"/>
              <w:widowControl w:val="0"/>
              <w:numPr>
                <w:ilvl w:val="0"/>
                <w:numId w:val="122"/>
              </w:numPr>
              <w:spacing w:line="276" w:lineRule="auto"/>
              <w:rPr>
                <w:rFonts w:ascii="Arial" w:hAnsi="Arial" w:cs="Arial"/>
                <w:sz w:val="22"/>
                <w:szCs w:val="22"/>
              </w:rPr>
            </w:pPr>
            <w:r w:rsidRPr="005B3D85">
              <w:rPr>
                <w:rFonts w:ascii="Arial" w:eastAsia="Arial" w:hAnsi="Arial" w:cs="Arial"/>
                <w:sz w:val="22"/>
                <w:szCs w:val="22"/>
              </w:rPr>
              <w:t>Through the annual survey of employee demographics, SBH is also able to attest to employees that are peers but serving in a different role. Currently, 87% of staff identify as a current or former consumer, or a family member of a consumer</w:t>
            </w:r>
            <w:r w:rsidRPr="005B3D85">
              <w:rPr>
                <w:rFonts w:ascii="Arial" w:hAnsi="Arial" w:cs="Arial"/>
                <w:sz w:val="22"/>
                <w:szCs w:val="22"/>
              </w:rPr>
              <w:t>.</w:t>
            </w:r>
          </w:p>
          <w:p w14:paraId="6AB31888" w14:textId="77777777" w:rsidR="00D355CA" w:rsidRPr="005B3D85" w:rsidRDefault="00D355CA" w:rsidP="00D355CA">
            <w:pPr>
              <w:widowControl w:val="0"/>
              <w:rPr>
                <w:rFonts w:ascii="Arial" w:hAnsi="Arial" w:cs="Arial"/>
                <w:sz w:val="22"/>
                <w:szCs w:val="22"/>
              </w:rPr>
            </w:pPr>
          </w:p>
          <w:p w14:paraId="603D5385"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4.k.1</w:t>
            </w:r>
          </w:p>
          <w:p w14:paraId="2BBA0A48"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1B293464" w14:textId="3BFB43B5"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 xml:space="preserve">SBH is located 86 miles from the nearest MFT (Marion VA MTF) and 14 miles from the nearest VA Health Care Center (outpatient). </w:t>
            </w:r>
          </w:p>
          <w:p w14:paraId="16CB97B4" w14:textId="2B1B2589"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Services provided will be consistent with minimum VHA/DoD clinical guidelines in compliance with the Uniform Mental Health Services Handbook.</w:t>
            </w:r>
          </w:p>
          <w:p w14:paraId="1B8790C9" w14:textId="77777777" w:rsidR="00D355CA" w:rsidRPr="005B3D85" w:rsidRDefault="00D355CA" w:rsidP="00D355CA">
            <w:pPr>
              <w:widowControl w:val="0"/>
              <w:rPr>
                <w:rFonts w:ascii="Arial" w:hAnsi="Arial" w:cs="Arial"/>
                <w:sz w:val="22"/>
                <w:szCs w:val="22"/>
              </w:rPr>
            </w:pPr>
          </w:p>
          <w:p w14:paraId="3ACA31EE" w14:textId="5BCDD112"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Adherence to this standard is detailed in Community-Based Mental Health Care for Members of the Armed Forces and Veterans policy.</w:t>
            </w:r>
          </w:p>
          <w:p w14:paraId="79EA592A" w14:textId="2E8A740E"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Current Military Personnel: Persons affirming current military service will be offered assistance in the following manner:</w:t>
            </w:r>
          </w:p>
          <w:p w14:paraId="2E6B9B11" w14:textId="3C9F0E2C"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Active Duty Service Members (ADSM)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w:t>
            </w:r>
          </w:p>
          <w:p w14:paraId="7128A9EC" w14:textId="7624E4C9"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Members of the Selected Reserves, not on Active Duty (AD) orders, are eligible for TRICARE Reserve Select and can schedule an appointment with any TRICARE-authorized provider, network or non-network.</w:t>
            </w:r>
          </w:p>
          <w:p w14:paraId="4D8DFA8E" w14:textId="6420F3EE" w:rsidR="00D355CA" w:rsidRPr="005B3D85" w:rsidRDefault="00D355CA" w:rsidP="00323C39">
            <w:pPr>
              <w:pStyle w:val="ListParagraph"/>
              <w:widowControl w:val="0"/>
              <w:numPr>
                <w:ilvl w:val="0"/>
                <w:numId w:val="123"/>
              </w:numPr>
              <w:rPr>
                <w:rFonts w:ascii="Arial" w:hAnsi="Arial" w:cs="Arial"/>
                <w:sz w:val="22"/>
                <w:szCs w:val="22"/>
              </w:rPr>
            </w:pPr>
            <w:r w:rsidRPr="005B3D85">
              <w:rPr>
                <w:rFonts w:ascii="Arial" w:hAnsi="Arial" w:cs="Arial"/>
                <w:sz w:val="22"/>
                <w:szCs w:val="22"/>
              </w:rPr>
              <w:t>Veterans are offered assistance to enroll in VHA for the delivery of health and behavioral health services. Veterans who decline or are ineligible for VHA services will be served by the CCBHC consistent with minimum clinical mental health guidelines promulgated by the VHA, including clinical guidelines contained in the Uniform Mental Health Services Handbook as excerpted below (from VHA Handbook 1160.01, Principles of Care found in the Uniform Mental Health Services in VA Centers and Clinics).</w:t>
            </w:r>
          </w:p>
          <w:p w14:paraId="4065F451" w14:textId="77777777" w:rsidR="00D355CA" w:rsidRPr="005B3D85" w:rsidRDefault="00D355CA" w:rsidP="00D355CA">
            <w:pPr>
              <w:widowControl w:val="0"/>
              <w:spacing w:line="276" w:lineRule="auto"/>
              <w:rPr>
                <w:rFonts w:ascii="Arial" w:hAnsi="Arial" w:cs="Arial"/>
                <w:sz w:val="22"/>
                <w:szCs w:val="22"/>
              </w:rPr>
            </w:pPr>
          </w:p>
          <w:p w14:paraId="53EAA30F"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4.k.2</w:t>
            </w:r>
          </w:p>
          <w:p w14:paraId="6B7E60D8"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6A563BF9" w14:textId="3672CF6C" w:rsidR="00D355CA" w:rsidRPr="005B3D85" w:rsidRDefault="00D355CA" w:rsidP="00323C39">
            <w:pPr>
              <w:pStyle w:val="ListParagraph"/>
              <w:widowControl w:val="0"/>
              <w:numPr>
                <w:ilvl w:val="0"/>
                <w:numId w:val="124"/>
              </w:numPr>
              <w:rPr>
                <w:rFonts w:ascii="Arial" w:hAnsi="Arial" w:cs="Arial"/>
                <w:sz w:val="22"/>
                <w:szCs w:val="22"/>
              </w:rPr>
            </w:pPr>
            <w:r w:rsidRPr="005B3D85">
              <w:rPr>
                <w:rFonts w:ascii="Arial" w:hAnsi="Arial" w:cs="Arial"/>
                <w:sz w:val="22"/>
                <w:szCs w:val="22"/>
              </w:rPr>
              <w:t xml:space="preserve">All persons 18 or older completing preliminary assessment demographics are asked about their military or Veteran status. </w:t>
            </w:r>
          </w:p>
          <w:p w14:paraId="0947A2E4" w14:textId="00C47CE0" w:rsidR="00D355CA" w:rsidRPr="005B3D85" w:rsidRDefault="00D355CA" w:rsidP="00323C39">
            <w:pPr>
              <w:pStyle w:val="ListParagraph"/>
              <w:widowControl w:val="0"/>
              <w:numPr>
                <w:ilvl w:val="0"/>
                <w:numId w:val="124"/>
              </w:numPr>
              <w:rPr>
                <w:rFonts w:ascii="Arial" w:hAnsi="Arial" w:cs="Arial"/>
                <w:sz w:val="22"/>
                <w:szCs w:val="22"/>
              </w:rPr>
            </w:pPr>
            <w:r w:rsidRPr="005B3D85">
              <w:rPr>
                <w:rFonts w:ascii="Arial" w:hAnsi="Arial" w:cs="Arial"/>
                <w:sz w:val="22"/>
                <w:szCs w:val="22"/>
              </w:rPr>
              <w:t xml:space="preserve">Adherence to this standard is detailed in Southwestern's Intensive, Community-Based Mental Health Care for Members of the Armed Forces and Veterans policy, section 5.2 as </w:t>
            </w:r>
            <w:r w:rsidR="001A176E" w:rsidRPr="005B3D85">
              <w:rPr>
                <w:rFonts w:ascii="Arial" w:hAnsi="Arial" w:cs="Arial"/>
                <w:sz w:val="22"/>
                <w:szCs w:val="22"/>
              </w:rPr>
              <w:t>follows:</w:t>
            </w:r>
          </w:p>
          <w:p w14:paraId="1C40B9BB" w14:textId="7ED38EEB" w:rsidR="00D355CA" w:rsidRPr="005B3D85" w:rsidRDefault="00D355CA" w:rsidP="00323C39">
            <w:pPr>
              <w:pStyle w:val="ListParagraph"/>
              <w:widowControl w:val="0"/>
              <w:numPr>
                <w:ilvl w:val="1"/>
                <w:numId w:val="125"/>
              </w:numPr>
              <w:rPr>
                <w:rFonts w:ascii="Arial" w:hAnsi="Arial" w:cs="Arial"/>
                <w:sz w:val="22"/>
                <w:szCs w:val="22"/>
              </w:rPr>
            </w:pPr>
            <w:r w:rsidRPr="005B3D85">
              <w:rPr>
                <w:rFonts w:ascii="Arial" w:hAnsi="Arial" w:cs="Arial"/>
                <w:sz w:val="22"/>
                <w:szCs w:val="22"/>
              </w:rPr>
              <w:t xml:space="preserve">Current Military Personnel: At SBH, persons affirming current military service will be offered assistance in the following manner: </w:t>
            </w:r>
          </w:p>
          <w:p w14:paraId="7A21F78C" w14:textId="2881BEA2" w:rsidR="00D355CA" w:rsidRPr="005B3D85" w:rsidRDefault="00D355CA" w:rsidP="00323C39">
            <w:pPr>
              <w:pStyle w:val="ListParagraph"/>
              <w:widowControl w:val="0"/>
              <w:numPr>
                <w:ilvl w:val="1"/>
                <w:numId w:val="125"/>
              </w:numPr>
              <w:rPr>
                <w:rFonts w:ascii="Arial" w:hAnsi="Arial" w:cs="Arial"/>
                <w:sz w:val="22"/>
                <w:szCs w:val="22"/>
              </w:rPr>
            </w:pPr>
            <w:r w:rsidRPr="005B3D85">
              <w:rPr>
                <w:rFonts w:ascii="Arial" w:hAnsi="Arial" w:cs="Arial"/>
                <w:sz w:val="22"/>
                <w:szCs w:val="22"/>
              </w:rPr>
              <w:t>Active Duty Service Members (ADSM) will work with an SBH Care Coordinator to triage care with their servicing MTF via assigned PCM.</w:t>
            </w:r>
          </w:p>
          <w:p w14:paraId="0422B40B" w14:textId="1743D26D" w:rsidR="00D355CA" w:rsidRPr="005B3D85" w:rsidRDefault="00D355CA" w:rsidP="00323C39">
            <w:pPr>
              <w:pStyle w:val="ListParagraph"/>
              <w:widowControl w:val="0"/>
              <w:numPr>
                <w:ilvl w:val="1"/>
                <w:numId w:val="125"/>
              </w:numPr>
              <w:rPr>
                <w:rFonts w:ascii="Arial" w:hAnsi="Arial" w:cs="Arial"/>
                <w:sz w:val="22"/>
                <w:szCs w:val="22"/>
              </w:rPr>
            </w:pPr>
            <w:r w:rsidRPr="005B3D85">
              <w:rPr>
                <w:rFonts w:ascii="Arial" w:hAnsi="Arial" w:cs="Arial"/>
                <w:sz w:val="22"/>
                <w:szCs w:val="22"/>
              </w:rPr>
              <w:t xml:space="preserve">ADSMs and activated Reserve Component (Guard/Reserve) members who reside more than 50 miles (or one hour’s drive time) from a military hospital or military clinic will be assisted in navigating Tricare Prime Remote benefits network to receive care at SBH or another provider of choice.  </w:t>
            </w:r>
          </w:p>
          <w:p w14:paraId="4261B8FA" w14:textId="64AD8247" w:rsidR="00D355CA" w:rsidRPr="005B3D85" w:rsidRDefault="00D355CA" w:rsidP="00323C39">
            <w:pPr>
              <w:pStyle w:val="ListParagraph"/>
              <w:widowControl w:val="0"/>
              <w:numPr>
                <w:ilvl w:val="0"/>
                <w:numId w:val="124"/>
              </w:numPr>
              <w:rPr>
                <w:rFonts w:ascii="Arial" w:hAnsi="Arial" w:cs="Arial"/>
                <w:sz w:val="22"/>
                <w:szCs w:val="22"/>
              </w:rPr>
            </w:pPr>
            <w:r w:rsidRPr="005B3D85">
              <w:rPr>
                <w:rFonts w:ascii="Arial" w:hAnsi="Arial" w:cs="Arial"/>
                <w:sz w:val="22"/>
                <w:szCs w:val="22"/>
              </w:rPr>
              <w:t xml:space="preserve">Members of the Selected Reserves, not on Active Duty (AD) orders: SBH is a Tri-Care provider and can offer services to ADSMs and activated members of the Guard or Reserve, not on AD, who reside more than 50 miles from the Evansville VA Health Care Center.  A Care Coordinator will conduct a warm handoff to establish care. SBH is currently a Tri-Care provider and is an approved local referral for the Marion VA Medical Center Office of Community Care. </w:t>
            </w:r>
          </w:p>
          <w:p w14:paraId="3A022464" w14:textId="5C4E6ACF" w:rsidR="00D355CA" w:rsidRPr="005B3D85" w:rsidRDefault="00D355CA" w:rsidP="00323C39">
            <w:pPr>
              <w:pStyle w:val="ListParagraph"/>
              <w:widowControl w:val="0"/>
              <w:numPr>
                <w:ilvl w:val="0"/>
                <w:numId w:val="124"/>
              </w:numPr>
              <w:rPr>
                <w:rFonts w:ascii="Arial" w:hAnsi="Arial" w:cs="Arial"/>
                <w:sz w:val="22"/>
                <w:szCs w:val="22"/>
              </w:rPr>
            </w:pPr>
            <w:r w:rsidRPr="005B3D85">
              <w:rPr>
                <w:rFonts w:ascii="Arial" w:hAnsi="Arial" w:cs="Arial"/>
                <w:sz w:val="22"/>
                <w:szCs w:val="22"/>
              </w:rPr>
              <w:t>Veterans who decline or are ineligible for VHA services will be served by SBH consistent with minimum clinical mental health guidelines contained in the Uniform Mental Health Services Handbook. If needed this care will be coordinated with the Marion VA Medical Center, Local Office of Community Care.</w:t>
            </w:r>
          </w:p>
          <w:p w14:paraId="09BE6152" w14:textId="2F22D70A" w:rsidR="00D355CA" w:rsidRPr="005B3D85" w:rsidRDefault="00D355CA" w:rsidP="00323C39">
            <w:pPr>
              <w:pStyle w:val="ListParagraph"/>
              <w:widowControl w:val="0"/>
              <w:numPr>
                <w:ilvl w:val="0"/>
                <w:numId w:val="124"/>
              </w:numPr>
              <w:rPr>
                <w:rFonts w:ascii="Arial" w:hAnsi="Arial" w:cs="Arial"/>
                <w:sz w:val="22"/>
                <w:szCs w:val="22"/>
              </w:rPr>
            </w:pPr>
            <w:r w:rsidRPr="005B3D85">
              <w:rPr>
                <w:rFonts w:ascii="Arial" w:hAnsi="Arial" w:cs="Arial"/>
                <w:sz w:val="22"/>
                <w:szCs w:val="22"/>
              </w:rPr>
              <w:t>The following language will be added to policy and accompanying workflow will follow: The CCBHC is required to provide direct services and/or conduct a warm handoff to an eligible TRICARE-authorized provider, network, or non-network that can provide such services.</w:t>
            </w:r>
          </w:p>
          <w:p w14:paraId="6B91F1BD" w14:textId="55657397" w:rsidR="0C032D04" w:rsidRPr="005B3D85" w:rsidRDefault="0C032D04" w:rsidP="00323C39">
            <w:pPr>
              <w:pStyle w:val="ListParagraph"/>
              <w:widowControl w:val="0"/>
              <w:numPr>
                <w:ilvl w:val="0"/>
                <w:numId w:val="124"/>
              </w:numPr>
              <w:spacing w:line="276" w:lineRule="auto"/>
              <w:rPr>
                <w:rFonts w:ascii="Arial" w:hAnsi="Arial" w:cs="Arial"/>
                <w:sz w:val="22"/>
                <w:szCs w:val="22"/>
              </w:rPr>
            </w:pPr>
            <w:r w:rsidRPr="005B3D85">
              <w:rPr>
                <w:rFonts w:ascii="Arial" w:hAnsi="Arial" w:cs="Arial"/>
                <w:sz w:val="22"/>
                <w:szCs w:val="22"/>
              </w:rPr>
              <w:t>SBH employs a 20</w:t>
            </w:r>
            <w:r w:rsidR="0075746D" w:rsidRPr="005B3D85">
              <w:rPr>
                <w:rFonts w:ascii="Arial" w:hAnsi="Arial" w:cs="Arial"/>
                <w:sz w:val="22"/>
                <w:szCs w:val="22"/>
              </w:rPr>
              <w:t>-</w:t>
            </w:r>
            <w:r w:rsidRPr="005B3D85">
              <w:rPr>
                <w:rFonts w:ascii="Arial" w:hAnsi="Arial" w:cs="Arial"/>
                <w:sz w:val="22"/>
                <w:szCs w:val="22"/>
              </w:rPr>
              <w:t>year veteran clinician who is the preferred service provider, or consultant with veterans clients.</w:t>
            </w:r>
          </w:p>
          <w:p w14:paraId="3364E5DB" w14:textId="77777777" w:rsidR="00D355CA" w:rsidRPr="005B3D85" w:rsidRDefault="00D355CA" w:rsidP="00D355CA">
            <w:pPr>
              <w:widowControl w:val="0"/>
              <w:spacing w:line="276" w:lineRule="auto"/>
              <w:rPr>
                <w:rFonts w:ascii="Arial" w:hAnsi="Arial" w:cs="Arial"/>
                <w:sz w:val="22"/>
                <w:szCs w:val="22"/>
              </w:rPr>
            </w:pPr>
          </w:p>
          <w:p w14:paraId="7CAC541D"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4.k.3</w:t>
            </w:r>
          </w:p>
          <w:p w14:paraId="7A23CF2C" w14:textId="4459ED16" w:rsidR="00D355CA" w:rsidRPr="005B3D85" w:rsidRDefault="00D355CA" w:rsidP="00D355CA">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203447E0" w14:textId="7FEAC5C9" w:rsidR="00D355CA" w:rsidRPr="005B3D85" w:rsidRDefault="00D355CA" w:rsidP="00323C39">
            <w:pPr>
              <w:pStyle w:val="ListParagraph"/>
              <w:widowControl w:val="0"/>
              <w:numPr>
                <w:ilvl w:val="0"/>
                <w:numId w:val="126"/>
              </w:numPr>
              <w:rPr>
                <w:rFonts w:ascii="Arial" w:hAnsi="Arial" w:cs="Arial"/>
                <w:sz w:val="22"/>
                <w:szCs w:val="22"/>
              </w:rPr>
            </w:pPr>
            <w:r w:rsidRPr="005B3D85">
              <w:rPr>
                <w:rFonts w:ascii="Arial" w:hAnsi="Arial" w:cs="Arial"/>
                <w:sz w:val="22"/>
                <w:szCs w:val="22"/>
              </w:rPr>
              <w:t xml:space="preserve">Adherence to this standard is detailed in Southwestern's Intensive, Community-Based Mental Health Care for Members of the Armed Forces and Veterans policy, section 5.3. </w:t>
            </w:r>
          </w:p>
          <w:p w14:paraId="10B6323F" w14:textId="7459DDD3" w:rsidR="00D355CA" w:rsidRPr="005B3D85" w:rsidRDefault="00D355CA" w:rsidP="00323C39">
            <w:pPr>
              <w:pStyle w:val="ListParagraph"/>
              <w:widowControl w:val="0"/>
              <w:numPr>
                <w:ilvl w:val="0"/>
                <w:numId w:val="126"/>
              </w:numPr>
              <w:rPr>
                <w:rFonts w:ascii="Arial" w:hAnsi="Arial" w:cs="Arial"/>
                <w:sz w:val="22"/>
                <w:szCs w:val="22"/>
              </w:rPr>
            </w:pPr>
            <w:r w:rsidRPr="005B3D85">
              <w:rPr>
                <w:rFonts w:ascii="Arial" w:hAnsi="Arial" w:cs="Arial"/>
                <w:sz w:val="22"/>
                <w:szCs w:val="22"/>
              </w:rPr>
              <w:t xml:space="preserve">SBH will provide integrated services to Veterans with comorbid SUD and mental health conditions or coordinate the care of SUD and other mental health conditions when both VA and SBH services are being </w:t>
            </w:r>
            <w:r w:rsidR="001A176E" w:rsidRPr="005B3D85">
              <w:rPr>
                <w:rFonts w:ascii="Arial" w:hAnsi="Arial" w:cs="Arial"/>
                <w:sz w:val="22"/>
                <w:szCs w:val="22"/>
              </w:rPr>
              <w:t>received</w:t>
            </w:r>
            <w:r w:rsidRPr="005B3D85">
              <w:rPr>
                <w:rFonts w:ascii="Arial" w:hAnsi="Arial" w:cs="Arial"/>
                <w:sz w:val="22"/>
                <w:szCs w:val="22"/>
              </w:rPr>
              <w:t>.  There may be instances where a Veteran receives outpatient behavioral health services at Evansville VA Healthcare Center and SUD residential services from SBH.  This care is coordinated through the Veteran’s primary VA behavioral health care coordinator.  Medical care coordination and medication reconciliation between SBH and VA providers.</w:t>
            </w:r>
          </w:p>
          <w:p w14:paraId="4819A81A" w14:textId="38B25482" w:rsidR="00D355CA" w:rsidRPr="005B3D85" w:rsidRDefault="00D355CA" w:rsidP="00323C39">
            <w:pPr>
              <w:pStyle w:val="ListParagraph"/>
              <w:widowControl w:val="0"/>
              <w:numPr>
                <w:ilvl w:val="0"/>
                <w:numId w:val="70"/>
              </w:numPr>
              <w:spacing w:line="276" w:lineRule="auto"/>
              <w:rPr>
                <w:rFonts w:ascii="Arial" w:hAnsi="Arial" w:cs="Arial"/>
                <w:sz w:val="22"/>
                <w:szCs w:val="22"/>
              </w:rPr>
            </w:pPr>
            <w:r w:rsidRPr="005B3D85">
              <w:rPr>
                <w:rFonts w:ascii="Arial" w:hAnsi="Arial" w:cs="Arial"/>
                <w:sz w:val="22"/>
                <w:szCs w:val="22"/>
              </w:rPr>
              <w:t>Health care records will be shared between the VA and SBH via signed ROIs. All diagnoses will be reconciled into the SBH medical record.</w:t>
            </w:r>
          </w:p>
          <w:p w14:paraId="2368B041" w14:textId="77777777" w:rsidR="00D355CA" w:rsidRPr="005B3D85" w:rsidRDefault="00D355CA" w:rsidP="00D355CA">
            <w:pPr>
              <w:widowControl w:val="0"/>
              <w:spacing w:line="276" w:lineRule="auto"/>
              <w:rPr>
                <w:rFonts w:ascii="Arial" w:hAnsi="Arial" w:cs="Arial"/>
                <w:b/>
                <w:sz w:val="22"/>
                <w:szCs w:val="22"/>
              </w:rPr>
            </w:pPr>
          </w:p>
          <w:p w14:paraId="4252DDB0"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4.k.4</w:t>
            </w:r>
          </w:p>
          <w:p w14:paraId="000F8122" w14:textId="4E29C7D7" w:rsidR="00D355CA" w:rsidRPr="005B3D85" w:rsidRDefault="00D355CA" w:rsidP="00D355CA">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6DD9A0CF" w14:textId="493C9F44"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 xml:space="preserve">Providers access STAR Behavioral Health Tier 1 training, as well as military culture trainings provided in required Relias Training assignments. In addition, SBH has a designated clinician with 20 years military service experience who can act as Primary Provider for Veterans served. </w:t>
            </w:r>
          </w:p>
          <w:p w14:paraId="50FB0C87" w14:textId="7FA5AFED"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Adherence to this standard is detailed in Southwestern's Intensive, Community-Based Mental Health Care for Members of the Armed Forces and Veterans policy, section 5.4., Principal Behavioral Provider Role as follows:</w:t>
            </w:r>
          </w:p>
          <w:p w14:paraId="4A1C6ABD" w14:textId="6A1E3731"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Every veteran seen for behavioral health services is assigned a Principal Behavioral Health Provider by the VA. When veterans are seeing more than one behavioral health provider and when they are involved in more than one program, the identity of the Principal Behavioral Health Provider is made clear to the veteran and identified in the medical record. The Principal Behavioral Health Provider is identified on a consumer tracking database for those veterans who need case management. The Principal Behavioral Health Provider ensures the following requirements are fulfilled:</w:t>
            </w:r>
          </w:p>
          <w:p w14:paraId="3F37AA61" w14:textId="0E8E6E93"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 xml:space="preserve">Regular contact is maintained with the veteran as clinically indicated </w:t>
            </w:r>
            <w:r w:rsidR="000F1B90" w:rsidRPr="005B3D85">
              <w:rPr>
                <w:rFonts w:ascii="Arial" w:hAnsi="Arial" w:cs="Arial"/>
                <w:sz w:val="22"/>
                <w:szCs w:val="22"/>
              </w:rPr>
              <w:t>if</w:t>
            </w:r>
            <w:r w:rsidRPr="005B3D85">
              <w:rPr>
                <w:rFonts w:ascii="Arial" w:hAnsi="Arial" w:cs="Arial"/>
                <w:sz w:val="22"/>
                <w:szCs w:val="22"/>
              </w:rPr>
              <w:t xml:space="preserve"> ongoing care is required.</w:t>
            </w:r>
          </w:p>
          <w:p w14:paraId="55901D49" w14:textId="5AC58563"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A psychiatrist, or such other independent prescriber satisfies the current requirements of the VHA Uniform Mental Health Services Handbook, reviews and reconciles each veteran’s psychiatric medications on a regular basis.</w:t>
            </w:r>
          </w:p>
          <w:p w14:paraId="14C04F64" w14:textId="51DD3E9F"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Coordination and development of the veteran’s treatment plan incorporates input from the veteran (and, when appropriate, the family with the veteran’s consent when the veteran possesses adequate decision-making capacity or with the veteran’s surrogate decision-maker’s consent when the veteran does not have adequate decision-making capacity).</w:t>
            </w:r>
          </w:p>
          <w:p w14:paraId="30B268F3" w14:textId="24FDEC98"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Implementation of the treatment plan is monitored and documented. This must include tracking progress in the care delivered, the outcomes achieved, and the goals attained.</w:t>
            </w:r>
          </w:p>
          <w:p w14:paraId="4770FFE7" w14:textId="34576694"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The treatment plan is revised, when necessary.</w:t>
            </w:r>
          </w:p>
          <w:p w14:paraId="551621A6" w14:textId="2C7D4375"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w:t>
            </w:r>
          </w:p>
          <w:p w14:paraId="4D15CA40" w14:textId="07F6950B"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For veterans who are at high risk of losing decision-making capacity, such as those with a diagnosis of schizophrenia or schizoaffective disorder, such communications need to include discussions regarding future behavioral health care treatment (see information regarding Advance Care Planning Documents in VHA Handbook 1004.2).</w:t>
            </w:r>
          </w:p>
          <w:p w14:paraId="2E75BD26" w14:textId="636744D0" w:rsidR="00D355CA" w:rsidRPr="005B3D85" w:rsidRDefault="00D355CA" w:rsidP="00323C39">
            <w:pPr>
              <w:pStyle w:val="ListParagraph"/>
              <w:widowControl w:val="0"/>
              <w:numPr>
                <w:ilvl w:val="0"/>
                <w:numId w:val="127"/>
              </w:numPr>
              <w:rPr>
                <w:rFonts w:ascii="Arial" w:hAnsi="Arial" w:cs="Arial"/>
                <w:sz w:val="22"/>
                <w:szCs w:val="22"/>
              </w:rPr>
            </w:pPr>
            <w:r w:rsidRPr="005B3D85">
              <w:rPr>
                <w:rFonts w:ascii="Arial" w:hAnsi="Arial" w:cs="Arial"/>
                <w:sz w:val="22"/>
                <w:szCs w:val="22"/>
              </w:rPr>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p w14:paraId="711F0B89" w14:textId="77777777" w:rsidR="00D355CA" w:rsidRPr="005B3D85" w:rsidRDefault="00D355CA" w:rsidP="00D355CA">
            <w:pPr>
              <w:widowControl w:val="0"/>
              <w:spacing w:line="276" w:lineRule="auto"/>
              <w:rPr>
                <w:rFonts w:ascii="Arial" w:hAnsi="Arial" w:cs="Arial"/>
                <w:sz w:val="22"/>
                <w:szCs w:val="22"/>
              </w:rPr>
            </w:pPr>
          </w:p>
          <w:p w14:paraId="5442E2D1"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4.k.5</w:t>
            </w:r>
          </w:p>
          <w:p w14:paraId="2504429F"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2F7C874F" w14:textId="218CF150" w:rsidR="00D355CA" w:rsidRPr="005B3D85" w:rsidRDefault="00D355CA" w:rsidP="00323C39">
            <w:pPr>
              <w:pStyle w:val="ListParagraph"/>
              <w:widowControl w:val="0"/>
              <w:numPr>
                <w:ilvl w:val="0"/>
                <w:numId w:val="128"/>
              </w:numPr>
              <w:rPr>
                <w:rFonts w:ascii="Arial" w:hAnsi="Arial" w:cs="Arial"/>
                <w:sz w:val="22"/>
                <w:szCs w:val="22"/>
              </w:rPr>
            </w:pPr>
            <w:r w:rsidRPr="005B3D85">
              <w:rPr>
                <w:rFonts w:ascii="Arial" w:hAnsi="Arial" w:cs="Arial"/>
                <w:sz w:val="22"/>
                <w:szCs w:val="22"/>
              </w:rPr>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p w14:paraId="575FA85B" w14:textId="6B963BD1" w:rsidR="00D355CA" w:rsidRPr="005B3D85" w:rsidRDefault="00D355CA" w:rsidP="00323C39">
            <w:pPr>
              <w:pStyle w:val="ListParagraph"/>
              <w:widowControl w:val="0"/>
              <w:numPr>
                <w:ilvl w:val="0"/>
                <w:numId w:val="128"/>
              </w:numPr>
              <w:rPr>
                <w:rFonts w:ascii="Arial" w:hAnsi="Arial" w:cs="Arial"/>
                <w:sz w:val="22"/>
                <w:szCs w:val="22"/>
              </w:rPr>
            </w:pPr>
            <w:r w:rsidRPr="005B3D85">
              <w:rPr>
                <w:rFonts w:ascii="Arial" w:hAnsi="Arial" w:cs="Arial"/>
                <w:sz w:val="22"/>
                <w:szCs w:val="22"/>
              </w:rPr>
              <w:t>Adherence to this standard is detailed in S</w:t>
            </w:r>
            <w:r w:rsidR="7001E728" w:rsidRPr="005B3D85">
              <w:rPr>
                <w:rFonts w:ascii="Arial" w:hAnsi="Arial" w:cs="Arial"/>
                <w:sz w:val="22"/>
                <w:szCs w:val="22"/>
              </w:rPr>
              <w:t>BH</w:t>
            </w:r>
            <w:r w:rsidRPr="005B3D85">
              <w:rPr>
                <w:rFonts w:ascii="Arial" w:hAnsi="Arial" w:cs="Arial"/>
                <w:sz w:val="22"/>
                <w:szCs w:val="22"/>
              </w:rPr>
              <w:t>'s Intensive, Community-Based Mental Health Care for Members of the Armed Forces and Veterans policy, section 5.5., Recovery Oriented Care, which mirrors the attestation criterion as follows:</w:t>
            </w:r>
          </w:p>
          <w:p w14:paraId="0BCA8FEA" w14:textId="64A09D04" w:rsidR="00D355CA" w:rsidRPr="005B3D85" w:rsidRDefault="00D355CA" w:rsidP="00323C39">
            <w:pPr>
              <w:pStyle w:val="ListParagraph"/>
              <w:widowControl w:val="0"/>
              <w:numPr>
                <w:ilvl w:val="0"/>
                <w:numId w:val="128"/>
              </w:numPr>
              <w:rPr>
                <w:rFonts w:ascii="Arial" w:hAnsi="Arial" w:cs="Arial"/>
                <w:sz w:val="22"/>
                <w:szCs w:val="22"/>
              </w:rPr>
            </w:pPr>
            <w:r w:rsidRPr="005B3D85">
              <w:rPr>
                <w:rFonts w:ascii="Arial" w:hAnsi="Arial" w:cs="Arial"/>
                <w:sz w:val="22"/>
                <w:szCs w:val="22"/>
              </w:rPr>
              <w:t>In keeping with the general criteria governing CCBHCs, 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w:t>
            </w:r>
          </w:p>
          <w:p w14:paraId="74FFCA36"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Hope</w:t>
            </w:r>
          </w:p>
          <w:p w14:paraId="13FD8164"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Person-driven</w:t>
            </w:r>
          </w:p>
          <w:p w14:paraId="7F5991E5"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Many pathways</w:t>
            </w:r>
          </w:p>
          <w:p w14:paraId="2A3F03B7"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Holistic</w:t>
            </w:r>
          </w:p>
          <w:p w14:paraId="4E7E5155"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Peer support</w:t>
            </w:r>
          </w:p>
          <w:p w14:paraId="5F02F927"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Relational</w:t>
            </w:r>
          </w:p>
          <w:p w14:paraId="101D2DC1"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Culture</w:t>
            </w:r>
          </w:p>
          <w:p w14:paraId="4A70FDC2"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Addresses trauma</w:t>
            </w:r>
          </w:p>
          <w:p w14:paraId="6BC3E19A"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Strengths/responsibility</w:t>
            </w:r>
          </w:p>
          <w:p w14:paraId="54B2C0E3"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Respect</w:t>
            </w:r>
          </w:p>
          <w:p w14:paraId="689EACB0" w14:textId="22A11264" w:rsidR="00D355CA" w:rsidRPr="005B3D85" w:rsidRDefault="00D355CA" w:rsidP="00323C39">
            <w:pPr>
              <w:pStyle w:val="ListParagraph"/>
              <w:widowControl w:val="0"/>
              <w:numPr>
                <w:ilvl w:val="0"/>
                <w:numId w:val="129"/>
              </w:numPr>
              <w:rPr>
                <w:rFonts w:ascii="Arial" w:hAnsi="Arial" w:cs="Arial"/>
                <w:sz w:val="22"/>
                <w:szCs w:val="22"/>
              </w:rPr>
            </w:pPr>
            <w:r w:rsidRPr="005B3D85">
              <w:rPr>
                <w:rFonts w:ascii="Arial" w:hAnsi="Arial" w:cs="Arial"/>
                <w:sz w:val="22"/>
                <w:szCs w:val="22"/>
              </w:rPr>
              <w:t>As implemented in VHA recovery, the recovery principles also include the following:</w:t>
            </w:r>
          </w:p>
          <w:p w14:paraId="2A53CF2E"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Privacy</w:t>
            </w:r>
          </w:p>
          <w:p w14:paraId="6C3FD91F"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Security</w:t>
            </w:r>
          </w:p>
          <w:p w14:paraId="68796A0D" w14:textId="77777777" w:rsidR="00D355CA" w:rsidRPr="005B3D85" w:rsidRDefault="00D355CA" w:rsidP="00323C39">
            <w:pPr>
              <w:pStyle w:val="ListParagraph"/>
              <w:widowControl w:val="0"/>
              <w:numPr>
                <w:ilvl w:val="1"/>
                <w:numId w:val="129"/>
              </w:numPr>
              <w:rPr>
                <w:rFonts w:ascii="Arial" w:hAnsi="Arial" w:cs="Arial"/>
                <w:sz w:val="22"/>
                <w:szCs w:val="22"/>
              </w:rPr>
            </w:pPr>
            <w:r w:rsidRPr="005B3D85">
              <w:rPr>
                <w:rFonts w:ascii="Arial" w:hAnsi="Arial" w:cs="Arial"/>
                <w:sz w:val="22"/>
                <w:szCs w:val="22"/>
              </w:rPr>
              <w:t></w:t>
            </w:r>
            <w:r w:rsidRPr="005B3D85">
              <w:rPr>
                <w:rFonts w:ascii="Arial" w:hAnsi="Arial" w:cs="Arial"/>
                <w:sz w:val="22"/>
                <w:szCs w:val="22"/>
              </w:rPr>
              <w:tab/>
              <w:t>Honor</w:t>
            </w:r>
          </w:p>
          <w:p w14:paraId="5E091CE5" w14:textId="40CB674C" w:rsidR="00D355CA" w:rsidRPr="005B3D85" w:rsidRDefault="00D355CA" w:rsidP="00323C39">
            <w:pPr>
              <w:pStyle w:val="ListParagraph"/>
              <w:widowControl w:val="0"/>
              <w:numPr>
                <w:ilvl w:val="0"/>
                <w:numId w:val="130"/>
              </w:numPr>
              <w:rPr>
                <w:rFonts w:ascii="Arial" w:hAnsi="Arial" w:cs="Arial"/>
                <w:sz w:val="22"/>
                <w:szCs w:val="22"/>
              </w:rPr>
            </w:pPr>
            <w:r w:rsidRPr="005B3D85">
              <w:rPr>
                <w:rFonts w:ascii="Arial" w:hAnsi="Arial" w:cs="Arial"/>
                <w:sz w:val="22"/>
                <w:szCs w:val="22"/>
              </w:rPr>
              <w:t>Care for veterans must conform to that definition and to those principles in order to satisfy the statutory requirement that care for veterans adheres to guidelines promulgated by the VHA.</w:t>
            </w:r>
          </w:p>
          <w:p w14:paraId="7E8C05EA" w14:textId="77777777" w:rsidR="00D355CA" w:rsidRPr="005B3D85" w:rsidRDefault="00D355CA" w:rsidP="00D355CA">
            <w:pPr>
              <w:widowControl w:val="0"/>
              <w:spacing w:line="276" w:lineRule="auto"/>
              <w:rPr>
                <w:rFonts w:ascii="Arial" w:hAnsi="Arial" w:cs="Arial"/>
                <w:sz w:val="22"/>
                <w:szCs w:val="22"/>
              </w:rPr>
            </w:pPr>
          </w:p>
          <w:p w14:paraId="7E74E7E3"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4.k.6</w:t>
            </w:r>
          </w:p>
          <w:p w14:paraId="65F0F79C" w14:textId="77777777" w:rsidR="00D355CA" w:rsidRPr="005B3D85" w:rsidRDefault="00D355CA" w:rsidP="00D355CA">
            <w:pPr>
              <w:widowControl w:val="0"/>
              <w:rPr>
                <w:rFonts w:ascii="Arial" w:hAnsi="Arial" w:cs="Arial"/>
                <w:b/>
                <w:sz w:val="22"/>
                <w:szCs w:val="22"/>
              </w:rPr>
            </w:pPr>
            <w:r w:rsidRPr="005B3D85">
              <w:rPr>
                <w:rFonts w:ascii="Arial" w:hAnsi="Arial" w:cs="Arial"/>
                <w:b/>
                <w:sz w:val="22"/>
                <w:szCs w:val="22"/>
              </w:rPr>
              <w:t xml:space="preserve">If you currently meet the criterion, how are you doing so? </w:t>
            </w:r>
          </w:p>
          <w:p w14:paraId="6857F728" w14:textId="3E0BCF5D" w:rsidR="00D355CA" w:rsidRPr="005B3D85" w:rsidRDefault="00D355CA" w:rsidP="00323C39">
            <w:pPr>
              <w:pStyle w:val="ListParagraph"/>
              <w:widowControl w:val="0"/>
              <w:numPr>
                <w:ilvl w:val="0"/>
                <w:numId w:val="131"/>
              </w:numPr>
              <w:rPr>
                <w:rFonts w:ascii="Arial" w:hAnsi="Arial" w:cs="Arial"/>
                <w:sz w:val="22"/>
                <w:szCs w:val="22"/>
              </w:rPr>
            </w:pPr>
            <w:r w:rsidRPr="005B3D85">
              <w:rPr>
                <w:rFonts w:ascii="Arial" w:hAnsi="Arial" w:cs="Arial"/>
                <w:sz w:val="22"/>
                <w:szCs w:val="22"/>
              </w:rPr>
              <w:t>Adherence to this standard is detailed in Southwestern's Intensive, Community-Based Mental Health Care for Members of the Armed Forces and Veterans policy and employing multiple clinicians who are trained by Star Behavioral Health providers.</w:t>
            </w:r>
          </w:p>
          <w:p w14:paraId="11B1B16B" w14:textId="0571881E" w:rsidR="00D355CA" w:rsidRPr="005B3D85" w:rsidRDefault="00D355CA" w:rsidP="00323C39">
            <w:pPr>
              <w:pStyle w:val="ListParagraph"/>
              <w:widowControl w:val="0"/>
              <w:numPr>
                <w:ilvl w:val="0"/>
                <w:numId w:val="131"/>
              </w:numPr>
              <w:rPr>
                <w:rFonts w:ascii="Arial" w:hAnsi="Arial" w:cs="Arial"/>
                <w:sz w:val="22"/>
                <w:szCs w:val="22"/>
              </w:rPr>
            </w:pPr>
            <w:r w:rsidRPr="005B3D85">
              <w:rPr>
                <w:rFonts w:ascii="Arial" w:hAnsi="Arial" w:cs="Arial"/>
                <w:sz w:val="22"/>
                <w:szCs w:val="22"/>
              </w:rPr>
              <w:t>Any staff who is not a veteran has training about military and veterans’ culture and training is completed annually and tracked by our corporate trainer through Relias and reported to SAMHSA quarterly. Multiple Veteran and military culture trainings are provided to clinical staff. And additional Veteran training is offered via Start Behavioral Health for advanced Veteran care.</w:t>
            </w:r>
          </w:p>
          <w:p w14:paraId="4E2778E9" w14:textId="7F47ED86" w:rsidR="00D355CA" w:rsidRPr="005B3D85" w:rsidRDefault="00D355CA" w:rsidP="00323C39">
            <w:pPr>
              <w:pStyle w:val="ListParagraph"/>
              <w:widowControl w:val="0"/>
              <w:numPr>
                <w:ilvl w:val="0"/>
                <w:numId w:val="131"/>
              </w:numPr>
              <w:rPr>
                <w:rFonts w:ascii="Arial" w:hAnsi="Arial" w:cs="Arial"/>
                <w:sz w:val="22"/>
                <w:szCs w:val="22"/>
              </w:rPr>
            </w:pPr>
            <w:r w:rsidRPr="005B3D85">
              <w:rPr>
                <w:rFonts w:ascii="Arial" w:hAnsi="Arial" w:cs="Arial"/>
                <w:sz w:val="22"/>
                <w:szCs w:val="22"/>
              </w:rPr>
              <w:t>All staff receive cultural competency training on issues of race, ethnicity, age, sexual orientation, and gender identity. Training is completed annually and tracked by our corporate trainer through Relias. Additionally, the work of our DEE committee expands our CLAS training and is supported through the CQI plan, QAI &amp; CQI committees, and associated PDSA workgroups.</w:t>
            </w:r>
          </w:p>
          <w:p w14:paraId="5DCB7337" w14:textId="77777777" w:rsidR="00D355CA" w:rsidRDefault="00D355CA" w:rsidP="00D355CA">
            <w:pPr>
              <w:widowControl w:val="0"/>
              <w:spacing w:line="276" w:lineRule="auto"/>
              <w:rPr>
                <w:rFonts w:ascii="Arial" w:hAnsi="Arial" w:cs="Arial"/>
                <w:b/>
                <w:sz w:val="22"/>
                <w:szCs w:val="22"/>
              </w:rPr>
            </w:pPr>
          </w:p>
          <w:p w14:paraId="19AC58AB" w14:textId="77777777" w:rsidR="005B3D85" w:rsidRDefault="005B3D85" w:rsidP="00D355CA">
            <w:pPr>
              <w:widowControl w:val="0"/>
              <w:spacing w:line="276" w:lineRule="auto"/>
              <w:rPr>
                <w:rFonts w:ascii="Arial" w:hAnsi="Arial" w:cs="Arial"/>
                <w:b/>
                <w:bCs/>
                <w:sz w:val="22"/>
                <w:szCs w:val="22"/>
              </w:rPr>
            </w:pPr>
          </w:p>
          <w:p w14:paraId="1A4AD7DE" w14:textId="137564E5" w:rsidR="00D355CA" w:rsidRPr="005B3D85" w:rsidRDefault="00430D2E" w:rsidP="00D355CA">
            <w:pPr>
              <w:widowControl w:val="0"/>
              <w:spacing w:line="276" w:lineRule="auto"/>
              <w:rPr>
                <w:rFonts w:ascii="Arial" w:hAnsi="Arial" w:cs="Arial"/>
                <w:b/>
                <w:sz w:val="22"/>
                <w:szCs w:val="22"/>
              </w:rPr>
            </w:pPr>
            <w:r w:rsidRPr="005B3D85">
              <w:rPr>
                <w:rFonts w:ascii="Arial" w:hAnsi="Arial" w:cs="Arial"/>
                <w:b/>
                <w:sz w:val="22"/>
                <w:szCs w:val="22"/>
              </w:rPr>
              <w:t>4.k.7</w:t>
            </w:r>
          </w:p>
          <w:p w14:paraId="08AA02F3" w14:textId="2EA7EDB0" w:rsidR="00430D2E" w:rsidRPr="005B3D85" w:rsidRDefault="00430D2E" w:rsidP="00430D2E">
            <w:pPr>
              <w:widowControl w:val="0"/>
              <w:rPr>
                <w:rFonts w:ascii="Arial" w:hAnsi="Arial" w:cs="Arial"/>
                <w:b/>
                <w:sz w:val="22"/>
                <w:szCs w:val="22"/>
              </w:rPr>
            </w:pPr>
            <w:r w:rsidRPr="005B3D85">
              <w:rPr>
                <w:rFonts w:ascii="Arial" w:hAnsi="Arial" w:cs="Arial"/>
                <w:b/>
                <w:sz w:val="22"/>
                <w:szCs w:val="22"/>
              </w:rPr>
              <w:t>If you currently meet the criterion, how are you doing so?</w:t>
            </w:r>
          </w:p>
          <w:p w14:paraId="7D3FD8A6" w14:textId="6ABCC306" w:rsidR="00430D2E" w:rsidRPr="005B3D85" w:rsidRDefault="00430D2E" w:rsidP="00323C39">
            <w:pPr>
              <w:pStyle w:val="ListParagraph"/>
              <w:widowControl w:val="0"/>
              <w:numPr>
                <w:ilvl w:val="0"/>
                <w:numId w:val="132"/>
              </w:numPr>
              <w:rPr>
                <w:rFonts w:ascii="Arial" w:hAnsi="Arial" w:cs="Arial"/>
                <w:sz w:val="22"/>
                <w:szCs w:val="22"/>
              </w:rPr>
            </w:pPr>
            <w:r w:rsidRPr="005B3D85">
              <w:rPr>
                <w:rFonts w:ascii="Arial" w:hAnsi="Arial" w:cs="Arial"/>
                <w:sz w:val="22"/>
                <w:szCs w:val="22"/>
              </w:rPr>
              <w:t xml:space="preserve">Adherence to this standard is detailed in the mirrored verbiage of the Intensive, Community-Based Mental Health Care for Members of the Armed Forces and Veterans policy, section 5.7, Treatment Planning, as follows: </w:t>
            </w:r>
          </w:p>
          <w:p w14:paraId="1567573C" w14:textId="77777777" w:rsidR="00430D2E" w:rsidRPr="005B3D85" w:rsidRDefault="00430D2E" w:rsidP="00430D2E">
            <w:pPr>
              <w:widowControl w:val="0"/>
              <w:rPr>
                <w:rFonts w:ascii="Arial" w:hAnsi="Arial" w:cs="Arial"/>
                <w:sz w:val="22"/>
                <w:szCs w:val="22"/>
              </w:rPr>
            </w:pPr>
          </w:p>
          <w:p w14:paraId="388A673F" w14:textId="2C0D27F6"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There is a behavioral health treatment plan for all veterans receiving behavioral health services</w:t>
            </w:r>
            <w:r w:rsidR="00A32700" w:rsidRPr="005B3D85">
              <w:rPr>
                <w:rFonts w:ascii="Arial" w:hAnsi="Arial" w:cs="Arial"/>
                <w:sz w:val="22"/>
                <w:szCs w:val="22"/>
              </w:rPr>
              <w:t>.</w:t>
            </w:r>
          </w:p>
          <w:p w14:paraId="30A7BC8C" w14:textId="13FFD897"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treatment plan includes the veteran’s diagnosis or diagnoses and documents consideration of each type of evidence-based intervention for each diagnosis.</w:t>
            </w:r>
          </w:p>
          <w:p w14:paraId="2DF9067A" w14:textId="792C32B2"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treatment plan includes approaches to monitoring the outcomes (therapeutic benefits and adverse effects) of care, and milestones for reevaluation of interventions and of the plan itself.</w:t>
            </w:r>
          </w:p>
          <w:p w14:paraId="457A31F7" w14:textId="68653A8C"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As appropriate, the plan considers interventions intended to reduce/manage symptoms, improve functioning, and prevent relapses or recurrences of episodes of illness.</w:t>
            </w:r>
          </w:p>
          <w:p w14:paraId="7BDB9AAE" w14:textId="13709DC1"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plan is recovery oriented, attentive to the veteran’s values and preferences, and evidence-based regarding what constitutes effective and safe treatments.</w:t>
            </w:r>
          </w:p>
          <w:p w14:paraId="32CA1021" w14:textId="1DA3CA13"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treatment plan is developed with input from the veteran, and when the veteran consents, appropriate family members. The veteran’s verbal consent to the treatment plan is required pursuant to VHA</w:t>
            </w:r>
            <w:r w:rsidR="13802529" w:rsidRPr="005B3D85">
              <w:rPr>
                <w:rFonts w:ascii="Arial" w:hAnsi="Arial" w:cs="Arial"/>
                <w:sz w:val="22"/>
                <w:szCs w:val="22"/>
              </w:rPr>
              <w:t>.</w:t>
            </w:r>
          </w:p>
          <w:p w14:paraId="0CD992D7" w14:textId="27BF718C"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There is a behavioral health treatment plan for all veterans receiving behavioral health services.</w:t>
            </w:r>
          </w:p>
          <w:p w14:paraId="11E2F536" w14:textId="60394E83"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treatment plan includes the veteran’s diagnosis or diagnoses and documents consideration of each type of evidence-based intervention for each diagnosis.</w:t>
            </w:r>
          </w:p>
          <w:p w14:paraId="4AE5C772" w14:textId="74B8D966"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treatment plan includes approaches to monitoring the outcomes (therapeutic benefits and adverse effects) of care, and milestones for reevaluation of interventions and of the plan itself.</w:t>
            </w:r>
          </w:p>
          <w:p w14:paraId="6C214E68" w14:textId="7CDD3A6F"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As appropriate, the plan considers interventions intended to reduce/manage symptoms, improve functioning, and prevent relapses or recurrences of episodes of illness.</w:t>
            </w:r>
          </w:p>
          <w:p w14:paraId="54C9DE7F" w14:textId="708AA6AD"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plan is recovery oriented, attentive to the veteran’s values and preferences, and evidence-based regarding what constitutes effective and safe treatments.</w:t>
            </w:r>
          </w:p>
          <w:p w14:paraId="05CA2A0F" w14:textId="1032474E" w:rsidR="00430D2E" w:rsidRPr="005B3D85" w:rsidRDefault="00430D2E" w:rsidP="00323C39">
            <w:pPr>
              <w:pStyle w:val="ListParagraph"/>
              <w:widowControl w:val="0"/>
              <w:numPr>
                <w:ilvl w:val="1"/>
                <w:numId w:val="133"/>
              </w:numPr>
              <w:rPr>
                <w:rFonts w:ascii="Arial" w:hAnsi="Arial" w:cs="Arial"/>
                <w:sz w:val="22"/>
                <w:szCs w:val="22"/>
              </w:rPr>
            </w:pPr>
            <w:r w:rsidRPr="005B3D85">
              <w:rPr>
                <w:rFonts w:ascii="Arial" w:hAnsi="Arial" w:cs="Arial"/>
                <w:sz w:val="22"/>
                <w:szCs w:val="22"/>
              </w:rPr>
              <w:t>The treatment plan is developed with input from the veteran, and when the veteran consents, appropriate family members. The veteran’s verbal consent to the treatment plan is required pursuant to VHA Handbook 1004.1.</w:t>
            </w:r>
          </w:p>
          <w:p w14:paraId="1529D50F" w14:textId="1289A8DD" w:rsidR="00077324" w:rsidRPr="00FE790C" w:rsidRDefault="00077324">
            <w:pPr>
              <w:widowControl w:val="0"/>
              <w:spacing w:line="276" w:lineRule="auto"/>
              <w:rPr>
                <w:b/>
              </w:rPr>
            </w:pPr>
          </w:p>
        </w:tc>
      </w:tr>
      <w:tr w:rsidR="000D6993" w:rsidRPr="00586C9F" w14:paraId="1B322786" w14:textId="77777777" w:rsidTr="4C92366D">
        <w:tc>
          <w:tcPr>
            <w:tcW w:w="12990" w:type="dxa"/>
            <w:shd w:val="clear" w:color="auto" w:fill="FFFF99"/>
          </w:tcPr>
          <w:p w14:paraId="2EEB7D49" w14:textId="77777777" w:rsidR="000D6993" w:rsidRPr="00E93D38" w:rsidRDefault="000D6993" w:rsidP="00D236F4">
            <w:pPr>
              <w:widowControl w:val="0"/>
              <w:rPr>
                <w:b/>
              </w:rPr>
            </w:pPr>
          </w:p>
        </w:tc>
      </w:tr>
      <w:bookmarkEnd w:id="19"/>
    </w:tbl>
    <w:p w14:paraId="0ACEE9FD" w14:textId="75BBD833" w:rsidR="54C9192E" w:rsidRDefault="54C9192E">
      <w:r>
        <w:br w:type="page"/>
      </w:r>
    </w:p>
    <w:p w14:paraId="1529D513" w14:textId="1778CEDF" w:rsidR="00077324" w:rsidRPr="00586C9F" w:rsidRDefault="00FB5034">
      <w:pPr>
        <w:pStyle w:val="Heading1"/>
        <w:rPr>
          <w:sz w:val="28"/>
          <w:szCs w:val="28"/>
        </w:rPr>
      </w:pPr>
      <w:bookmarkStart w:id="21" w:name="_heading=h.kf6123any7me" w:colFirst="0" w:colLast="0"/>
      <w:bookmarkStart w:id="22" w:name="_heading=h.nqexv2o0nw8o" w:colFirst="0" w:colLast="0"/>
      <w:bookmarkEnd w:id="21"/>
      <w:bookmarkEnd w:id="22"/>
      <w:r w:rsidRPr="00586C9F">
        <w:rPr>
          <w:sz w:val="28"/>
          <w:szCs w:val="28"/>
        </w:rPr>
        <w:t>Program Requirement 5: Quality and Data</w:t>
      </w:r>
    </w:p>
    <w:tbl>
      <w:tblPr>
        <w:tblStyle w:val="6"/>
        <w:tblW w:w="1297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185"/>
        <w:gridCol w:w="8429"/>
        <w:gridCol w:w="1680"/>
        <w:gridCol w:w="1681"/>
      </w:tblGrid>
      <w:tr w:rsidR="00586C9F" w:rsidRPr="00586C9F" w14:paraId="1529D518" w14:textId="77777777" w:rsidTr="00C2549C">
        <w:tc>
          <w:tcPr>
            <w:tcW w:w="1185" w:type="dxa"/>
            <w:shd w:val="clear" w:color="auto" w:fill="D9D9D9" w:themeFill="background1" w:themeFillShade="D9"/>
            <w:tcMar>
              <w:top w:w="100" w:type="dxa"/>
              <w:left w:w="100" w:type="dxa"/>
              <w:bottom w:w="100" w:type="dxa"/>
              <w:right w:w="100" w:type="dxa"/>
            </w:tcMar>
          </w:tcPr>
          <w:p w14:paraId="1529D514"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15"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16" w14:textId="77777777" w:rsidR="00077324" w:rsidRPr="00586C9F" w:rsidRDefault="00FB5034">
            <w:pPr>
              <w:widowControl w:val="0"/>
              <w:rPr>
                <w:b/>
              </w:rPr>
            </w:pPr>
            <w:r w:rsidRPr="00586C9F">
              <w:rPr>
                <w:b/>
              </w:rPr>
              <w:t xml:space="preserve">Do you currently meet this criterion? </w:t>
            </w:r>
          </w:p>
        </w:tc>
        <w:tc>
          <w:tcPr>
            <w:tcW w:w="1681" w:type="dxa"/>
            <w:shd w:val="clear" w:color="auto" w:fill="D9D9D9" w:themeFill="background1" w:themeFillShade="D9"/>
            <w:tcMar>
              <w:top w:w="100" w:type="dxa"/>
              <w:left w:w="100" w:type="dxa"/>
              <w:bottom w:w="100" w:type="dxa"/>
              <w:right w:w="100" w:type="dxa"/>
            </w:tcMar>
          </w:tcPr>
          <w:p w14:paraId="1529D517" w14:textId="77777777" w:rsidR="00077324" w:rsidRPr="00586C9F" w:rsidRDefault="00FB5034">
            <w:pPr>
              <w:widowControl w:val="0"/>
              <w:rPr>
                <w:b/>
              </w:rPr>
            </w:pPr>
            <w:r w:rsidRPr="00586C9F">
              <w:rPr>
                <w:b/>
              </w:rPr>
              <w:t>If not, will you be able to meet this criterion by 7/1/24?</w:t>
            </w:r>
          </w:p>
        </w:tc>
      </w:tr>
      <w:tr w:rsidR="00586C9F" w:rsidRPr="00586C9F" w14:paraId="1529D51D" w14:textId="77777777" w:rsidTr="00136650">
        <w:tc>
          <w:tcPr>
            <w:tcW w:w="1185" w:type="dxa"/>
            <w:shd w:val="clear" w:color="auto" w:fill="auto"/>
            <w:tcMar>
              <w:top w:w="100" w:type="dxa"/>
              <w:left w:w="100" w:type="dxa"/>
              <w:bottom w:w="100" w:type="dxa"/>
              <w:right w:w="100" w:type="dxa"/>
            </w:tcMar>
          </w:tcPr>
          <w:p w14:paraId="1529D519" w14:textId="7F3EDFA4" w:rsidR="00077324" w:rsidRPr="00586C9F" w:rsidRDefault="00FB5034">
            <w:pPr>
              <w:widowControl w:val="0"/>
            </w:pPr>
            <w:r w:rsidRPr="00586C9F">
              <w:t>5.a.1</w:t>
            </w:r>
          </w:p>
        </w:tc>
        <w:tc>
          <w:tcPr>
            <w:tcW w:w="8429" w:type="dxa"/>
            <w:shd w:val="clear" w:color="auto" w:fill="auto"/>
            <w:tcMar>
              <w:top w:w="100" w:type="dxa"/>
              <w:left w:w="100" w:type="dxa"/>
              <w:bottom w:w="100" w:type="dxa"/>
              <w:right w:w="100" w:type="dxa"/>
            </w:tcMar>
          </w:tcPr>
          <w:p w14:paraId="1529D51A" w14:textId="77777777" w:rsidR="00077324" w:rsidRPr="00586C9F" w:rsidRDefault="00FB5034">
            <w:pPr>
              <w:widowControl w:val="0"/>
              <w:rPr>
                <w:b/>
              </w:rPr>
            </w:pPr>
            <w:r w:rsidRPr="00586C9F">
              <w:t>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is required to be shared with the State of Indiana to meet State or federal requirements.</w:t>
            </w:r>
          </w:p>
        </w:tc>
        <w:tc>
          <w:tcPr>
            <w:tcW w:w="1680" w:type="dxa"/>
            <w:shd w:val="clear" w:color="auto" w:fill="auto"/>
            <w:tcMar>
              <w:top w:w="100" w:type="dxa"/>
              <w:left w:w="100" w:type="dxa"/>
              <w:bottom w:w="100" w:type="dxa"/>
              <w:right w:w="100" w:type="dxa"/>
            </w:tcMar>
          </w:tcPr>
          <w:sdt>
            <w:sdtPr>
              <w:rPr>
                <w:b/>
              </w:rPr>
              <w:id w:val="-622854339"/>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1B" w14:textId="072339E1" w:rsidR="00077324" w:rsidRPr="00586C9F" w:rsidRDefault="00EF0DA3">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1C" w14:textId="6B7C9D30" w:rsidR="00077324" w:rsidRPr="00586C9F" w:rsidRDefault="006A26C0">
            <w:pPr>
              <w:widowControl w:val="0"/>
              <w:rPr>
                <w:b/>
              </w:rPr>
            </w:pPr>
            <w:r>
              <w:rPr>
                <w:b/>
              </w:rPr>
              <w:t>Yes</w:t>
            </w:r>
          </w:p>
        </w:tc>
      </w:tr>
      <w:tr w:rsidR="00586C9F" w:rsidRPr="00586C9F" w14:paraId="1529D524" w14:textId="77777777" w:rsidTr="00136650">
        <w:tc>
          <w:tcPr>
            <w:tcW w:w="1185" w:type="dxa"/>
            <w:shd w:val="clear" w:color="auto" w:fill="auto"/>
            <w:tcMar>
              <w:top w:w="100" w:type="dxa"/>
              <w:left w:w="100" w:type="dxa"/>
              <w:bottom w:w="100" w:type="dxa"/>
              <w:right w:w="100" w:type="dxa"/>
            </w:tcMar>
          </w:tcPr>
          <w:p w14:paraId="1529D51E" w14:textId="0306A18D" w:rsidR="00077324" w:rsidRPr="00586C9F" w:rsidRDefault="00FB5034">
            <w:pPr>
              <w:widowControl w:val="0"/>
            </w:pPr>
            <w:r w:rsidRPr="00586C9F">
              <w:t>5.a.2</w:t>
            </w:r>
          </w:p>
        </w:tc>
        <w:tc>
          <w:tcPr>
            <w:tcW w:w="8429" w:type="dxa"/>
            <w:shd w:val="clear" w:color="auto" w:fill="auto"/>
            <w:tcMar>
              <w:top w:w="100" w:type="dxa"/>
              <w:left w:w="100" w:type="dxa"/>
              <w:bottom w:w="100" w:type="dxa"/>
              <w:right w:w="100" w:type="dxa"/>
            </w:tcMar>
          </w:tcPr>
          <w:p w14:paraId="1529D51F" w14:textId="77777777" w:rsidR="00077324" w:rsidRPr="00586C9F" w:rsidRDefault="00FB5034">
            <w:pPr>
              <w:widowControl w:val="0"/>
            </w:pPr>
            <w:r w:rsidRPr="00586C9F">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14:paraId="1529D520" w14:textId="77777777" w:rsidR="00077324" w:rsidRPr="00586C9F" w:rsidRDefault="00077324">
            <w:pPr>
              <w:widowControl w:val="0"/>
            </w:pPr>
          </w:p>
          <w:p w14:paraId="1529D521" w14:textId="2C90B636" w:rsidR="00077324" w:rsidRPr="00586C9F" w:rsidRDefault="00595DDE">
            <w:pPr>
              <w:widowControl w:val="0"/>
            </w:pPr>
            <w:r w:rsidRPr="00136650">
              <w:t>The State requires the CCBHC to collect the Quality Metrics listed in Table 1 ("Clinic-Collected Measures") of Attachment F.  The CCBHC is required to follow SAMHSA, State, and CMS technical guidelines that are updated and published for existing and any additional future measures added by SAMHSA or the State.</w:t>
            </w:r>
          </w:p>
        </w:tc>
        <w:tc>
          <w:tcPr>
            <w:tcW w:w="1680" w:type="dxa"/>
            <w:shd w:val="clear" w:color="auto" w:fill="auto"/>
            <w:tcMar>
              <w:top w:w="100" w:type="dxa"/>
              <w:left w:w="100" w:type="dxa"/>
              <w:bottom w:w="100" w:type="dxa"/>
              <w:right w:w="100" w:type="dxa"/>
            </w:tcMar>
          </w:tcPr>
          <w:sdt>
            <w:sdtPr>
              <w:rPr>
                <w:b/>
              </w:rPr>
              <w:id w:val="-1483158186"/>
              <w:lock w:val="sdtLocked"/>
              <w:placeholder>
                <w:docPart w:val="AF70663AA22F49B9B44DF2E37D1CB485"/>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22" w14:textId="4A646B4C" w:rsidR="00077324" w:rsidRPr="00586C9F" w:rsidRDefault="00EC65F3">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23" w14:textId="21422021" w:rsidR="00077324" w:rsidRPr="00586C9F" w:rsidRDefault="006A26C0">
            <w:pPr>
              <w:widowControl w:val="0"/>
              <w:rPr>
                <w:b/>
              </w:rPr>
            </w:pPr>
            <w:r>
              <w:rPr>
                <w:b/>
              </w:rPr>
              <w:t>Yes</w:t>
            </w:r>
          </w:p>
        </w:tc>
      </w:tr>
      <w:tr w:rsidR="00586C9F" w:rsidRPr="00586C9F" w14:paraId="1529D52D" w14:textId="77777777" w:rsidTr="00136650">
        <w:tc>
          <w:tcPr>
            <w:tcW w:w="1185" w:type="dxa"/>
            <w:shd w:val="clear" w:color="auto" w:fill="auto"/>
            <w:tcMar>
              <w:top w:w="100" w:type="dxa"/>
              <w:left w:w="100" w:type="dxa"/>
              <w:bottom w:w="100" w:type="dxa"/>
              <w:right w:w="100" w:type="dxa"/>
            </w:tcMar>
          </w:tcPr>
          <w:p w14:paraId="1529D525" w14:textId="77777777" w:rsidR="00077324" w:rsidRPr="00586C9F" w:rsidRDefault="00FB5034">
            <w:pPr>
              <w:widowControl w:val="0"/>
            </w:pPr>
            <w:r w:rsidRPr="00586C9F">
              <w:t>5.a.3</w:t>
            </w:r>
          </w:p>
        </w:tc>
        <w:tc>
          <w:tcPr>
            <w:tcW w:w="8429" w:type="dxa"/>
            <w:shd w:val="clear" w:color="auto" w:fill="auto"/>
            <w:tcMar>
              <w:top w:w="100" w:type="dxa"/>
              <w:left w:w="100" w:type="dxa"/>
              <w:bottom w:w="100" w:type="dxa"/>
              <w:right w:w="100" w:type="dxa"/>
            </w:tcMar>
          </w:tcPr>
          <w:p w14:paraId="1438F18E" w14:textId="77777777" w:rsidR="00981D7E" w:rsidRDefault="00FB5034">
            <w:pPr>
              <w:widowControl w:val="0"/>
              <w:rPr>
                <w:highlight w:val="yellow"/>
              </w:rPr>
            </w:pPr>
            <w:r w:rsidRPr="001F7FFD">
              <w:t>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in order to support the state’s claim for enhanced federal matching funds made available through the Section 223 Demonstration program</w:t>
            </w:r>
            <w:r w:rsidRPr="00136650">
              <w:t xml:space="preserve">.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w:t>
            </w:r>
          </w:p>
          <w:p w14:paraId="3E22DEC4" w14:textId="77777777" w:rsidR="00981D7E" w:rsidRDefault="00981D7E">
            <w:pPr>
              <w:widowControl w:val="0"/>
              <w:rPr>
                <w:highlight w:val="yellow"/>
              </w:rPr>
            </w:pPr>
          </w:p>
          <w:p w14:paraId="1529D526" w14:textId="67979B04" w:rsidR="00077324" w:rsidRPr="00136650" w:rsidRDefault="00FB5034">
            <w:pPr>
              <w:widowControl w:val="0"/>
            </w:pPr>
            <w:r w:rsidRPr="00136650">
              <w:t xml:space="preserve">All data collection and reporting </w:t>
            </w:r>
            <w:r w:rsidR="000A47CF" w:rsidRPr="00136650">
              <w:t>are</w:t>
            </w:r>
            <w:r w:rsidRPr="00136650">
              <w:t xml:space="preserve"> required to be shared with the State of Indiana to meet State or federal requirements.</w:t>
            </w:r>
          </w:p>
          <w:p w14:paraId="1529D527" w14:textId="77777777" w:rsidR="00077324" w:rsidRPr="00136650" w:rsidRDefault="00077324">
            <w:pPr>
              <w:widowControl w:val="0"/>
            </w:pPr>
          </w:p>
          <w:p w14:paraId="1529D528" w14:textId="77777777" w:rsidR="00077324" w:rsidRPr="001F7FFD" w:rsidRDefault="00FB5034">
            <w:pPr>
              <w:widowControl w:val="0"/>
            </w:pPr>
            <w:r w:rsidRPr="00136650">
              <w:t>In addition to data specified in this program requirement and in Attachment F</w:t>
            </w:r>
            <w:r w:rsidRPr="00586C9F">
              <w:t xml:space="preserve"> </w:t>
            </w:r>
            <w:r w:rsidRPr="001F7FFD">
              <w:t xml:space="preserve">that the Section 223 Demonstration state is to provide, the state will provide other data as may be required for the evaluation to HHS and the national evaluation contractor annually. </w:t>
            </w:r>
          </w:p>
          <w:p w14:paraId="1529D529" w14:textId="77777777" w:rsidR="00077324" w:rsidRPr="00586C9F" w:rsidRDefault="00077324">
            <w:pPr>
              <w:widowControl w:val="0"/>
            </w:pPr>
          </w:p>
          <w:p w14:paraId="1529D52A" w14:textId="77777777" w:rsidR="00077324" w:rsidRPr="00956986" w:rsidRDefault="00FB5034">
            <w:pPr>
              <w:widowControl w:val="0"/>
              <w:rPr>
                <w:strike/>
              </w:rPr>
            </w:pPr>
            <w:r w:rsidRPr="001F7FFD">
              <w:t xml:space="preserve">To the extent CCBHCs participating in the Section 223 Demonstration program are responsible for the provision of data, the data will be provided to the state and, as may be required, to HHS and the evaluator. CCBHC states are required to submit cost reports to CMS annually including years where the state’s rates are trended only and not rebased. CCBHCs participating in the Section 223 Demonstration program </w:t>
            </w:r>
            <w:r w:rsidRPr="00136650">
              <w:t>will participate in discussions with the national evaluation team and participate in other evaluation-related data collection activities as requested.</w:t>
            </w:r>
            <w:r w:rsidRPr="00956986">
              <w:rPr>
                <w:strike/>
              </w:rPr>
              <w:t xml:space="preserve"> </w:t>
            </w:r>
          </w:p>
        </w:tc>
        <w:tc>
          <w:tcPr>
            <w:tcW w:w="1680" w:type="dxa"/>
            <w:shd w:val="clear" w:color="auto" w:fill="auto"/>
            <w:tcMar>
              <w:top w:w="100" w:type="dxa"/>
              <w:left w:w="100" w:type="dxa"/>
              <w:bottom w:w="100" w:type="dxa"/>
              <w:right w:w="100" w:type="dxa"/>
            </w:tcMar>
          </w:tcPr>
          <w:sdt>
            <w:sdtPr>
              <w:rPr>
                <w:b/>
              </w:rPr>
              <w:id w:val="186649709"/>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2B" w14:textId="6E03097E" w:rsidR="00077324" w:rsidRPr="00586C9F" w:rsidRDefault="009B50F6">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2C" w14:textId="368D4D2C" w:rsidR="00077324" w:rsidRPr="00586C9F" w:rsidRDefault="006A26C0">
            <w:pPr>
              <w:widowControl w:val="0"/>
              <w:rPr>
                <w:b/>
              </w:rPr>
            </w:pPr>
            <w:r>
              <w:rPr>
                <w:b/>
              </w:rPr>
              <w:t>Yes</w:t>
            </w:r>
          </w:p>
        </w:tc>
      </w:tr>
      <w:tr w:rsidR="00586C9F" w:rsidRPr="00586C9F" w14:paraId="1529D534" w14:textId="77777777" w:rsidTr="00C2549C">
        <w:tc>
          <w:tcPr>
            <w:tcW w:w="1185" w:type="dxa"/>
            <w:shd w:val="clear" w:color="auto" w:fill="auto"/>
            <w:tcMar>
              <w:top w:w="100" w:type="dxa"/>
              <w:left w:w="100" w:type="dxa"/>
              <w:bottom w:w="100" w:type="dxa"/>
              <w:right w:w="100" w:type="dxa"/>
            </w:tcMar>
          </w:tcPr>
          <w:p w14:paraId="1529D52E" w14:textId="77777777" w:rsidR="00077324" w:rsidRPr="00586C9F" w:rsidRDefault="00FB5034">
            <w:pPr>
              <w:widowControl w:val="0"/>
            </w:pPr>
            <w:r w:rsidRPr="00586C9F">
              <w:t>5.a.4</w:t>
            </w:r>
          </w:p>
        </w:tc>
        <w:tc>
          <w:tcPr>
            <w:tcW w:w="8429" w:type="dxa"/>
            <w:shd w:val="clear" w:color="auto" w:fill="auto"/>
            <w:tcMar>
              <w:top w:w="100" w:type="dxa"/>
              <w:left w:w="100" w:type="dxa"/>
              <w:bottom w:w="100" w:type="dxa"/>
              <w:right w:w="100" w:type="dxa"/>
            </w:tcMar>
          </w:tcPr>
          <w:p w14:paraId="1529D52F" w14:textId="1A0DFA0F" w:rsidR="00077324" w:rsidRPr="00586C9F" w:rsidRDefault="00FB5034">
            <w:pPr>
              <w:widowControl w:val="0"/>
            </w:pPr>
            <w:r w:rsidRPr="00586C9F">
              <w:t xml:space="preserve">CCBHCs participating in the Section 223 </w:t>
            </w:r>
            <w:r w:rsidRPr="00935D10">
              <w:t>Demonstration program annually submit a cost report with supporting data within six months after the end of each</w:t>
            </w:r>
            <w:r w:rsidRPr="00586C9F">
              <w:t xml:space="preserve">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14:paraId="1529D530" w14:textId="77777777" w:rsidR="00077324" w:rsidRPr="00586C9F" w:rsidRDefault="00077324">
            <w:pPr>
              <w:widowControl w:val="0"/>
            </w:pPr>
          </w:p>
          <w:p w14:paraId="1529D531" w14:textId="77777777" w:rsidR="00077324" w:rsidRPr="00F2225B" w:rsidRDefault="00FB5034">
            <w:pPr>
              <w:widowControl w:val="0"/>
              <w:rPr>
                <w:i/>
                <w:iCs/>
              </w:rPr>
            </w:pPr>
            <w:r w:rsidRPr="00F2225B">
              <w:rPr>
                <w:i/>
                <w:iCs/>
              </w:rPr>
              <w:t xml:space="preserve">Note: In order for a clinic participating in the Section 223 Demonstration Program to receive payment using the CCBHC PPS, it must be certified/designated by the State (if the State is selected to participate in the Section 223 Demonstration Program). </w:t>
            </w:r>
          </w:p>
        </w:tc>
        <w:tc>
          <w:tcPr>
            <w:tcW w:w="1680" w:type="dxa"/>
            <w:shd w:val="clear" w:color="auto" w:fill="auto"/>
            <w:tcMar>
              <w:top w:w="100" w:type="dxa"/>
              <w:left w:w="100" w:type="dxa"/>
              <w:bottom w:w="100" w:type="dxa"/>
              <w:right w:w="100" w:type="dxa"/>
            </w:tcMar>
          </w:tcPr>
          <w:sdt>
            <w:sdtPr>
              <w:rPr>
                <w:b/>
              </w:rPr>
              <w:id w:val="1769962955"/>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32" w14:textId="6BCB9EAF" w:rsidR="00077324" w:rsidRPr="00586C9F" w:rsidRDefault="009B50F6">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33" w14:textId="1E2026DF" w:rsidR="00077324" w:rsidRPr="00586C9F" w:rsidRDefault="006A26C0">
            <w:pPr>
              <w:widowControl w:val="0"/>
              <w:rPr>
                <w:b/>
              </w:rPr>
            </w:pPr>
            <w:r>
              <w:rPr>
                <w:b/>
              </w:rPr>
              <w:t>Yes</w:t>
            </w:r>
          </w:p>
        </w:tc>
      </w:tr>
      <w:tr w:rsidR="00586C9F" w:rsidRPr="00586C9F" w14:paraId="1529D53B" w14:textId="77777777" w:rsidTr="005021A0">
        <w:tc>
          <w:tcPr>
            <w:tcW w:w="1185" w:type="dxa"/>
            <w:shd w:val="clear" w:color="auto" w:fill="auto"/>
            <w:tcMar>
              <w:top w:w="100" w:type="dxa"/>
              <w:left w:w="100" w:type="dxa"/>
              <w:bottom w:w="100" w:type="dxa"/>
              <w:right w:w="100" w:type="dxa"/>
            </w:tcMar>
          </w:tcPr>
          <w:p w14:paraId="1529D535" w14:textId="77777777" w:rsidR="00077324" w:rsidRPr="00586C9F" w:rsidRDefault="00FB5034">
            <w:pPr>
              <w:widowControl w:val="0"/>
            </w:pPr>
            <w:r w:rsidRPr="00586C9F">
              <w:t>5.b.1</w:t>
            </w:r>
          </w:p>
        </w:tc>
        <w:tc>
          <w:tcPr>
            <w:tcW w:w="8429" w:type="dxa"/>
            <w:shd w:val="clear" w:color="auto" w:fill="auto"/>
            <w:tcMar>
              <w:top w:w="100" w:type="dxa"/>
              <w:left w:w="100" w:type="dxa"/>
              <w:bottom w:w="100" w:type="dxa"/>
              <w:right w:w="100" w:type="dxa"/>
            </w:tcMar>
          </w:tcPr>
          <w:p w14:paraId="1529D536" w14:textId="038D6217" w:rsidR="00077324" w:rsidRPr="00586C9F" w:rsidRDefault="006F209F">
            <w:pPr>
              <w:widowControl w:val="0"/>
            </w:pPr>
            <w:r w:rsidRPr="006F209F">
              <w:t>T</w:t>
            </w:r>
            <w:r w:rsidR="00FB5034" w:rsidRPr="006F209F">
              <w: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w:t>
            </w:r>
            <w:r w:rsidR="00FB5034" w:rsidRPr="00586C9F">
              <w:t xml:space="preserve">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quality review purposes.</w:t>
            </w:r>
          </w:p>
          <w:p w14:paraId="1529D537" w14:textId="77777777" w:rsidR="00077324" w:rsidRPr="00586C9F" w:rsidRDefault="00077324">
            <w:pPr>
              <w:widowControl w:val="0"/>
            </w:pPr>
          </w:p>
          <w:p w14:paraId="1529D538" w14:textId="77777777" w:rsidR="00077324" w:rsidRPr="00586C9F" w:rsidRDefault="00FB5034">
            <w:pPr>
              <w:widowControl w:val="0"/>
            </w:pPr>
            <w:r w:rsidRPr="00C32925">
              <w:t>A center which has applied for certification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80" w:type="dxa"/>
            <w:shd w:val="clear" w:color="auto" w:fill="auto"/>
            <w:tcMar>
              <w:top w:w="100" w:type="dxa"/>
              <w:left w:w="100" w:type="dxa"/>
              <w:bottom w:w="100" w:type="dxa"/>
              <w:right w:w="100" w:type="dxa"/>
            </w:tcMar>
          </w:tcPr>
          <w:sdt>
            <w:sdtPr>
              <w:rPr>
                <w:b/>
              </w:rPr>
              <w:id w:val="1108939749"/>
              <w:lock w:val="sdtLocked"/>
              <w:placeholder>
                <w:docPart w:val="94D4C55004904EA9A1E2D4FEF6CC54BD"/>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39" w14:textId="726E39AA" w:rsidR="00077324" w:rsidRPr="00586C9F" w:rsidRDefault="00FB0B8A">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3A" w14:textId="3E05CEF3" w:rsidR="00077324" w:rsidRPr="00586C9F" w:rsidRDefault="006A26C0">
            <w:pPr>
              <w:widowControl w:val="0"/>
              <w:rPr>
                <w:b/>
              </w:rPr>
            </w:pPr>
            <w:r>
              <w:rPr>
                <w:b/>
              </w:rPr>
              <w:t>Yes</w:t>
            </w:r>
          </w:p>
        </w:tc>
      </w:tr>
      <w:tr w:rsidR="00586C9F" w:rsidRPr="00586C9F" w14:paraId="1529D540" w14:textId="77777777" w:rsidTr="005021A0">
        <w:tc>
          <w:tcPr>
            <w:tcW w:w="1185" w:type="dxa"/>
            <w:shd w:val="clear" w:color="auto" w:fill="auto"/>
            <w:tcMar>
              <w:top w:w="100" w:type="dxa"/>
              <w:left w:w="100" w:type="dxa"/>
              <w:bottom w:w="100" w:type="dxa"/>
              <w:right w:w="100" w:type="dxa"/>
            </w:tcMar>
          </w:tcPr>
          <w:p w14:paraId="1529D53C" w14:textId="77777777" w:rsidR="00077324" w:rsidRPr="00586C9F" w:rsidRDefault="00FB5034">
            <w:pPr>
              <w:widowControl w:val="0"/>
            </w:pPr>
            <w:r w:rsidRPr="00586C9F">
              <w:t>5.b.2</w:t>
            </w:r>
          </w:p>
        </w:tc>
        <w:tc>
          <w:tcPr>
            <w:tcW w:w="8429" w:type="dxa"/>
            <w:shd w:val="clear" w:color="auto" w:fill="auto"/>
            <w:tcMar>
              <w:top w:w="100" w:type="dxa"/>
              <w:left w:w="100" w:type="dxa"/>
              <w:bottom w:w="100" w:type="dxa"/>
              <w:right w:w="100" w:type="dxa"/>
            </w:tcMar>
          </w:tcPr>
          <w:p w14:paraId="1529D53D" w14:textId="7E733D2A" w:rsidR="00077324" w:rsidRPr="00586C9F" w:rsidRDefault="00FB5034">
            <w:pPr>
              <w:widowControl w:val="0"/>
            </w:pPr>
            <w:r w:rsidRPr="00586C9F">
              <w:t>The CCBHC develops, implements, and puts into policy a CQI plan that addresses how the CCBHC will review known significant events including, at a minimum: (1) deaths by suicide or suicide attempts of people receiving services; (2) fatal and non-fatal overdoses; (3) all-cause mortality among people receiving CCBHC services; (4) 30 day hospital readmissions for psychiatric or substance use reasons; and (5) such other events the state or applicable accreditation bodies may deem appropriate for examination and remediation as part of a CQI plan.</w:t>
            </w:r>
          </w:p>
        </w:tc>
        <w:tc>
          <w:tcPr>
            <w:tcW w:w="1680" w:type="dxa"/>
            <w:shd w:val="clear" w:color="auto" w:fill="auto"/>
            <w:tcMar>
              <w:top w:w="100" w:type="dxa"/>
              <w:left w:w="100" w:type="dxa"/>
              <w:bottom w:w="100" w:type="dxa"/>
              <w:right w:w="100" w:type="dxa"/>
            </w:tcMar>
          </w:tcPr>
          <w:sdt>
            <w:sdtPr>
              <w:rPr>
                <w:b/>
              </w:rPr>
              <w:id w:val="759650892"/>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3E" w14:textId="6AD8B4FB" w:rsidR="00077324" w:rsidRPr="00586C9F" w:rsidRDefault="009B50F6">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3F" w14:textId="0BDF29EB" w:rsidR="00077324" w:rsidRPr="00586C9F" w:rsidRDefault="006A26C0">
            <w:pPr>
              <w:widowControl w:val="0"/>
              <w:rPr>
                <w:b/>
              </w:rPr>
            </w:pPr>
            <w:r>
              <w:rPr>
                <w:b/>
              </w:rPr>
              <w:t>Yes</w:t>
            </w:r>
          </w:p>
        </w:tc>
      </w:tr>
      <w:tr w:rsidR="00077324" w:rsidRPr="00586C9F" w14:paraId="1529D545" w14:textId="77777777" w:rsidTr="005021A0">
        <w:tc>
          <w:tcPr>
            <w:tcW w:w="1185" w:type="dxa"/>
            <w:shd w:val="clear" w:color="auto" w:fill="auto"/>
            <w:tcMar>
              <w:top w:w="100" w:type="dxa"/>
              <w:left w:w="100" w:type="dxa"/>
              <w:bottom w:w="100" w:type="dxa"/>
              <w:right w:w="100" w:type="dxa"/>
            </w:tcMar>
          </w:tcPr>
          <w:p w14:paraId="1529D541" w14:textId="77777777" w:rsidR="00077324" w:rsidRPr="00586C9F" w:rsidRDefault="00FB5034">
            <w:pPr>
              <w:widowControl w:val="0"/>
            </w:pPr>
            <w:r w:rsidRPr="00586C9F">
              <w:t>5.b.3</w:t>
            </w:r>
          </w:p>
        </w:tc>
        <w:tc>
          <w:tcPr>
            <w:tcW w:w="8429" w:type="dxa"/>
            <w:shd w:val="clear" w:color="auto" w:fill="auto"/>
            <w:tcMar>
              <w:top w:w="100" w:type="dxa"/>
              <w:left w:w="100" w:type="dxa"/>
              <w:bottom w:w="100" w:type="dxa"/>
              <w:right w:w="100" w:type="dxa"/>
            </w:tcMar>
          </w:tcPr>
          <w:p w14:paraId="1529D542" w14:textId="77777777" w:rsidR="00077324" w:rsidRPr="00586C9F" w:rsidRDefault="00FB5034">
            <w:pPr>
              <w:widowControl w:val="0"/>
            </w:pPr>
            <w:r w:rsidRPr="00586C9F">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80" w:type="dxa"/>
            <w:shd w:val="clear" w:color="auto" w:fill="auto"/>
            <w:tcMar>
              <w:top w:w="100" w:type="dxa"/>
              <w:left w:w="100" w:type="dxa"/>
              <w:bottom w:w="100" w:type="dxa"/>
              <w:right w:w="100" w:type="dxa"/>
            </w:tcMar>
          </w:tcPr>
          <w:sdt>
            <w:sdtPr>
              <w:rPr>
                <w:b/>
              </w:rPr>
              <w:id w:val="-149449569"/>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43" w14:textId="7BAECA19" w:rsidR="00077324" w:rsidRPr="00586C9F" w:rsidRDefault="009B50F6">
                <w:pPr>
                  <w:widowControl w:val="0"/>
                  <w:rPr>
                    <w:b/>
                  </w:rPr>
                </w:pPr>
                <w:r>
                  <w:rPr>
                    <w:b/>
                  </w:rPr>
                  <w:t>Yes</w:t>
                </w:r>
              </w:p>
            </w:sdtContent>
          </w:sdt>
        </w:tc>
        <w:tc>
          <w:tcPr>
            <w:tcW w:w="1681" w:type="dxa"/>
            <w:shd w:val="clear" w:color="auto" w:fill="auto"/>
            <w:tcMar>
              <w:top w:w="100" w:type="dxa"/>
              <w:left w:w="100" w:type="dxa"/>
              <w:bottom w:w="100" w:type="dxa"/>
              <w:right w:w="100" w:type="dxa"/>
            </w:tcMar>
          </w:tcPr>
          <w:p w14:paraId="1529D544" w14:textId="56FF65FB" w:rsidR="00077324" w:rsidRPr="00586C9F" w:rsidRDefault="006A26C0">
            <w:pPr>
              <w:widowControl w:val="0"/>
              <w:rPr>
                <w:b/>
              </w:rPr>
            </w:pPr>
            <w:r>
              <w:rPr>
                <w:b/>
              </w:rPr>
              <w:t>Yes</w:t>
            </w:r>
          </w:p>
        </w:tc>
      </w:tr>
    </w:tbl>
    <w:p w14:paraId="1529D546" w14:textId="77777777" w:rsidR="00077324" w:rsidRPr="00586C9F" w:rsidRDefault="00077324">
      <w:pPr>
        <w:rPr>
          <w:b/>
        </w:rPr>
      </w:pPr>
    </w:p>
    <w:p w14:paraId="3206486B" w14:textId="77777777" w:rsidR="00E23D27" w:rsidRDefault="00E23D27">
      <w:pPr>
        <w:rPr>
          <w:b/>
          <w:highlight w:val="yellow"/>
        </w:rPr>
      </w:pPr>
    </w:p>
    <w:p w14:paraId="5C9FA3F3" w14:textId="77777777" w:rsidR="00E23D27" w:rsidRDefault="00E23D27">
      <w:pPr>
        <w:rPr>
          <w:b/>
          <w:highlight w:val="yellow"/>
        </w:rPr>
      </w:pPr>
    </w:p>
    <w:p w14:paraId="1529D547" w14:textId="3614F249" w:rsidR="00077324" w:rsidRPr="00510C6A" w:rsidRDefault="00FB5034">
      <w:pPr>
        <w:rPr>
          <w:b/>
        </w:rPr>
      </w:pPr>
      <w:r w:rsidRPr="00510C6A">
        <w:rPr>
          <w:b/>
        </w:rPr>
        <w:t>Program Requirement 5: Quality and Data</w:t>
      </w:r>
    </w:p>
    <w:p w14:paraId="1529D548" w14:textId="77777777" w:rsidR="00077324" w:rsidRPr="00510C6A" w:rsidRDefault="00077324"/>
    <w:p w14:paraId="1529D549" w14:textId="77777777" w:rsidR="00077324" w:rsidRPr="00510C6A" w:rsidRDefault="00FB5034">
      <w:r w:rsidRPr="00510C6A">
        <w:t>Please provide a narrative explaining your current ability to meet the Certification Criteria in Program Requirement 5. For each criterion, please address:</w:t>
      </w:r>
    </w:p>
    <w:p w14:paraId="1529D54A" w14:textId="77777777" w:rsidR="00077324" w:rsidRPr="00510C6A" w:rsidRDefault="00FB5034">
      <w:pPr>
        <w:numPr>
          <w:ilvl w:val="0"/>
          <w:numId w:val="7"/>
        </w:numPr>
      </w:pPr>
      <w:r w:rsidRPr="00510C6A">
        <w:t xml:space="preserve">If you currently meet the criterion, how are you doing so? </w:t>
      </w:r>
    </w:p>
    <w:p w14:paraId="1529D54B" w14:textId="77777777" w:rsidR="00077324" w:rsidRPr="00510C6A" w:rsidRDefault="00FB5034">
      <w:pPr>
        <w:numPr>
          <w:ilvl w:val="0"/>
          <w:numId w:val="7"/>
        </w:numPr>
      </w:pPr>
      <w:r w:rsidRPr="00510C6A">
        <w:t>If you are not currently able to meet the criterion, what would you need to do to meet the criterion by the anticipated Demonstration Program start date (7/1/24)? What type of support would you need?</w:t>
      </w:r>
    </w:p>
    <w:p w14:paraId="1529D54C" w14:textId="77777777" w:rsidR="00077324" w:rsidRPr="00510C6A" w:rsidRDefault="00FB5034">
      <w:pPr>
        <w:numPr>
          <w:ilvl w:val="0"/>
          <w:numId w:val="7"/>
        </w:numPr>
      </w:pPr>
      <w:r w:rsidRPr="00510C6A">
        <w:t>If you are exceeding the criterion requirements, what are you doing?</w:t>
      </w:r>
    </w:p>
    <w:p w14:paraId="1529D54D" w14:textId="77777777" w:rsidR="00077324" w:rsidRPr="00586C9F" w:rsidRDefault="00077324">
      <w:pPr>
        <w:rPr>
          <w:rFonts w:ascii="Times New Roman" w:eastAsia="Times New Roman" w:hAnsi="Times New Roman" w:cs="Times New Roman"/>
          <w:b/>
          <w:sz w:val="24"/>
          <w:szCs w:val="24"/>
        </w:rPr>
      </w:pPr>
    </w:p>
    <w:tbl>
      <w:tblPr>
        <w:tblStyle w:val="5"/>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4F" w14:textId="77777777" w:rsidTr="54C9192E">
        <w:tc>
          <w:tcPr>
            <w:tcW w:w="12990" w:type="dxa"/>
            <w:shd w:val="clear" w:color="auto" w:fill="FFFF99"/>
          </w:tcPr>
          <w:p w14:paraId="5FDE3581" w14:textId="77777777" w:rsidR="0045417F" w:rsidRPr="005B3D85" w:rsidRDefault="0045417F" w:rsidP="0045417F">
            <w:pPr>
              <w:rPr>
                <w:rFonts w:ascii="Arial" w:hAnsi="Arial" w:cs="Arial"/>
                <w:b/>
                <w:color w:val="000000" w:themeColor="text1"/>
                <w:sz w:val="22"/>
                <w:szCs w:val="22"/>
              </w:rPr>
            </w:pPr>
            <w:bookmarkStart w:id="23" w:name="_Hlk149265149"/>
            <w:r w:rsidRPr="005B3D85">
              <w:rPr>
                <w:rFonts w:ascii="Arial" w:hAnsi="Arial" w:cs="Arial"/>
                <w:b/>
                <w:color w:val="000000" w:themeColor="text1"/>
                <w:sz w:val="22"/>
                <w:szCs w:val="22"/>
              </w:rPr>
              <w:t>5.a.1</w:t>
            </w:r>
          </w:p>
          <w:p w14:paraId="6AB77D1D" w14:textId="77777777" w:rsidR="0045417F" w:rsidRPr="00667992" w:rsidRDefault="0045417F" w:rsidP="0045417F">
            <w:pPr>
              <w:ind w:firstLine="249"/>
              <w:rPr>
                <w:rFonts w:ascii="Arial" w:hAnsi="Arial" w:cs="Arial"/>
                <w:b/>
                <w:sz w:val="22"/>
                <w:szCs w:val="22"/>
              </w:rPr>
            </w:pPr>
            <w:r w:rsidRPr="00667992">
              <w:rPr>
                <w:rFonts w:ascii="Arial" w:hAnsi="Arial" w:cs="Arial"/>
                <w:b/>
                <w:color w:val="000000" w:themeColor="text1"/>
                <w:sz w:val="22"/>
                <w:szCs w:val="22"/>
              </w:rPr>
              <w:t xml:space="preserve">If you currently meet the criterion, how are you doing so? </w:t>
            </w:r>
          </w:p>
          <w:p w14:paraId="1C47A6EA" w14:textId="77777777" w:rsidR="0045417F" w:rsidRPr="00667992" w:rsidRDefault="0045417F" w:rsidP="00323C39">
            <w:pPr>
              <w:pStyle w:val="ListParagraph"/>
              <w:numPr>
                <w:ilvl w:val="0"/>
                <w:numId w:val="44"/>
              </w:numPr>
              <w:ind w:left="699"/>
              <w:rPr>
                <w:rFonts w:ascii="Arial" w:hAnsi="Arial" w:cs="Arial"/>
                <w:sz w:val="22"/>
                <w:szCs w:val="22"/>
              </w:rPr>
            </w:pPr>
            <w:r w:rsidRPr="00667992">
              <w:rPr>
                <w:rFonts w:ascii="Arial" w:hAnsi="Arial" w:cs="Arial"/>
                <w:color w:val="000000" w:themeColor="text1"/>
                <w:sz w:val="22"/>
                <w:szCs w:val="22"/>
              </w:rPr>
              <w:t xml:space="preserve">SBH has the current capacity to capture, collect, report, and track the 9 specified quality data requirements via our EHR. </w:t>
            </w:r>
          </w:p>
          <w:p w14:paraId="5CA92CE5" w14:textId="77777777" w:rsidR="0045417F" w:rsidRPr="00667992" w:rsidRDefault="0045417F" w:rsidP="00323C39">
            <w:pPr>
              <w:pStyle w:val="ListParagraph"/>
              <w:numPr>
                <w:ilvl w:val="0"/>
                <w:numId w:val="45"/>
              </w:numPr>
              <w:rPr>
                <w:rFonts w:ascii="Arial" w:hAnsi="Arial" w:cs="Arial"/>
                <w:color w:val="000000" w:themeColor="text1"/>
                <w:sz w:val="22"/>
                <w:szCs w:val="22"/>
              </w:rPr>
            </w:pPr>
            <w:r w:rsidRPr="00667992">
              <w:rPr>
                <w:rFonts w:ascii="Arial" w:hAnsi="Arial" w:cs="Arial"/>
                <w:color w:val="000000" w:themeColor="text1"/>
                <w:sz w:val="22"/>
                <w:szCs w:val="22"/>
              </w:rPr>
              <w:t xml:space="preserve">SBH responses to Attachment F elaborates capacity to fulfill reporting requirements. </w:t>
            </w:r>
          </w:p>
          <w:p w14:paraId="0ABF1E6A" w14:textId="786BDA78" w:rsidR="0045417F" w:rsidRPr="00667992" w:rsidRDefault="0045417F" w:rsidP="00323C39">
            <w:pPr>
              <w:pStyle w:val="ListParagraph"/>
              <w:numPr>
                <w:ilvl w:val="0"/>
                <w:numId w:val="45"/>
              </w:numPr>
              <w:rPr>
                <w:rFonts w:ascii="Arial" w:hAnsi="Arial" w:cs="Arial"/>
                <w:color w:val="000000" w:themeColor="text1"/>
                <w:sz w:val="22"/>
                <w:szCs w:val="22"/>
              </w:rPr>
            </w:pPr>
            <w:r w:rsidRPr="00667992">
              <w:rPr>
                <w:rFonts w:ascii="Arial" w:hAnsi="Arial" w:cs="Arial"/>
                <w:color w:val="000000" w:themeColor="text1"/>
                <w:sz w:val="22"/>
                <w:szCs w:val="22"/>
              </w:rPr>
              <w:t>SBH is currently sharing quarterly and annual performance data as outlined in the SAMHSA CCBHC-IA FY23 annual report.</w:t>
            </w:r>
          </w:p>
          <w:p w14:paraId="3689F605" w14:textId="77777777" w:rsidR="009D0807" w:rsidRDefault="009D0807" w:rsidP="0045417F">
            <w:pPr>
              <w:rPr>
                <w:rFonts w:ascii="Arial" w:hAnsi="Arial" w:cs="Arial"/>
                <w:b/>
                <w:bCs/>
                <w:color w:val="000000" w:themeColor="text1"/>
                <w:sz w:val="22"/>
                <w:szCs w:val="22"/>
              </w:rPr>
            </w:pPr>
          </w:p>
          <w:p w14:paraId="60FE83B3" w14:textId="77777777" w:rsidR="0045417F" w:rsidRPr="009D0807" w:rsidRDefault="0045417F" w:rsidP="0045417F">
            <w:pPr>
              <w:rPr>
                <w:rFonts w:ascii="Arial" w:hAnsi="Arial" w:cs="Arial"/>
                <w:b/>
                <w:color w:val="000000" w:themeColor="text1"/>
                <w:sz w:val="22"/>
                <w:szCs w:val="22"/>
              </w:rPr>
            </w:pPr>
            <w:r w:rsidRPr="009D0807">
              <w:rPr>
                <w:rFonts w:ascii="Arial" w:hAnsi="Arial" w:cs="Arial"/>
                <w:b/>
                <w:color w:val="000000" w:themeColor="text1"/>
                <w:sz w:val="22"/>
                <w:szCs w:val="22"/>
              </w:rPr>
              <w:t>5.a.2</w:t>
            </w:r>
          </w:p>
          <w:p w14:paraId="1F0F56E7" w14:textId="77777777" w:rsidR="0045417F" w:rsidRPr="00667992" w:rsidRDefault="0045417F" w:rsidP="0045417F">
            <w:pPr>
              <w:ind w:firstLine="249"/>
              <w:rPr>
                <w:rFonts w:ascii="Arial" w:hAnsi="Arial" w:cs="Arial"/>
                <w:b/>
                <w:color w:val="000000" w:themeColor="text1"/>
                <w:sz w:val="22"/>
                <w:szCs w:val="22"/>
              </w:rPr>
            </w:pPr>
            <w:r w:rsidRPr="00667992">
              <w:rPr>
                <w:rFonts w:ascii="Arial" w:hAnsi="Arial" w:cs="Arial"/>
                <w:b/>
                <w:color w:val="000000" w:themeColor="text1"/>
                <w:sz w:val="22"/>
                <w:szCs w:val="22"/>
              </w:rPr>
              <w:t xml:space="preserve">If you currently meet the criterion, how are you doing so? </w:t>
            </w:r>
          </w:p>
          <w:p w14:paraId="2A858C79" w14:textId="77777777" w:rsidR="0045417F" w:rsidRPr="00667992" w:rsidRDefault="0045417F" w:rsidP="00323C39">
            <w:pPr>
              <w:pStyle w:val="ListParagraph"/>
              <w:numPr>
                <w:ilvl w:val="0"/>
                <w:numId w:val="46"/>
              </w:numPr>
              <w:rPr>
                <w:rFonts w:ascii="Arial" w:hAnsi="Arial" w:cs="Arial"/>
                <w:color w:val="000000" w:themeColor="text1"/>
                <w:sz w:val="22"/>
                <w:szCs w:val="22"/>
              </w:rPr>
            </w:pPr>
            <w:r w:rsidRPr="00667992">
              <w:rPr>
                <w:rFonts w:ascii="Arial" w:hAnsi="Arial" w:cs="Arial"/>
                <w:color w:val="000000" w:themeColor="text1"/>
                <w:sz w:val="22"/>
                <w:szCs w:val="22"/>
              </w:rPr>
              <w:t>SBH has built an operational foundation to meet CCBHC requirements since 2021 as a CCBHC-E and IA grantee and continues to expand upon data analytic capacity as required.</w:t>
            </w:r>
          </w:p>
          <w:p w14:paraId="606ACC68" w14:textId="77777777" w:rsidR="0045417F" w:rsidRPr="00667992" w:rsidRDefault="0045417F" w:rsidP="00323C39">
            <w:pPr>
              <w:pStyle w:val="ListParagraph"/>
              <w:numPr>
                <w:ilvl w:val="0"/>
                <w:numId w:val="46"/>
              </w:numPr>
              <w:rPr>
                <w:rFonts w:ascii="Arial" w:hAnsi="Arial" w:cs="Arial"/>
                <w:color w:val="000000" w:themeColor="text1"/>
                <w:sz w:val="22"/>
                <w:szCs w:val="22"/>
              </w:rPr>
            </w:pPr>
            <w:r w:rsidRPr="00667992">
              <w:rPr>
                <w:rFonts w:ascii="Arial" w:hAnsi="Arial" w:cs="Arial"/>
                <w:color w:val="000000" w:themeColor="text1"/>
                <w:sz w:val="22"/>
                <w:szCs w:val="22"/>
              </w:rPr>
              <w:t>SBH has been successfully reporting the data</w:t>
            </w:r>
            <w:ins w:id="24" w:author="Rachel Johnson-Yates" w:date="2023-11-03T12:39:00Z">
              <w:r w:rsidRPr="00667992">
                <w:rPr>
                  <w:rFonts w:ascii="Arial" w:hAnsi="Arial" w:cs="Arial"/>
                  <w:color w:val="000000" w:themeColor="text1"/>
                  <w:sz w:val="22"/>
                  <w:szCs w:val="22"/>
                </w:rPr>
                <w:t xml:space="preserve"> </w:t>
              </w:r>
            </w:ins>
            <w:r w:rsidRPr="00667992">
              <w:rPr>
                <w:rFonts w:ascii="Arial" w:hAnsi="Arial" w:cs="Arial"/>
                <w:color w:val="000000" w:themeColor="text1"/>
                <w:sz w:val="22"/>
                <w:szCs w:val="22"/>
              </w:rPr>
              <w:t>metrics outlined in this criterion and Attachment F to SAMHSA on a bi-annual basis since February 2021.</w:t>
            </w:r>
          </w:p>
          <w:p w14:paraId="7C30926F" w14:textId="77777777" w:rsidR="0045417F" w:rsidRPr="00667992" w:rsidRDefault="0045417F" w:rsidP="00323C39">
            <w:pPr>
              <w:pStyle w:val="ListParagraph"/>
              <w:numPr>
                <w:ilvl w:val="0"/>
                <w:numId w:val="46"/>
              </w:numPr>
              <w:rPr>
                <w:rFonts w:ascii="Arial" w:hAnsi="Arial" w:cs="Arial"/>
                <w:sz w:val="22"/>
                <w:szCs w:val="22"/>
              </w:rPr>
            </w:pPr>
            <w:r w:rsidRPr="00667992">
              <w:rPr>
                <w:rFonts w:ascii="Arial" w:hAnsi="Arial" w:cs="Arial"/>
                <w:color w:val="000000" w:themeColor="text1"/>
                <w:sz w:val="22"/>
                <w:szCs w:val="22"/>
              </w:rPr>
              <w:t>We are currently positioned to report on Clinic-Collected quality measures as required in Attachment F, following the Technical Specifications for CCBHC Quality Measures, released by SAMHSA last week.</w:t>
            </w:r>
          </w:p>
          <w:p w14:paraId="6E6EB8AA" w14:textId="77777777" w:rsidR="0045417F" w:rsidRPr="00667992" w:rsidRDefault="0045417F" w:rsidP="00323C39">
            <w:pPr>
              <w:pStyle w:val="ListParagraph"/>
              <w:numPr>
                <w:ilvl w:val="0"/>
                <w:numId w:val="46"/>
              </w:numPr>
              <w:rPr>
                <w:rFonts w:ascii="Arial" w:hAnsi="Arial" w:cs="Arial"/>
                <w:sz w:val="22"/>
                <w:szCs w:val="22"/>
              </w:rPr>
            </w:pPr>
            <w:r w:rsidRPr="00667992">
              <w:rPr>
                <w:rFonts w:ascii="Arial" w:hAnsi="Arial" w:cs="Arial"/>
                <w:color w:val="000000" w:themeColor="text1"/>
                <w:sz w:val="22"/>
                <w:szCs w:val="22"/>
              </w:rPr>
              <w:t>Additional data analytic specific tools are being added, on an as needed basis, to compliment and expand SBH’s capacity to report on stakeholder’s data requirements.</w:t>
            </w:r>
          </w:p>
          <w:p w14:paraId="2D55B4A0" w14:textId="77777777" w:rsidR="009D0807" w:rsidRDefault="009D0807" w:rsidP="0045417F">
            <w:pPr>
              <w:rPr>
                <w:rFonts w:ascii="Arial" w:hAnsi="Arial" w:cs="Arial"/>
                <w:b/>
                <w:bCs/>
                <w:color w:val="000000" w:themeColor="text1"/>
                <w:sz w:val="22"/>
                <w:szCs w:val="22"/>
              </w:rPr>
            </w:pPr>
          </w:p>
          <w:p w14:paraId="28AF33D7" w14:textId="77777777" w:rsidR="0045417F" w:rsidRPr="009D0807" w:rsidRDefault="0045417F" w:rsidP="0045417F">
            <w:pPr>
              <w:rPr>
                <w:rFonts w:ascii="Arial" w:hAnsi="Arial" w:cs="Arial"/>
                <w:b/>
                <w:sz w:val="22"/>
                <w:szCs w:val="22"/>
              </w:rPr>
            </w:pPr>
            <w:r w:rsidRPr="009D0807">
              <w:rPr>
                <w:rFonts w:ascii="Arial" w:hAnsi="Arial" w:cs="Arial"/>
                <w:b/>
                <w:color w:val="000000" w:themeColor="text1"/>
                <w:sz w:val="22"/>
                <w:szCs w:val="22"/>
              </w:rPr>
              <w:t>5.a.3</w:t>
            </w:r>
          </w:p>
          <w:p w14:paraId="6464901A" w14:textId="77777777" w:rsidR="0045417F" w:rsidRPr="00667992" w:rsidRDefault="0045417F" w:rsidP="0045417F">
            <w:pPr>
              <w:ind w:firstLine="249"/>
              <w:rPr>
                <w:rFonts w:ascii="Arial" w:hAnsi="Arial" w:cs="Arial"/>
                <w:color w:val="000000" w:themeColor="text1"/>
                <w:sz w:val="22"/>
                <w:szCs w:val="22"/>
              </w:rPr>
            </w:pPr>
            <w:r w:rsidRPr="00667992">
              <w:rPr>
                <w:rFonts w:ascii="Arial" w:hAnsi="Arial" w:cs="Arial"/>
                <w:b/>
                <w:color w:val="000000" w:themeColor="text1"/>
                <w:sz w:val="22"/>
                <w:szCs w:val="22"/>
              </w:rPr>
              <w:t>If you currently meet the criterion, how are you doing so</w:t>
            </w:r>
            <w:r w:rsidRPr="00667992">
              <w:rPr>
                <w:rFonts w:ascii="Arial" w:hAnsi="Arial" w:cs="Arial"/>
                <w:color w:val="000000" w:themeColor="text1"/>
                <w:sz w:val="22"/>
                <w:szCs w:val="22"/>
              </w:rPr>
              <w:t xml:space="preserve">? </w:t>
            </w:r>
          </w:p>
          <w:p w14:paraId="00F91CDA" w14:textId="77777777" w:rsidR="0045417F" w:rsidRPr="00667992" w:rsidRDefault="0045417F" w:rsidP="00323C39">
            <w:pPr>
              <w:pStyle w:val="ListParagraph"/>
              <w:numPr>
                <w:ilvl w:val="0"/>
                <w:numId w:val="83"/>
              </w:numPr>
              <w:rPr>
                <w:rFonts w:ascii="Arial" w:hAnsi="Arial" w:cs="Arial"/>
                <w:color w:val="000000" w:themeColor="text1"/>
                <w:sz w:val="22"/>
                <w:szCs w:val="22"/>
              </w:rPr>
            </w:pPr>
            <w:r w:rsidRPr="00667992">
              <w:rPr>
                <w:rFonts w:ascii="Arial" w:hAnsi="Arial" w:cs="Arial"/>
                <w:color w:val="000000" w:themeColor="text1"/>
                <w:sz w:val="22"/>
                <w:szCs w:val="22"/>
              </w:rPr>
              <w:t xml:space="preserve">Current and future Medicaid claim data provided to DMHA includes unique identifiers, unique clinic identifier, date of service, CCBHC-covered services provided and associated service units, and diagnoses; this is the default level of data management within SBH’s data infrastructure. </w:t>
            </w:r>
          </w:p>
          <w:p w14:paraId="6FD47DC8" w14:textId="77777777" w:rsidR="0045417F" w:rsidRPr="00667992" w:rsidRDefault="0045417F" w:rsidP="00323C39">
            <w:pPr>
              <w:pStyle w:val="ListParagraph"/>
              <w:numPr>
                <w:ilvl w:val="0"/>
                <w:numId w:val="83"/>
              </w:numPr>
              <w:rPr>
                <w:rFonts w:ascii="Arial" w:hAnsi="Arial" w:cs="Arial"/>
                <w:color w:val="000000" w:themeColor="text1"/>
                <w:sz w:val="22"/>
                <w:szCs w:val="22"/>
              </w:rPr>
            </w:pPr>
            <w:r w:rsidRPr="00667992">
              <w:rPr>
                <w:rFonts w:ascii="Arial" w:hAnsi="Arial" w:cs="Arial"/>
                <w:color w:val="000000" w:themeColor="text1"/>
                <w:sz w:val="22"/>
                <w:szCs w:val="22"/>
              </w:rPr>
              <w:t>Data sharing of CCBHC data with the State and SAMHSA will continue to meet federal requirements and established deadlines.</w:t>
            </w:r>
          </w:p>
          <w:p w14:paraId="45EA5067" w14:textId="478081BE" w:rsidR="0045417F" w:rsidRPr="00667992" w:rsidRDefault="0045417F" w:rsidP="00323C39">
            <w:pPr>
              <w:pStyle w:val="ListParagraph"/>
              <w:numPr>
                <w:ilvl w:val="0"/>
                <w:numId w:val="83"/>
              </w:numPr>
              <w:rPr>
                <w:rFonts w:ascii="Arial" w:hAnsi="Arial" w:cs="Arial"/>
                <w:color w:val="000000" w:themeColor="text1"/>
                <w:sz w:val="22"/>
                <w:szCs w:val="22"/>
              </w:rPr>
            </w:pPr>
            <w:r w:rsidRPr="00667992">
              <w:rPr>
                <w:rFonts w:ascii="Arial" w:hAnsi="Arial" w:cs="Arial"/>
                <w:color w:val="000000" w:themeColor="text1"/>
                <w:sz w:val="22"/>
                <w:szCs w:val="22"/>
              </w:rPr>
              <w:t xml:space="preserve">Data will continue to be collected, tracked, and ultimately reported to the State </w:t>
            </w:r>
            <w:r w:rsidR="000F1B90" w:rsidRPr="00667992">
              <w:rPr>
                <w:rFonts w:ascii="Arial" w:hAnsi="Arial" w:cs="Arial"/>
                <w:color w:val="000000" w:themeColor="text1"/>
                <w:sz w:val="22"/>
                <w:szCs w:val="22"/>
              </w:rPr>
              <w:t>for all</w:t>
            </w:r>
            <w:r w:rsidRPr="00667992">
              <w:rPr>
                <w:rFonts w:ascii="Arial" w:hAnsi="Arial" w:cs="Arial"/>
                <w:color w:val="000000" w:themeColor="text1"/>
                <w:sz w:val="22"/>
                <w:szCs w:val="22"/>
              </w:rPr>
              <w:t xml:space="preserve"> measures included in Attachment F.</w:t>
            </w:r>
          </w:p>
          <w:p w14:paraId="491B5044" w14:textId="2FAE5A73" w:rsidR="0045417F" w:rsidRPr="00667992" w:rsidRDefault="36A3B8ED" w:rsidP="00323C39">
            <w:pPr>
              <w:pStyle w:val="ListParagraph"/>
              <w:numPr>
                <w:ilvl w:val="0"/>
                <w:numId w:val="83"/>
              </w:numPr>
              <w:rPr>
                <w:rFonts w:ascii="Arial" w:hAnsi="Arial" w:cs="Arial"/>
                <w:color w:val="000000" w:themeColor="text1"/>
                <w:sz w:val="22"/>
                <w:szCs w:val="22"/>
              </w:rPr>
            </w:pPr>
            <w:r w:rsidRPr="4C92366D">
              <w:rPr>
                <w:rFonts w:ascii="Arial" w:hAnsi="Arial" w:cs="Arial"/>
                <w:color w:val="000000" w:themeColor="text1"/>
                <w:sz w:val="22"/>
                <w:szCs w:val="22"/>
              </w:rPr>
              <w:t xml:space="preserve">SBH is actively working on a CCBHC coding project around Crisis Procedure Encounter coding; </w:t>
            </w:r>
            <w:r w:rsidR="4A1E4CFC" w:rsidRPr="4C92366D">
              <w:rPr>
                <w:rFonts w:ascii="Arial" w:hAnsi="Arial" w:cs="Arial"/>
                <w:color w:val="000000" w:themeColor="text1"/>
                <w:sz w:val="22"/>
                <w:szCs w:val="22"/>
              </w:rPr>
              <w:t>Mobile Crisis Team Designation Application will be completed by 12/15/23 to allow for mobile crisis team billing.</w:t>
            </w:r>
            <w:r w:rsidRPr="4C92366D">
              <w:rPr>
                <w:rFonts w:ascii="Arial" w:hAnsi="Arial" w:cs="Arial"/>
                <w:color w:val="000000" w:themeColor="text1"/>
                <w:sz w:val="22"/>
                <w:szCs w:val="22"/>
              </w:rPr>
              <w:t xml:space="preserve"> </w:t>
            </w:r>
          </w:p>
          <w:p w14:paraId="37E31A2B" w14:textId="77777777" w:rsidR="0045417F" w:rsidRPr="00667992" w:rsidRDefault="0045417F" w:rsidP="00323C39">
            <w:pPr>
              <w:pStyle w:val="ListParagraph"/>
              <w:numPr>
                <w:ilvl w:val="0"/>
                <w:numId w:val="83"/>
              </w:numPr>
              <w:rPr>
                <w:rFonts w:ascii="Arial" w:hAnsi="Arial" w:cs="Arial"/>
                <w:color w:val="000000" w:themeColor="text1"/>
                <w:sz w:val="22"/>
                <w:szCs w:val="22"/>
              </w:rPr>
            </w:pPr>
            <w:r w:rsidRPr="00667992">
              <w:rPr>
                <w:rFonts w:ascii="Arial" w:hAnsi="Arial" w:cs="Arial"/>
                <w:color w:val="000000" w:themeColor="text1"/>
                <w:sz w:val="22"/>
                <w:szCs w:val="22"/>
              </w:rPr>
              <w:t>SBH will coordinate future requirements for reporting Medicaid claims and/or encounter data to State and HHS as process is finalized.</w:t>
            </w:r>
          </w:p>
          <w:p w14:paraId="5A3A0770" w14:textId="77777777" w:rsidR="009D0807" w:rsidRDefault="009D0807" w:rsidP="0045417F">
            <w:pPr>
              <w:rPr>
                <w:rFonts w:ascii="Arial" w:hAnsi="Arial" w:cs="Arial"/>
                <w:b/>
                <w:bCs/>
                <w:color w:val="000000" w:themeColor="text1"/>
                <w:sz w:val="22"/>
                <w:szCs w:val="22"/>
              </w:rPr>
            </w:pPr>
          </w:p>
          <w:p w14:paraId="1E6FB8D1" w14:textId="77777777" w:rsidR="0045417F" w:rsidRPr="009D0807" w:rsidRDefault="0045417F" w:rsidP="0045417F">
            <w:pPr>
              <w:rPr>
                <w:rFonts w:ascii="Arial" w:hAnsi="Arial" w:cs="Arial"/>
                <w:b/>
                <w:color w:val="000000" w:themeColor="text1"/>
                <w:sz w:val="22"/>
                <w:szCs w:val="22"/>
              </w:rPr>
            </w:pPr>
            <w:r w:rsidRPr="009D0807">
              <w:rPr>
                <w:rFonts w:ascii="Arial" w:hAnsi="Arial" w:cs="Arial"/>
                <w:b/>
                <w:color w:val="000000" w:themeColor="text1"/>
                <w:sz w:val="22"/>
                <w:szCs w:val="22"/>
              </w:rPr>
              <w:t>5.a.4</w:t>
            </w:r>
          </w:p>
          <w:p w14:paraId="3F11F18F" w14:textId="77777777" w:rsidR="0045417F" w:rsidRPr="00667992" w:rsidRDefault="0045417F" w:rsidP="0045417F">
            <w:pPr>
              <w:ind w:firstLine="249"/>
              <w:rPr>
                <w:rFonts w:ascii="Arial" w:hAnsi="Arial" w:cs="Arial"/>
                <w:b/>
                <w:color w:val="000000" w:themeColor="text1"/>
                <w:sz w:val="22"/>
                <w:szCs w:val="22"/>
              </w:rPr>
            </w:pPr>
            <w:r w:rsidRPr="00667992">
              <w:rPr>
                <w:rFonts w:ascii="Arial" w:hAnsi="Arial" w:cs="Arial"/>
                <w:b/>
                <w:color w:val="000000" w:themeColor="text1"/>
                <w:sz w:val="22"/>
                <w:szCs w:val="22"/>
              </w:rPr>
              <w:t xml:space="preserve">If you currently meet the criterion, how are you doing so? </w:t>
            </w:r>
          </w:p>
          <w:p w14:paraId="2E6CC74D" w14:textId="77777777" w:rsidR="0045417F" w:rsidRPr="00667992" w:rsidRDefault="0045417F" w:rsidP="00323C39">
            <w:pPr>
              <w:pStyle w:val="ListParagraph"/>
              <w:numPr>
                <w:ilvl w:val="0"/>
                <w:numId w:val="84"/>
              </w:numPr>
              <w:rPr>
                <w:rFonts w:ascii="Arial" w:hAnsi="Arial" w:cs="Arial"/>
                <w:color w:val="000000" w:themeColor="text1"/>
                <w:sz w:val="22"/>
                <w:szCs w:val="22"/>
              </w:rPr>
            </w:pPr>
            <w:r w:rsidRPr="00667992">
              <w:rPr>
                <w:rFonts w:ascii="Arial" w:hAnsi="Arial" w:cs="Arial"/>
                <w:color w:val="000000" w:themeColor="text1"/>
                <w:sz w:val="22"/>
                <w:szCs w:val="22"/>
              </w:rPr>
              <w:t xml:space="preserve">The agency CFO has been providing cost reporting for CCBHC SAMHSA grants over the past 2 1/2 years and has the skill set necessary to meet these reporting guidelines according to the timelines indicated. </w:t>
            </w:r>
          </w:p>
          <w:p w14:paraId="1E26B256" w14:textId="77777777" w:rsidR="0045417F" w:rsidRPr="00667992" w:rsidRDefault="0045417F" w:rsidP="00323C39">
            <w:pPr>
              <w:pStyle w:val="ListParagraph"/>
              <w:numPr>
                <w:ilvl w:val="0"/>
                <w:numId w:val="84"/>
              </w:numPr>
              <w:rPr>
                <w:rFonts w:ascii="Arial" w:hAnsi="Arial" w:cs="Arial"/>
                <w:color w:val="000000" w:themeColor="text1"/>
                <w:sz w:val="22"/>
                <w:szCs w:val="22"/>
              </w:rPr>
            </w:pPr>
            <w:r w:rsidRPr="00667992">
              <w:rPr>
                <w:rFonts w:ascii="Arial" w:hAnsi="Arial" w:cs="Arial"/>
                <w:color w:val="000000" w:themeColor="text1"/>
                <w:sz w:val="22"/>
                <w:szCs w:val="22"/>
              </w:rPr>
              <w:t>Attachments provided in RFS related to cost reporting have been reviewed and CFO is able to complete with existing database.</w:t>
            </w:r>
          </w:p>
          <w:p w14:paraId="5E833C4F" w14:textId="77777777" w:rsidR="009D0807" w:rsidRDefault="009D0807" w:rsidP="00097F96">
            <w:pPr>
              <w:rPr>
                <w:rFonts w:ascii="Arial" w:hAnsi="Arial" w:cs="Arial"/>
                <w:b/>
                <w:bCs/>
                <w:color w:val="000000" w:themeColor="text1"/>
                <w:sz w:val="22"/>
                <w:szCs w:val="22"/>
              </w:rPr>
            </w:pPr>
          </w:p>
          <w:p w14:paraId="39E34583" w14:textId="77777777" w:rsidR="009D0807" w:rsidRDefault="009D0807" w:rsidP="00097F96">
            <w:pPr>
              <w:rPr>
                <w:rFonts w:ascii="Arial" w:hAnsi="Arial" w:cs="Arial"/>
                <w:b/>
                <w:bCs/>
                <w:color w:val="000000" w:themeColor="text1"/>
                <w:sz w:val="22"/>
                <w:szCs w:val="22"/>
              </w:rPr>
            </w:pPr>
          </w:p>
          <w:p w14:paraId="36B07713" w14:textId="77777777" w:rsidR="00097F96" w:rsidRPr="009D0807" w:rsidRDefault="00097F96" w:rsidP="00097F96">
            <w:pPr>
              <w:rPr>
                <w:rFonts w:ascii="Arial" w:hAnsi="Arial" w:cs="Arial"/>
                <w:b/>
                <w:color w:val="000000" w:themeColor="text1"/>
                <w:sz w:val="22"/>
                <w:szCs w:val="22"/>
              </w:rPr>
            </w:pPr>
            <w:r w:rsidRPr="009D0807">
              <w:rPr>
                <w:rFonts w:ascii="Arial" w:hAnsi="Arial" w:cs="Arial"/>
                <w:b/>
                <w:color w:val="000000" w:themeColor="text1"/>
                <w:sz w:val="22"/>
                <w:szCs w:val="22"/>
              </w:rPr>
              <w:t>5.b.1</w:t>
            </w:r>
          </w:p>
          <w:p w14:paraId="2AD4DA90" w14:textId="77777777" w:rsidR="00097F96" w:rsidRPr="00667992" w:rsidRDefault="00097F96" w:rsidP="0045417F">
            <w:pPr>
              <w:ind w:firstLine="249"/>
              <w:rPr>
                <w:rFonts w:ascii="Arial" w:hAnsi="Arial" w:cs="Arial"/>
                <w:b/>
                <w:sz w:val="22"/>
                <w:szCs w:val="22"/>
              </w:rPr>
            </w:pPr>
            <w:r w:rsidRPr="00667992">
              <w:rPr>
                <w:rFonts w:ascii="Arial" w:hAnsi="Arial" w:cs="Arial"/>
                <w:b/>
                <w:color w:val="000000" w:themeColor="text1"/>
                <w:sz w:val="22"/>
                <w:szCs w:val="22"/>
              </w:rPr>
              <w:t xml:space="preserve">If you currently meet the criterion, how are you doing so? </w:t>
            </w:r>
          </w:p>
          <w:p w14:paraId="42D184CE" w14:textId="77777777" w:rsidR="00097F96" w:rsidRPr="00667992" w:rsidRDefault="00097F96" w:rsidP="00097F96">
            <w:pPr>
              <w:pStyle w:val="ListParagraph"/>
              <w:ind w:left="1440"/>
              <w:rPr>
                <w:rFonts w:ascii="Arial" w:hAnsi="Arial" w:cs="Arial"/>
                <w:sz w:val="22"/>
                <w:szCs w:val="22"/>
              </w:rPr>
            </w:pPr>
          </w:p>
          <w:p w14:paraId="7AE0990A"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sz w:val="22"/>
                <w:szCs w:val="22"/>
              </w:rPr>
              <w:t>SBH is an active participant of DMHA’s Quality Assurance Program, which includes annual on-site visits, chart audits, review of fatalities, and development of corrective action plans to address deficiencies. CAPs are monitored by the Quality Manager to assure ongoing compliance.</w:t>
            </w:r>
          </w:p>
          <w:p w14:paraId="155C1C68"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SBH has engaged in process improvement since its inception per Joint Commission standards. In 2021, SBH implemented and maintains a specific CCBHC-wide CQI plan with enhanced leadership to focus on clinical and quality outcomes for action and review. Measures and outcomes tracked by the CQI initiative are determined by stakeholder data requirements, as well as improvement opportunities that have been identified by internal workgroups.</w:t>
            </w:r>
          </w:p>
          <w:p w14:paraId="09BA7A5B"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 xml:space="preserve">Current CQI measures and associated workgroups include Access to Services (from inquiry to intake, as well as intake to first treatment session), Inpatient Hospitalization follow-up and readmission rates, Suicide Risk Assessment training per our Zero Suicide Institute implementation plan, and action plans specific to fully operationalizing CLAS Standards 10 &amp; 11 (per SAMHSA requirements). Other data that is continuously tracked include medication errors (with root cause analysis if data indicates), as well as completion of tobacco cessation readiness screening tools. </w:t>
            </w:r>
          </w:p>
          <w:p w14:paraId="51F4ADDA"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The Crisis Continuum (in second year of implementation) monitors outcomes of contacts to assure services are impacting disposition in a positive manner (% of disposition in the community vs. jail or hospital)</w:t>
            </w:r>
          </w:p>
          <w:p w14:paraId="32BE7843" w14:textId="391D31EB"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 xml:space="preserve">Utilization of SBH primary care services, </w:t>
            </w:r>
            <w:r w:rsidR="000F1B90" w:rsidRPr="00667992">
              <w:rPr>
                <w:rFonts w:ascii="Arial" w:hAnsi="Arial" w:cs="Arial"/>
                <w:color w:val="000000" w:themeColor="text1"/>
                <w:sz w:val="22"/>
                <w:szCs w:val="22"/>
              </w:rPr>
              <w:t>ED,</w:t>
            </w:r>
            <w:r w:rsidRPr="00667992">
              <w:rPr>
                <w:rFonts w:ascii="Arial" w:hAnsi="Arial" w:cs="Arial"/>
                <w:color w:val="000000" w:themeColor="text1"/>
                <w:sz w:val="22"/>
                <w:szCs w:val="22"/>
              </w:rPr>
              <w:t xml:space="preserve"> and Urgent Care visit tracking, are being monitored via the SBH CQI plan.  </w:t>
            </w:r>
          </w:p>
          <w:p w14:paraId="501863AD"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 xml:space="preserve">Clinical Process Improvement committee meeting minutes are available upon request. </w:t>
            </w:r>
          </w:p>
          <w:p w14:paraId="52B4CCAC"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 xml:space="preserve">The CQI Committee reports to the QAI Committee monthly for critical process review and recommendations from each committee chair that comprises QAI. </w:t>
            </w:r>
          </w:p>
          <w:p w14:paraId="7D1CC0BE" w14:textId="77777777" w:rsidR="00097F96" w:rsidRPr="00667992" w:rsidRDefault="00097F96" w:rsidP="00323C39">
            <w:pPr>
              <w:pStyle w:val="ListParagraph"/>
              <w:numPr>
                <w:ilvl w:val="0"/>
                <w:numId w:val="47"/>
              </w:numPr>
              <w:rPr>
                <w:rFonts w:ascii="Arial" w:hAnsi="Arial" w:cs="Arial"/>
                <w:sz w:val="22"/>
                <w:szCs w:val="22"/>
              </w:rPr>
            </w:pPr>
            <w:r w:rsidRPr="00667992">
              <w:rPr>
                <w:rFonts w:ascii="Arial" w:hAnsi="Arial" w:cs="Arial"/>
                <w:color w:val="000000" w:themeColor="text1"/>
                <w:sz w:val="22"/>
                <w:szCs w:val="22"/>
              </w:rPr>
              <w:t>CQI data related to days to intake and days from intake to first treatment session inform staffing needs by program to avoid not only waits for intake, but the creation of a bottleneck.</w:t>
            </w:r>
          </w:p>
          <w:p w14:paraId="19E2E92B" w14:textId="77777777" w:rsidR="009D0807" w:rsidRDefault="009D0807" w:rsidP="00097F96">
            <w:pPr>
              <w:rPr>
                <w:rFonts w:ascii="Arial" w:hAnsi="Arial" w:cs="Arial"/>
                <w:b/>
                <w:bCs/>
                <w:color w:val="000000" w:themeColor="text1"/>
                <w:sz w:val="22"/>
                <w:szCs w:val="22"/>
              </w:rPr>
            </w:pPr>
          </w:p>
          <w:p w14:paraId="531B2631" w14:textId="77777777" w:rsidR="00097F96" w:rsidRPr="009D0807" w:rsidRDefault="00097F96" w:rsidP="00097F96">
            <w:pPr>
              <w:rPr>
                <w:rFonts w:ascii="Arial" w:hAnsi="Arial" w:cs="Arial"/>
                <w:b/>
                <w:color w:val="000000" w:themeColor="text1"/>
                <w:sz w:val="22"/>
                <w:szCs w:val="22"/>
              </w:rPr>
            </w:pPr>
            <w:r w:rsidRPr="009D0807">
              <w:rPr>
                <w:rFonts w:ascii="Arial" w:hAnsi="Arial" w:cs="Arial"/>
                <w:b/>
                <w:color w:val="000000" w:themeColor="text1"/>
                <w:sz w:val="22"/>
                <w:szCs w:val="22"/>
              </w:rPr>
              <w:t>5.b.2</w:t>
            </w:r>
          </w:p>
          <w:p w14:paraId="539518AA" w14:textId="77777777" w:rsidR="00097F96" w:rsidRPr="00667992" w:rsidRDefault="00097F96" w:rsidP="0045417F">
            <w:pPr>
              <w:ind w:firstLine="249"/>
              <w:rPr>
                <w:rFonts w:ascii="Arial" w:hAnsi="Arial" w:cs="Arial"/>
                <w:b/>
                <w:color w:val="000000" w:themeColor="text1"/>
                <w:sz w:val="22"/>
                <w:szCs w:val="22"/>
              </w:rPr>
            </w:pPr>
            <w:r w:rsidRPr="00667992">
              <w:rPr>
                <w:rFonts w:ascii="Arial" w:hAnsi="Arial" w:cs="Arial"/>
                <w:b/>
                <w:color w:val="000000" w:themeColor="text1"/>
                <w:sz w:val="22"/>
                <w:szCs w:val="22"/>
              </w:rPr>
              <w:t xml:space="preserve">If you currently meet the criterion, how are you doing so? </w:t>
            </w:r>
          </w:p>
          <w:p w14:paraId="19E01D0F" w14:textId="77777777" w:rsidR="00097F96" w:rsidRPr="00667992" w:rsidRDefault="00097F96" w:rsidP="00323C39">
            <w:pPr>
              <w:pStyle w:val="ListParagraph"/>
              <w:numPr>
                <w:ilvl w:val="0"/>
                <w:numId w:val="49"/>
              </w:numPr>
              <w:ind w:left="609"/>
              <w:rPr>
                <w:rFonts w:ascii="Arial" w:hAnsi="Arial" w:cs="Arial"/>
                <w:color w:val="000000" w:themeColor="text1"/>
                <w:sz w:val="22"/>
                <w:szCs w:val="22"/>
              </w:rPr>
            </w:pPr>
            <w:r w:rsidRPr="00667992">
              <w:rPr>
                <w:rFonts w:ascii="Arial" w:hAnsi="Arial" w:cs="Arial"/>
                <w:color w:val="000000" w:themeColor="text1"/>
                <w:sz w:val="22"/>
                <w:szCs w:val="22"/>
              </w:rPr>
              <w:t>The Mortality &amp; Morbidity Committee functions as a subcommittee of the Peer Review Committee. This committee reviews all deaths, regardless of cause, of those clients under the age of 50. In addition, this committee will review all completed suicide regardless of age as well as medication toxicity. Other cases are reviewed upon request for sentinel events which may include “near misses.”</w:t>
            </w:r>
          </w:p>
          <w:p w14:paraId="45C7801F" w14:textId="77777777" w:rsidR="00097F96" w:rsidRPr="00667992" w:rsidRDefault="00097F96" w:rsidP="00323C39">
            <w:pPr>
              <w:pStyle w:val="ListParagraph"/>
              <w:numPr>
                <w:ilvl w:val="0"/>
                <w:numId w:val="49"/>
              </w:numPr>
              <w:ind w:left="609"/>
              <w:rPr>
                <w:rFonts w:ascii="Arial" w:hAnsi="Arial" w:cs="Arial"/>
                <w:color w:val="000000" w:themeColor="text1"/>
                <w:sz w:val="22"/>
                <w:szCs w:val="22"/>
              </w:rPr>
            </w:pPr>
            <w:r w:rsidRPr="00667992">
              <w:rPr>
                <w:rFonts w:ascii="Arial" w:hAnsi="Arial" w:cs="Arial"/>
                <w:color w:val="000000" w:themeColor="text1"/>
                <w:sz w:val="22"/>
                <w:szCs w:val="22"/>
              </w:rPr>
              <w:t>Sentinel Events are recorded through incident reporting (and critical incident reporting through DMHA if criteria met) which is reviewed by the Safety Committee and referred to Peer Review Committee for a root cause analysis to be completed and reported to QAI committee within 45 days. Concerns related to safety of the environment are reviewed by the Safety Committee and report recommendations to the QAI committee. Sentinel Events include completed or attempted suicide, crimes that occur in a 24-hour setting, medication errors that result in death, coma, paralysis or other permanent loss, and any falls that result in death or loss of function.</w:t>
            </w:r>
          </w:p>
          <w:p w14:paraId="118AFD88" w14:textId="77777777" w:rsidR="00097F96" w:rsidRPr="00667992" w:rsidRDefault="00097F96" w:rsidP="00323C39">
            <w:pPr>
              <w:pStyle w:val="ListParagraph"/>
              <w:numPr>
                <w:ilvl w:val="0"/>
                <w:numId w:val="49"/>
              </w:numPr>
              <w:ind w:left="609"/>
              <w:rPr>
                <w:rFonts w:ascii="Arial" w:hAnsi="Arial" w:cs="Arial"/>
                <w:color w:val="000000" w:themeColor="text1"/>
                <w:sz w:val="22"/>
                <w:szCs w:val="22"/>
              </w:rPr>
            </w:pPr>
            <w:r w:rsidRPr="00667992">
              <w:rPr>
                <w:rFonts w:ascii="Arial" w:hAnsi="Arial" w:cs="Arial"/>
                <w:color w:val="000000" w:themeColor="text1"/>
                <w:sz w:val="22"/>
                <w:szCs w:val="22"/>
              </w:rPr>
              <w:t>The Continuous Quality Improvement Committee assists with improving quality and safety of clinical services through data analytics, monitoring of safety goals, and leading performance improvement projects identified through QAI discussions. Monthly reporting measures include re-admissions withing 30 days, follow up after IP discharge within 7 days, and medication errors, to name a few.</w:t>
            </w:r>
          </w:p>
          <w:p w14:paraId="1C2CFCD6" w14:textId="77777777" w:rsidR="00097F96" w:rsidRPr="00667992" w:rsidRDefault="00097F96" w:rsidP="00323C39">
            <w:pPr>
              <w:pStyle w:val="ListParagraph"/>
              <w:numPr>
                <w:ilvl w:val="0"/>
                <w:numId w:val="48"/>
              </w:numPr>
              <w:ind w:left="609"/>
              <w:rPr>
                <w:rFonts w:ascii="Arial" w:hAnsi="Arial" w:cs="Arial"/>
                <w:color w:val="000000" w:themeColor="text1"/>
                <w:sz w:val="22"/>
                <w:szCs w:val="22"/>
              </w:rPr>
            </w:pPr>
            <w:r w:rsidRPr="00667992">
              <w:rPr>
                <w:rFonts w:ascii="Arial" w:hAnsi="Arial" w:cs="Arial"/>
                <w:color w:val="000000" w:themeColor="text1"/>
                <w:sz w:val="22"/>
                <w:szCs w:val="22"/>
              </w:rPr>
              <w:t>CQI plan, QAI committee, and the Morbidity &amp; Mortality committee work together to track and create action plans to address any critical incidents.</w:t>
            </w:r>
            <w:r w:rsidRPr="00667992">
              <w:rPr>
                <w:rFonts w:ascii="Arial" w:hAnsi="Arial" w:cs="Arial"/>
                <w:sz w:val="22"/>
                <w:szCs w:val="22"/>
              </w:rPr>
              <w:t xml:space="preserve"> </w:t>
            </w:r>
            <w:hyperlink r:id="rId82" w:history="1">
              <w:r w:rsidRPr="00667992">
                <w:rPr>
                  <w:rStyle w:val="Hyperlink"/>
                  <w:rFonts w:ascii="Arial" w:hAnsi="Arial" w:cs="Arial"/>
                  <w:sz w:val="22"/>
                  <w:szCs w:val="22"/>
                </w:rPr>
                <w:t>Quality Assurance and Improvement Plan</w:t>
              </w:r>
            </w:hyperlink>
            <w:r w:rsidRPr="00667992">
              <w:rPr>
                <w:rFonts w:ascii="Arial" w:hAnsi="Arial" w:cs="Arial"/>
                <w:color w:val="000000" w:themeColor="text1"/>
                <w:sz w:val="22"/>
                <w:szCs w:val="22"/>
              </w:rPr>
              <w:t xml:space="preserve"> </w:t>
            </w:r>
            <w:hyperlink r:id="rId83" w:history="1">
              <w:r w:rsidRPr="00667992">
                <w:rPr>
                  <w:rStyle w:val="Hyperlink"/>
                  <w:rFonts w:ascii="Arial" w:hAnsi="Arial" w:cs="Arial"/>
                  <w:sz w:val="22"/>
                  <w:szCs w:val="22"/>
                </w:rPr>
                <w:t>Morbidity and Mortality Plan</w:t>
              </w:r>
            </w:hyperlink>
          </w:p>
          <w:p w14:paraId="04EC5A97" w14:textId="0E697A7D" w:rsidR="00097F96" w:rsidRPr="00667992" w:rsidRDefault="00097F96" w:rsidP="00323C39">
            <w:pPr>
              <w:pStyle w:val="ListParagraph"/>
              <w:numPr>
                <w:ilvl w:val="0"/>
                <w:numId w:val="48"/>
              </w:numPr>
              <w:ind w:left="609"/>
              <w:rPr>
                <w:rFonts w:ascii="Arial" w:hAnsi="Arial" w:cs="Arial"/>
                <w:color w:val="000000" w:themeColor="text1"/>
                <w:sz w:val="22"/>
                <w:szCs w:val="22"/>
              </w:rPr>
            </w:pPr>
            <w:r w:rsidRPr="00667992">
              <w:rPr>
                <w:rFonts w:ascii="Arial" w:hAnsi="Arial" w:cs="Arial"/>
                <w:color w:val="000000" w:themeColor="text1"/>
                <w:sz w:val="22"/>
                <w:szCs w:val="22"/>
              </w:rPr>
              <w:t xml:space="preserve">The use of Patient Care Monitoring (PCM) stems </w:t>
            </w:r>
            <w:r w:rsidR="000F1B90" w:rsidRPr="00667992">
              <w:rPr>
                <w:rFonts w:ascii="Arial" w:hAnsi="Arial" w:cs="Arial"/>
                <w:color w:val="000000" w:themeColor="text1"/>
                <w:sz w:val="22"/>
                <w:szCs w:val="22"/>
              </w:rPr>
              <w:t>off</w:t>
            </w:r>
            <w:r w:rsidRPr="00667992">
              <w:rPr>
                <w:rFonts w:ascii="Arial" w:hAnsi="Arial" w:cs="Arial"/>
                <w:color w:val="000000" w:themeColor="text1"/>
                <w:sz w:val="22"/>
                <w:szCs w:val="22"/>
              </w:rPr>
              <w:t xml:space="preserve"> the CQI reporting of IP Readmissions, allowing for a drilldown into instances where a patient has three (3) IP Readmits within a specific timeframe.  </w:t>
            </w:r>
          </w:p>
          <w:p w14:paraId="79E1A50B" w14:textId="77777777" w:rsidR="009D0807" w:rsidRDefault="009D0807" w:rsidP="00097F96">
            <w:pPr>
              <w:rPr>
                <w:rFonts w:ascii="Arial" w:hAnsi="Arial" w:cs="Arial"/>
                <w:b/>
                <w:bCs/>
                <w:sz w:val="22"/>
                <w:szCs w:val="22"/>
              </w:rPr>
            </w:pPr>
          </w:p>
          <w:p w14:paraId="7A5BF2D9" w14:textId="77777777" w:rsidR="00097F96" w:rsidRPr="009D0807" w:rsidRDefault="00097F96" w:rsidP="00097F96">
            <w:pPr>
              <w:rPr>
                <w:rFonts w:ascii="Arial" w:hAnsi="Arial" w:cs="Arial"/>
                <w:b/>
                <w:sz w:val="22"/>
                <w:szCs w:val="22"/>
              </w:rPr>
            </w:pPr>
            <w:r w:rsidRPr="009D0807">
              <w:rPr>
                <w:rFonts w:ascii="Arial" w:hAnsi="Arial" w:cs="Arial"/>
                <w:b/>
                <w:sz w:val="22"/>
                <w:szCs w:val="22"/>
              </w:rPr>
              <w:t xml:space="preserve">5.b.3 </w:t>
            </w:r>
          </w:p>
          <w:p w14:paraId="34805E2D" w14:textId="77777777" w:rsidR="00097F96" w:rsidRPr="00667992" w:rsidRDefault="00097F96" w:rsidP="0045417F">
            <w:pPr>
              <w:ind w:firstLine="249"/>
              <w:rPr>
                <w:rFonts w:ascii="Arial" w:hAnsi="Arial" w:cs="Arial"/>
                <w:b/>
                <w:color w:val="000000" w:themeColor="text1"/>
                <w:sz w:val="22"/>
                <w:szCs w:val="22"/>
              </w:rPr>
            </w:pPr>
            <w:r w:rsidRPr="00667992">
              <w:rPr>
                <w:rFonts w:ascii="Arial" w:hAnsi="Arial" w:cs="Arial"/>
                <w:b/>
                <w:color w:val="000000" w:themeColor="text1"/>
                <w:sz w:val="22"/>
                <w:szCs w:val="22"/>
              </w:rPr>
              <w:t xml:space="preserve">If you currently meet the criterion, how are you doing so? </w:t>
            </w:r>
          </w:p>
          <w:p w14:paraId="797F0E47" w14:textId="77777777" w:rsidR="00097F96" w:rsidRPr="00193D30" w:rsidRDefault="00097F96" w:rsidP="00323C39">
            <w:pPr>
              <w:pStyle w:val="ListParagraph"/>
              <w:numPr>
                <w:ilvl w:val="0"/>
                <w:numId w:val="82"/>
              </w:numPr>
              <w:rPr>
                <w:rFonts w:ascii="Arial" w:hAnsi="Arial" w:cs="Arial"/>
                <w:color w:val="000000" w:themeColor="text1"/>
                <w:sz w:val="22"/>
                <w:szCs w:val="22"/>
              </w:rPr>
            </w:pPr>
            <w:r w:rsidRPr="00193D30">
              <w:rPr>
                <w:rFonts w:ascii="Arial" w:hAnsi="Arial" w:cs="Arial"/>
                <w:sz w:val="22"/>
                <w:szCs w:val="22"/>
              </w:rPr>
              <w:t>Demographic and Quality measures are collected in accordance with CCBHC and DMHA requirements.</w:t>
            </w:r>
          </w:p>
          <w:p w14:paraId="1A53C4F0" w14:textId="77777777" w:rsidR="00097F96" w:rsidRPr="00193D30" w:rsidRDefault="00097F96" w:rsidP="00323C39">
            <w:pPr>
              <w:pStyle w:val="ListParagraph"/>
              <w:numPr>
                <w:ilvl w:val="0"/>
                <w:numId w:val="82"/>
              </w:numPr>
              <w:rPr>
                <w:rFonts w:ascii="Arial" w:hAnsi="Arial" w:cs="Arial"/>
                <w:color w:val="000000" w:themeColor="text1"/>
                <w:sz w:val="22"/>
                <w:szCs w:val="22"/>
              </w:rPr>
            </w:pPr>
            <w:r w:rsidRPr="00193D30">
              <w:rPr>
                <w:rFonts w:ascii="Arial" w:hAnsi="Arial" w:cs="Arial"/>
                <w:sz w:val="22"/>
                <w:szCs w:val="22"/>
              </w:rPr>
              <w:t xml:space="preserve">All CQI measures are data-driven and associated with qualitative working plans. </w:t>
            </w:r>
          </w:p>
          <w:p w14:paraId="1AB6EA81" w14:textId="6867A99B" w:rsidR="00097F96" w:rsidRPr="00193D30" w:rsidRDefault="00193D30" w:rsidP="00323C39">
            <w:pPr>
              <w:pStyle w:val="ListParagraph"/>
              <w:numPr>
                <w:ilvl w:val="0"/>
                <w:numId w:val="82"/>
              </w:numPr>
              <w:rPr>
                <w:rFonts w:ascii="Arial" w:hAnsi="Arial" w:cs="Arial"/>
                <w:b/>
                <w:sz w:val="22"/>
                <w:szCs w:val="22"/>
              </w:rPr>
            </w:pPr>
            <w:r w:rsidRPr="00193D30">
              <w:rPr>
                <w:rFonts w:ascii="Arial" w:hAnsi="Arial" w:cs="Arial"/>
                <w:sz w:val="22"/>
                <w:szCs w:val="22"/>
              </w:rPr>
              <w:t>The current</w:t>
            </w:r>
            <w:r w:rsidR="00097F96" w:rsidRPr="00193D30">
              <w:rPr>
                <w:rFonts w:ascii="Arial" w:hAnsi="Arial" w:cs="Arial"/>
                <w:sz w:val="22"/>
                <w:szCs w:val="22"/>
              </w:rPr>
              <w:t xml:space="preserve"> CQI plan explicitly focuses on validating our ability to stratify outcomes based on health disparity risk.</w:t>
            </w:r>
          </w:p>
          <w:p w14:paraId="1529D54E" w14:textId="764F1CFE" w:rsidR="00077324" w:rsidRPr="00586C9F" w:rsidRDefault="00097F96" w:rsidP="00323C39">
            <w:pPr>
              <w:pStyle w:val="ListParagraph"/>
              <w:numPr>
                <w:ilvl w:val="0"/>
                <w:numId w:val="82"/>
              </w:numPr>
              <w:rPr>
                <w:b/>
              </w:rPr>
            </w:pPr>
            <w:r w:rsidRPr="00193D30">
              <w:rPr>
                <w:rFonts w:ascii="Arial" w:hAnsi="Arial" w:cs="Arial"/>
                <w:sz w:val="22"/>
                <w:szCs w:val="22"/>
              </w:rPr>
              <w:t>Client specific Racial, Ethnic, and Language (REAL) data as well as sexual and gender minority data is cross-referenced throughout SBH’s CQI data reporting, allowing for not just the monitoring of stakeholder data requirements, but allows for the ability to observe</w:t>
            </w:r>
            <w:r w:rsidRPr="00667992">
              <w:rPr>
                <w:rFonts w:ascii="Arial" w:hAnsi="Arial" w:cs="Arial"/>
                <w:sz w:val="22"/>
                <w:szCs w:val="22"/>
              </w:rPr>
              <w:t xml:space="preserve"> the impact of SBH’s services and outcomes on populations experiencing health and other forms of disparity.</w:t>
            </w:r>
          </w:p>
        </w:tc>
      </w:tr>
      <w:bookmarkEnd w:id="23"/>
    </w:tbl>
    <w:p w14:paraId="3EBFF313" w14:textId="2E5D4C69" w:rsidR="54C9192E" w:rsidRDefault="54C9192E">
      <w:r>
        <w:br w:type="page"/>
      </w:r>
    </w:p>
    <w:p w14:paraId="1529D552" w14:textId="128D5427" w:rsidR="00077324" w:rsidRPr="00586C9F" w:rsidRDefault="00FB5034">
      <w:pPr>
        <w:pStyle w:val="Heading1"/>
        <w:rPr>
          <w:sz w:val="28"/>
          <w:szCs w:val="28"/>
        </w:rPr>
      </w:pPr>
      <w:bookmarkStart w:id="25" w:name="_heading=h.qudc8i949u7u" w:colFirst="0" w:colLast="0"/>
      <w:bookmarkStart w:id="26" w:name="_heading=h.25ons1jtuecq" w:colFirst="0" w:colLast="0"/>
      <w:bookmarkEnd w:id="25"/>
      <w:bookmarkEnd w:id="26"/>
      <w:r w:rsidRPr="00586C9F">
        <w:rPr>
          <w:sz w:val="28"/>
          <w:szCs w:val="28"/>
        </w:rPr>
        <w:t>Program Requirement 6: Organizational Authority and Governance</w:t>
      </w:r>
    </w:p>
    <w:tbl>
      <w:tblPr>
        <w:tblStyle w:val="4"/>
        <w:tblW w:w="1412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185"/>
        <w:gridCol w:w="8430"/>
        <w:gridCol w:w="1265"/>
        <w:gridCol w:w="3240"/>
      </w:tblGrid>
      <w:tr w:rsidR="00586C9F" w:rsidRPr="00586C9F" w14:paraId="1529D557" w14:textId="77777777" w:rsidTr="6D059283">
        <w:trPr>
          <w:trHeight w:val="300"/>
        </w:trPr>
        <w:tc>
          <w:tcPr>
            <w:tcW w:w="1185" w:type="dxa"/>
            <w:shd w:val="clear" w:color="auto" w:fill="D9D9D9" w:themeFill="background1" w:themeFillShade="D9"/>
            <w:tcMar>
              <w:top w:w="100" w:type="dxa"/>
              <w:left w:w="100" w:type="dxa"/>
              <w:bottom w:w="100" w:type="dxa"/>
              <w:right w:w="100" w:type="dxa"/>
            </w:tcMar>
          </w:tcPr>
          <w:p w14:paraId="1529D553" w14:textId="77777777" w:rsidR="00077324" w:rsidRPr="00586C9F" w:rsidRDefault="00FB5034">
            <w:pPr>
              <w:widowControl w:val="0"/>
              <w:rPr>
                <w:b/>
              </w:rP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554" w14:textId="77777777" w:rsidR="00077324" w:rsidRPr="00586C9F" w:rsidRDefault="00FB5034">
            <w:pPr>
              <w:widowControl w:val="0"/>
              <w:rPr>
                <w:b/>
              </w:rPr>
            </w:pPr>
            <w:r w:rsidRPr="00586C9F">
              <w:rPr>
                <w:b/>
              </w:rPr>
              <w:t>Criterion</w:t>
            </w:r>
          </w:p>
        </w:tc>
        <w:tc>
          <w:tcPr>
            <w:tcW w:w="1265" w:type="dxa"/>
            <w:shd w:val="clear" w:color="auto" w:fill="D9D9D9" w:themeFill="background1" w:themeFillShade="D9"/>
            <w:tcMar>
              <w:top w:w="100" w:type="dxa"/>
              <w:left w:w="100" w:type="dxa"/>
              <w:bottom w:w="100" w:type="dxa"/>
              <w:right w:w="100" w:type="dxa"/>
            </w:tcMar>
          </w:tcPr>
          <w:p w14:paraId="1529D555" w14:textId="77777777" w:rsidR="00077324" w:rsidRPr="00586C9F" w:rsidRDefault="00FB5034">
            <w:pPr>
              <w:widowControl w:val="0"/>
              <w:rPr>
                <w:b/>
              </w:rPr>
            </w:pPr>
            <w:r w:rsidRPr="00586C9F">
              <w:rPr>
                <w:b/>
              </w:rPr>
              <w:t xml:space="preserve">Do you currently meet this criterion? </w:t>
            </w:r>
          </w:p>
        </w:tc>
        <w:tc>
          <w:tcPr>
            <w:tcW w:w="3240" w:type="dxa"/>
            <w:shd w:val="clear" w:color="auto" w:fill="D9D9D9" w:themeFill="background1" w:themeFillShade="D9"/>
            <w:tcMar>
              <w:top w:w="100" w:type="dxa"/>
              <w:left w:w="100" w:type="dxa"/>
              <w:bottom w:w="100" w:type="dxa"/>
              <w:right w:w="100" w:type="dxa"/>
            </w:tcMar>
          </w:tcPr>
          <w:p w14:paraId="1529D556" w14:textId="77777777" w:rsidR="00077324" w:rsidRPr="00586C9F" w:rsidRDefault="00FB5034">
            <w:pPr>
              <w:widowControl w:val="0"/>
              <w:rPr>
                <w:b/>
              </w:rPr>
            </w:pPr>
            <w:r w:rsidRPr="00586C9F">
              <w:rPr>
                <w:b/>
              </w:rPr>
              <w:t>If not, will you be able to meet this criterion by 7/1/24?</w:t>
            </w:r>
          </w:p>
        </w:tc>
      </w:tr>
      <w:tr w:rsidR="00586C9F" w:rsidRPr="00586C9F" w14:paraId="1529D562" w14:textId="77777777" w:rsidTr="005021A0">
        <w:trPr>
          <w:trHeight w:val="300"/>
        </w:trPr>
        <w:tc>
          <w:tcPr>
            <w:tcW w:w="1185" w:type="dxa"/>
            <w:shd w:val="clear" w:color="auto" w:fill="auto"/>
            <w:tcMar>
              <w:top w:w="100" w:type="dxa"/>
              <w:left w:w="100" w:type="dxa"/>
              <w:bottom w:w="100" w:type="dxa"/>
              <w:right w:w="100" w:type="dxa"/>
            </w:tcMar>
          </w:tcPr>
          <w:p w14:paraId="1529D558" w14:textId="77777777" w:rsidR="00077324" w:rsidRPr="00586C9F" w:rsidRDefault="00FB5034">
            <w:pPr>
              <w:widowControl w:val="0"/>
            </w:pPr>
            <w:r w:rsidRPr="00586C9F">
              <w:t>6.a.1</w:t>
            </w:r>
          </w:p>
        </w:tc>
        <w:tc>
          <w:tcPr>
            <w:tcW w:w="8430" w:type="dxa"/>
            <w:shd w:val="clear" w:color="auto" w:fill="auto"/>
            <w:tcMar>
              <w:top w:w="100" w:type="dxa"/>
              <w:left w:w="100" w:type="dxa"/>
              <w:bottom w:w="100" w:type="dxa"/>
              <w:right w:w="100" w:type="dxa"/>
            </w:tcMar>
          </w:tcPr>
          <w:p w14:paraId="1529D559" w14:textId="77777777" w:rsidR="00077324" w:rsidRPr="00586C9F" w:rsidRDefault="00FB5034">
            <w:pPr>
              <w:widowControl w:val="0"/>
            </w:pPr>
            <w:r w:rsidRPr="00586C9F">
              <w:t>The CCBHC maintains documentation establishing the CCBHC conforms to at least one of the following statutorily established criteria:</w:t>
            </w:r>
          </w:p>
          <w:p w14:paraId="1529D55A" w14:textId="77777777" w:rsidR="00077324" w:rsidRPr="00586C9F" w:rsidRDefault="00FB5034">
            <w:pPr>
              <w:widowControl w:val="0"/>
              <w:numPr>
                <w:ilvl w:val="0"/>
                <w:numId w:val="25"/>
              </w:numPr>
            </w:pPr>
            <w:r w:rsidRPr="00586C9F">
              <w:t>Is a non-profit organization, exempt from tax under Section 501(c)(3) of the United States Internal Revenue Code</w:t>
            </w:r>
          </w:p>
          <w:p w14:paraId="1529D55B" w14:textId="77777777" w:rsidR="00077324" w:rsidRPr="00586C9F" w:rsidRDefault="00FB5034">
            <w:pPr>
              <w:widowControl w:val="0"/>
              <w:numPr>
                <w:ilvl w:val="0"/>
                <w:numId w:val="25"/>
              </w:numPr>
            </w:pPr>
            <w:r w:rsidRPr="00586C9F">
              <w:t>Is part of a local government behavioral health authority</w:t>
            </w:r>
          </w:p>
          <w:p w14:paraId="1529D55C" w14:textId="77777777" w:rsidR="00077324" w:rsidRPr="00586C9F" w:rsidRDefault="00FB5034">
            <w:pPr>
              <w:widowControl w:val="0"/>
              <w:numPr>
                <w:ilvl w:val="0"/>
                <w:numId w:val="25"/>
              </w:numPr>
            </w:pPr>
            <w:r w:rsidRPr="00586C9F">
              <w:t>Is operated under the authority of the Indian Health Service, an Indian tribe, or tribal organization pursuant to a contract, grant, cooperative agreement, or compact with the Indian Health Service pursuant to the Indian Self-Determination Act (25 U.S.C. 450 et seq.)</w:t>
            </w:r>
          </w:p>
          <w:p w14:paraId="1529D55D" w14:textId="77777777" w:rsidR="00077324" w:rsidRPr="00586C9F" w:rsidRDefault="00FB5034">
            <w:pPr>
              <w:widowControl w:val="0"/>
              <w:numPr>
                <w:ilvl w:val="0"/>
                <w:numId w:val="25"/>
              </w:numPr>
            </w:pPr>
            <w:r w:rsidRPr="00586C9F">
              <w:t>Is an urban Indian organization pursuant to a grant or contract with the Indian Health Service under Title V of the Indian Health Care Improvement Act (25 U.S.C. 1601 et seq.)</w:t>
            </w:r>
          </w:p>
          <w:p w14:paraId="1529D55E" w14:textId="77777777" w:rsidR="00077324" w:rsidRPr="00586C9F" w:rsidRDefault="00077324">
            <w:pPr>
              <w:widowControl w:val="0"/>
              <w:rPr>
                <w:i/>
              </w:rPr>
            </w:pPr>
          </w:p>
          <w:p w14:paraId="1529D55F" w14:textId="77777777" w:rsidR="00077324" w:rsidRPr="00586C9F" w:rsidRDefault="00FB5034">
            <w:pPr>
              <w:widowControl w:val="0"/>
              <w:rPr>
                <w:b/>
                <w:i/>
              </w:rPr>
            </w:pPr>
            <w:r w:rsidRPr="00586C9F">
              <w:rPr>
                <w:i/>
              </w:rPr>
              <w:t>Note: A CCBHC is considered part of a local government behavioral health authority when a locality, county, region or state maintains authority to oversee behavioral health services at the local level and utilizes the clinic to provide those services.</w:t>
            </w:r>
          </w:p>
        </w:tc>
        <w:tc>
          <w:tcPr>
            <w:tcW w:w="1265" w:type="dxa"/>
            <w:shd w:val="clear" w:color="auto" w:fill="auto"/>
            <w:tcMar>
              <w:top w:w="100" w:type="dxa"/>
              <w:left w:w="100" w:type="dxa"/>
              <w:bottom w:w="100" w:type="dxa"/>
              <w:right w:w="100" w:type="dxa"/>
            </w:tcMar>
          </w:tcPr>
          <w:sdt>
            <w:sdtPr>
              <w:rPr>
                <w:b/>
              </w:rPr>
              <w:id w:val="-1169950490"/>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60" w14:textId="1D7CF078" w:rsidR="00077324" w:rsidRPr="00586C9F" w:rsidRDefault="0072346F">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61" w14:textId="439AEDC1" w:rsidR="00077324" w:rsidRPr="00586C9F" w:rsidRDefault="0045417F">
            <w:pPr>
              <w:widowControl w:val="0"/>
              <w:rPr>
                <w:b/>
              </w:rPr>
            </w:pPr>
            <w:r>
              <w:rPr>
                <w:b/>
              </w:rPr>
              <w:t>Yes</w:t>
            </w:r>
          </w:p>
        </w:tc>
      </w:tr>
      <w:tr w:rsidR="00586C9F" w:rsidRPr="00586C9F" w14:paraId="1529D567" w14:textId="77777777" w:rsidTr="005021A0">
        <w:trPr>
          <w:trHeight w:val="300"/>
        </w:trPr>
        <w:tc>
          <w:tcPr>
            <w:tcW w:w="1185" w:type="dxa"/>
            <w:shd w:val="clear" w:color="auto" w:fill="auto"/>
            <w:tcMar>
              <w:top w:w="100" w:type="dxa"/>
              <w:left w:w="100" w:type="dxa"/>
              <w:bottom w:w="100" w:type="dxa"/>
              <w:right w:w="100" w:type="dxa"/>
            </w:tcMar>
          </w:tcPr>
          <w:p w14:paraId="1529D563" w14:textId="77777777" w:rsidR="00077324" w:rsidRPr="00586C9F" w:rsidRDefault="00FB5034">
            <w:pPr>
              <w:widowControl w:val="0"/>
            </w:pPr>
            <w:r w:rsidRPr="00586C9F">
              <w:t>6.a.2</w:t>
            </w:r>
          </w:p>
        </w:tc>
        <w:tc>
          <w:tcPr>
            <w:tcW w:w="8430" w:type="dxa"/>
            <w:shd w:val="clear" w:color="auto" w:fill="auto"/>
            <w:tcMar>
              <w:top w:w="100" w:type="dxa"/>
              <w:left w:w="100" w:type="dxa"/>
              <w:bottom w:w="100" w:type="dxa"/>
              <w:right w:w="100" w:type="dxa"/>
            </w:tcMar>
          </w:tcPr>
          <w:p w14:paraId="1529D564" w14:textId="77777777" w:rsidR="00077324" w:rsidRPr="00586C9F" w:rsidRDefault="00FB5034">
            <w:pPr>
              <w:widowControl w:val="0"/>
            </w:pPr>
            <w:r w:rsidRPr="00586C9F">
              <w:t>To the extent CCBHCs are not operated under the authority of the Indian Health Service, an Indian tribe, or tribal or urban Indian organization, CCBHCs shall reach out to such entities within their geographic service area and enter into arrangements with those entities to assist in the provision of services to tribal members and to inform the provision of services to tribal members. To the extent the CCBHC and such entities jointly provide services, the CCBHC and those collaborating entities shall, as a whole, satisfy the requirements of these criteria.</w:t>
            </w:r>
          </w:p>
        </w:tc>
        <w:tc>
          <w:tcPr>
            <w:tcW w:w="1265" w:type="dxa"/>
            <w:shd w:val="clear" w:color="auto" w:fill="auto"/>
            <w:tcMar>
              <w:top w:w="100" w:type="dxa"/>
              <w:left w:w="100" w:type="dxa"/>
              <w:bottom w:w="100" w:type="dxa"/>
              <w:right w:w="100" w:type="dxa"/>
            </w:tcMar>
          </w:tcPr>
          <w:sdt>
            <w:sdtPr>
              <w:rPr>
                <w:b/>
              </w:rPr>
              <w:id w:val="-941143346"/>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65" w14:textId="0A4DC10F" w:rsidR="00077324" w:rsidRPr="00586C9F" w:rsidRDefault="0072346F">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66" w14:textId="7325403C" w:rsidR="00077324" w:rsidRPr="00586C9F" w:rsidRDefault="0045417F">
            <w:pPr>
              <w:widowControl w:val="0"/>
              <w:rPr>
                <w:b/>
              </w:rPr>
            </w:pPr>
            <w:r>
              <w:rPr>
                <w:b/>
              </w:rPr>
              <w:t>Yes</w:t>
            </w:r>
          </w:p>
        </w:tc>
      </w:tr>
      <w:tr w:rsidR="00586C9F" w:rsidRPr="00586C9F" w14:paraId="1529D56C" w14:textId="77777777" w:rsidTr="00EC6850">
        <w:trPr>
          <w:trHeight w:val="300"/>
        </w:trPr>
        <w:tc>
          <w:tcPr>
            <w:tcW w:w="1185" w:type="dxa"/>
            <w:shd w:val="clear" w:color="auto" w:fill="auto"/>
            <w:tcMar>
              <w:top w:w="100" w:type="dxa"/>
              <w:left w:w="100" w:type="dxa"/>
              <w:bottom w:w="100" w:type="dxa"/>
              <w:right w:w="100" w:type="dxa"/>
            </w:tcMar>
          </w:tcPr>
          <w:p w14:paraId="1529D568" w14:textId="77777777" w:rsidR="00077324" w:rsidRPr="00586C9F" w:rsidRDefault="00FB5034">
            <w:pPr>
              <w:widowControl w:val="0"/>
            </w:pPr>
            <w:r w:rsidRPr="00586C9F">
              <w:t>6.a.3</w:t>
            </w:r>
          </w:p>
        </w:tc>
        <w:tc>
          <w:tcPr>
            <w:tcW w:w="8430" w:type="dxa"/>
            <w:shd w:val="clear" w:color="auto" w:fill="auto"/>
            <w:tcMar>
              <w:top w:w="100" w:type="dxa"/>
              <w:left w:w="100" w:type="dxa"/>
              <w:bottom w:w="100" w:type="dxa"/>
              <w:right w:w="100" w:type="dxa"/>
            </w:tcMar>
          </w:tcPr>
          <w:p w14:paraId="1529D569" w14:textId="77777777" w:rsidR="00077324" w:rsidRPr="00586C9F" w:rsidRDefault="00FB5034">
            <w:pPr>
              <w:widowControl w:val="0"/>
            </w:pPr>
            <w:r w:rsidRPr="00586C9F">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265" w:type="dxa"/>
            <w:shd w:val="clear" w:color="auto" w:fill="auto"/>
            <w:tcMar>
              <w:top w:w="100" w:type="dxa"/>
              <w:left w:w="100" w:type="dxa"/>
              <w:bottom w:w="100" w:type="dxa"/>
              <w:right w:w="100" w:type="dxa"/>
            </w:tcMar>
          </w:tcPr>
          <w:sdt>
            <w:sdtPr>
              <w:rPr>
                <w:b/>
              </w:rPr>
              <w:id w:val="-1473516294"/>
              <w:lock w:val="sdtLocked"/>
              <w:placeholder>
                <w:docPart w:val="71FEFB7588D147CE94A2F994E86D9AF0"/>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6A" w14:textId="4305E45B" w:rsidR="00077324" w:rsidRPr="00586C9F" w:rsidRDefault="0072346F">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6B" w14:textId="4BAF20FC" w:rsidR="00077324" w:rsidRPr="00586C9F" w:rsidRDefault="0045417F">
            <w:pPr>
              <w:widowControl w:val="0"/>
              <w:rPr>
                <w:b/>
              </w:rPr>
            </w:pPr>
            <w:r>
              <w:rPr>
                <w:b/>
              </w:rPr>
              <w:t>Yes</w:t>
            </w:r>
          </w:p>
        </w:tc>
      </w:tr>
      <w:tr w:rsidR="00586C9F" w:rsidRPr="00586C9F" w14:paraId="1529D57F" w14:textId="77777777" w:rsidTr="00EC6850">
        <w:trPr>
          <w:trHeight w:val="300"/>
        </w:trPr>
        <w:tc>
          <w:tcPr>
            <w:tcW w:w="1185" w:type="dxa"/>
            <w:shd w:val="clear" w:color="auto" w:fill="auto"/>
            <w:tcMar>
              <w:top w:w="100" w:type="dxa"/>
              <w:left w:w="100" w:type="dxa"/>
              <w:bottom w:w="100" w:type="dxa"/>
              <w:right w:w="100" w:type="dxa"/>
            </w:tcMar>
          </w:tcPr>
          <w:p w14:paraId="1529D56D" w14:textId="72B331F0" w:rsidR="00077324" w:rsidRPr="00586C9F" w:rsidRDefault="00FB5034">
            <w:pPr>
              <w:widowControl w:val="0"/>
            </w:pPr>
            <w:r w:rsidRPr="00586C9F">
              <w:t>6.b.1</w:t>
            </w:r>
          </w:p>
        </w:tc>
        <w:tc>
          <w:tcPr>
            <w:tcW w:w="8430" w:type="dxa"/>
            <w:shd w:val="clear" w:color="auto" w:fill="auto"/>
            <w:tcMar>
              <w:top w:w="100" w:type="dxa"/>
              <w:left w:w="100" w:type="dxa"/>
              <w:bottom w:w="100" w:type="dxa"/>
              <w:right w:w="100" w:type="dxa"/>
            </w:tcMar>
          </w:tcPr>
          <w:p w14:paraId="1529D56E" w14:textId="067B4356" w:rsidR="00077324" w:rsidRPr="00353C49" w:rsidRDefault="00FB5034">
            <w:pPr>
              <w:widowControl w:val="0"/>
            </w:pPr>
            <w:r w:rsidRPr="00586C9F">
              <w:t xml:space="preserve">CCBHC governance must be informed by representatives of the individuals being served by the CCBHC in terms of demographic </w:t>
            </w:r>
            <w:r w:rsidRPr="00353C49">
              <w:t xml:space="preserve">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14:paraId="1529D56F" w14:textId="77777777" w:rsidR="00077324" w:rsidRPr="00353C49" w:rsidRDefault="00077324">
            <w:pPr>
              <w:widowControl w:val="0"/>
            </w:pPr>
          </w:p>
          <w:p w14:paraId="1529D570" w14:textId="2C8228EA" w:rsidR="00077324" w:rsidRPr="00586C9F" w:rsidRDefault="00FB5034">
            <w:pPr>
              <w:widowControl w:val="0"/>
            </w:pPr>
            <w:r w:rsidRPr="00353C49">
              <w:t>Meaningful participation means involving a substantial number of people with lived experience and family members of</w:t>
            </w:r>
            <w:r w:rsidRPr="00586C9F">
              <w:t xml:space="preserve"> people receiving services or individuals with lived experience in developing initiatives; identifying community needs, goals, and objectives; providing input on service development and CQI processes; and budget development and fiscal decision making. CCBHCs reflect substantial participation by one of two options:</w:t>
            </w:r>
          </w:p>
          <w:p w14:paraId="1529D571" w14:textId="77777777" w:rsidR="00077324" w:rsidRPr="00586C9F" w:rsidRDefault="00077324">
            <w:pPr>
              <w:widowControl w:val="0"/>
            </w:pPr>
          </w:p>
          <w:p w14:paraId="1529D572" w14:textId="77777777" w:rsidR="00077324" w:rsidRPr="00586C9F" w:rsidRDefault="00FB5034">
            <w:pPr>
              <w:widowControl w:val="0"/>
            </w:pPr>
            <w:r w:rsidRPr="00586C9F">
              <w:t>Option 1: At least fifty-one percent of the CCBHC governing board is comprised of individuals with lived experience of mental and/or substance use disorders and families.</w:t>
            </w:r>
          </w:p>
          <w:p w14:paraId="1529D573" w14:textId="77777777" w:rsidR="00077324" w:rsidRPr="00586C9F" w:rsidRDefault="00077324">
            <w:pPr>
              <w:widowControl w:val="0"/>
            </w:pPr>
          </w:p>
          <w:p w14:paraId="1529D574" w14:textId="77777777" w:rsidR="00077324" w:rsidRPr="00353C49" w:rsidRDefault="00FB5034">
            <w:pPr>
              <w:widowControl w:val="0"/>
            </w:pPr>
            <w:r w:rsidRPr="00353C49">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14:paraId="1529D575" w14:textId="77777777" w:rsidR="00077324" w:rsidRPr="00353C49" w:rsidRDefault="00FB5034">
            <w:pPr>
              <w:widowControl w:val="0"/>
            </w:pPr>
            <w:r w:rsidRPr="00353C49">
              <w:t>Under option 2, individuals with lived experience of mental and/or substance use disorders and family members of people receiving services must have representation in governance that assures input into:</w:t>
            </w:r>
          </w:p>
          <w:p w14:paraId="1529D576" w14:textId="77777777" w:rsidR="00077324" w:rsidRPr="00353C49" w:rsidRDefault="00077324">
            <w:pPr>
              <w:widowControl w:val="0"/>
            </w:pPr>
          </w:p>
          <w:p w14:paraId="1529D577" w14:textId="77777777" w:rsidR="00077324" w:rsidRPr="00353C49" w:rsidRDefault="00FB5034">
            <w:pPr>
              <w:widowControl w:val="0"/>
              <w:numPr>
                <w:ilvl w:val="0"/>
                <w:numId w:val="21"/>
              </w:numPr>
            </w:pPr>
            <w:r w:rsidRPr="00353C49">
              <w:t xml:space="preserve">Identifying community needs and goals and objectives of the CCBHC </w:t>
            </w:r>
          </w:p>
          <w:p w14:paraId="1529D578" w14:textId="77777777" w:rsidR="00077324" w:rsidRPr="00353C49" w:rsidRDefault="00FB5034">
            <w:pPr>
              <w:widowControl w:val="0"/>
              <w:numPr>
                <w:ilvl w:val="0"/>
                <w:numId w:val="21"/>
              </w:numPr>
            </w:pPr>
            <w:r w:rsidRPr="00353C49">
              <w:t>Service development, quality improvement, and the activities of the CCBHC</w:t>
            </w:r>
          </w:p>
          <w:p w14:paraId="1529D579" w14:textId="77777777" w:rsidR="00077324" w:rsidRPr="00353C49" w:rsidRDefault="00FB5034">
            <w:pPr>
              <w:widowControl w:val="0"/>
              <w:numPr>
                <w:ilvl w:val="0"/>
                <w:numId w:val="21"/>
              </w:numPr>
            </w:pPr>
            <w:r w:rsidRPr="00353C49">
              <w:t>Fiscal and budgetary decisions</w:t>
            </w:r>
          </w:p>
          <w:p w14:paraId="1529D57A" w14:textId="77777777" w:rsidR="00077324" w:rsidRPr="00353C49" w:rsidRDefault="00FB5034">
            <w:pPr>
              <w:widowControl w:val="0"/>
              <w:numPr>
                <w:ilvl w:val="0"/>
                <w:numId w:val="21"/>
              </w:numPr>
            </w:pPr>
            <w:r w:rsidRPr="00353C49">
              <w:t>Governance (human resource planning, leadership recruitment and selection, etc.)</w:t>
            </w:r>
          </w:p>
          <w:p w14:paraId="1529D57B" w14:textId="77777777" w:rsidR="00077324" w:rsidRPr="00353C49" w:rsidRDefault="00077324">
            <w:pPr>
              <w:widowControl w:val="0"/>
            </w:pPr>
          </w:p>
          <w:p w14:paraId="1529D57C" w14:textId="77777777" w:rsidR="00077324" w:rsidRPr="00586C9F" w:rsidRDefault="00FB5034">
            <w:pPr>
              <w:widowControl w:val="0"/>
            </w:pPr>
            <w:r w:rsidRPr="00353C49">
              <w:t>Under option 2, the governing board must establish protocols for incorporating input</w:t>
            </w:r>
            <w:r w:rsidRPr="00586C9F">
              <w:t xml:space="preserve"> </w:t>
            </w:r>
            <w:r w:rsidRPr="00353C49">
              <w:t>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support for posting an annual summary of the recommendations from the alternate arrangement under option 2 on the CCBHC website. Board meeting summaries and the annual summary of recommendations must be available for auditing purposes by DMHA.</w:t>
            </w:r>
          </w:p>
        </w:tc>
        <w:tc>
          <w:tcPr>
            <w:tcW w:w="1265" w:type="dxa"/>
            <w:shd w:val="clear" w:color="auto" w:fill="auto"/>
            <w:tcMar>
              <w:top w:w="100" w:type="dxa"/>
              <w:left w:w="100" w:type="dxa"/>
              <w:bottom w:w="100" w:type="dxa"/>
              <w:right w:w="100" w:type="dxa"/>
            </w:tcMar>
          </w:tcPr>
          <w:sdt>
            <w:sdtPr>
              <w:rPr>
                <w:b/>
              </w:rPr>
              <w:id w:val="-1504582624"/>
              <w:lock w:val="sdtLocked"/>
              <w:placeholder>
                <w:docPart w:val="BED7B4DD2F4040DA853CB5E8E2FE3B5E"/>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7D" w14:textId="78B3E2B4" w:rsidR="00077324" w:rsidRPr="00586C9F" w:rsidRDefault="00521287">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7E" w14:textId="6613CDCE" w:rsidR="00077324" w:rsidRPr="004E61BF" w:rsidRDefault="0045417F" w:rsidP="004E61BF">
            <w:pPr>
              <w:widowControl w:val="0"/>
              <w:rPr>
                <w:rFonts w:ascii="Times New Roman" w:hAnsi="Times New Roman" w:cs="Times New Roman"/>
                <w:bCs/>
              </w:rPr>
            </w:pPr>
            <w:r>
              <w:rPr>
                <w:b/>
              </w:rPr>
              <w:t>Yes</w:t>
            </w:r>
          </w:p>
        </w:tc>
      </w:tr>
      <w:tr w:rsidR="00586C9F" w:rsidRPr="00586C9F" w14:paraId="1529D588" w14:textId="77777777" w:rsidTr="00EC6850">
        <w:trPr>
          <w:trHeight w:val="300"/>
        </w:trPr>
        <w:tc>
          <w:tcPr>
            <w:tcW w:w="1185" w:type="dxa"/>
            <w:shd w:val="clear" w:color="auto" w:fill="auto"/>
            <w:tcMar>
              <w:top w:w="100" w:type="dxa"/>
              <w:left w:w="100" w:type="dxa"/>
              <w:bottom w:w="100" w:type="dxa"/>
              <w:right w:w="100" w:type="dxa"/>
            </w:tcMar>
          </w:tcPr>
          <w:p w14:paraId="1529D580" w14:textId="4176474B" w:rsidR="00077324" w:rsidRPr="00586C9F" w:rsidRDefault="00FB5034">
            <w:pPr>
              <w:widowControl w:val="0"/>
            </w:pPr>
            <w:r w:rsidRPr="00586C9F">
              <w:t>6.b.2</w:t>
            </w:r>
          </w:p>
        </w:tc>
        <w:tc>
          <w:tcPr>
            <w:tcW w:w="8430" w:type="dxa"/>
            <w:shd w:val="clear" w:color="auto" w:fill="auto"/>
            <w:tcMar>
              <w:top w:w="100" w:type="dxa"/>
              <w:left w:w="100" w:type="dxa"/>
              <w:bottom w:w="100" w:type="dxa"/>
              <w:right w:w="100" w:type="dxa"/>
            </w:tcMar>
          </w:tcPr>
          <w:p w14:paraId="1529D581" w14:textId="77777777" w:rsidR="00077324" w:rsidRPr="00586C9F" w:rsidRDefault="00FB5034">
            <w:pPr>
              <w:widowControl w:val="0"/>
            </w:pPr>
            <w:r w:rsidRPr="00586C9F">
              <w:t>If option 1 is chosen, the CCBHC must describe how it meets this requirement, or provide a transition plan with a timeline that indicates how it will do so.</w:t>
            </w:r>
          </w:p>
          <w:p w14:paraId="1529D582" w14:textId="77777777" w:rsidR="00077324" w:rsidRPr="00586C9F" w:rsidRDefault="00077324">
            <w:pPr>
              <w:widowControl w:val="0"/>
            </w:pPr>
          </w:p>
          <w:p w14:paraId="1529D583" w14:textId="77777777" w:rsidR="00077324" w:rsidRPr="00586C9F" w:rsidRDefault="00FB5034">
            <w:pPr>
              <w:widowControl w:val="0"/>
            </w:pPr>
            <w:r w:rsidRPr="00586C9F">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14:paraId="1529D584" w14:textId="77777777" w:rsidR="00077324" w:rsidRPr="00586C9F" w:rsidRDefault="00077324">
            <w:pPr>
              <w:widowControl w:val="0"/>
              <w:rPr>
                <w:i/>
              </w:rPr>
            </w:pPr>
          </w:p>
          <w:p w14:paraId="1529D585" w14:textId="77777777" w:rsidR="00077324" w:rsidRPr="00586C9F" w:rsidRDefault="00FB5034">
            <w:pPr>
              <w:widowControl w:val="0"/>
              <w:rPr>
                <w:i/>
              </w:rPr>
            </w:pPr>
            <w:r w:rsidRPr="00586C9F">
              <w:rPr>
                <w:i/>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265" w:type="dxa"/>
            <w:shd w:val="clear" w:color="auto" w:fill="auto"/>
            <w:tcMar>
              <w:top w:w="100" w:type="dxa"/>
              <w:left w:w="100" w:type="dxa"/>
              <w:bottom w:w="100" w:type="dxa"/>
              <w:right w:w="100" w:type="dxa"/>
            </w:tcMar>
          </w:tcPr>
          <w:sdt>
            <w:sdtPr>
              <w:rPr>
                <w:b/>
              </w:rPr>
              <w:id w:val="1642304285"/>
              <w:lock w:val="sdtLocked"/>
              <w:placeholder>
                <w:docPart w:val="4335F78DE5DB4143A8045E3AE1A7236C"/>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86" w14:textId="2EED5035" w:rsidR="00077324" w:rsidRPr="00586C9F" w:rsidRDefault="00226584">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87" w14:textId="317F7D02" w:rsidR="00077324" w:rsidRPr="00F631B9" w:rsidRDefault="0045417F" w:rsidP="0045417F">
            <w:r>
              <w:rPr>
                <w:b/>
              </w:rPr>
              <w:t>Yes</w:t>
            </w:r>
          </w:p>
        </w:tc>
      </w:tr>
      <w:tr w:rsidR="00586C9F" w:rsidRPr="00586C9F" w14:paraId="1529D58D" w14:textId="77777777" w:rsidTr="00EC6850">
        <w:trPr>
          <w:trHeight w:val="300"/>
        </w:trPr>
        <w:tc>
          <w:tcPr>
            <w:tcW w:w="1185" w:type="dxa"/>
            <w:shd w:val="clear" w:color="auto" w:fill="auto"/>
            <w:tcMar>
              <w:top w:w="100" w:type="dxa"/>
              <w:left w:w="100" w:type="dxa"/>
              <w:bottom w:w="100" w:type="dxa"/>
              <w:right w:w="100" w:type="dxa"/>
            </w:tcMar>
          </w:tcPr>
          <w:p w14:paraId="1529D589" w14:textId="77777777" w:rsidR="00077324" w:rsidRPr="00586C9F" w:rsidRDefault="00FB5034">
            <w:pPr>
              <w:widowControl w:val="0"/>
            </w:pPr>
            <w:r w:rsidRPr="00586C9F">
              <w:t>6.b.3</w:t>
            </w:r>
          </w:p>
        </w:tc>
        <w:tc>
          <w:tcPr>
            <w:tcW w:w="8430" w:type="dxa"/>
            <w:shd w:val="clear" w:color="auto" w:fill="auto"/>
            <w:tcMar>
              <w:top w:w="100" w:type="dxa"/>
              <w:left w:w="100" w:type="dxa"/>
              <w:bottom w:w="100" w:type="dxa"/>
              <w:right w:w="100" w:type="dxa"/>
            </w:tcMar>
          </w:tcPr>
          <w:p w14:paraId="1529D58A" w14:textId="77777777" w:rsidR="00077324" w:rsidRPr="00586C9F" w:rsidRDefault="00FB5034">
            <w:pPr>
              <w:widowControl w:val="0"/>
            </w:pPr>
            <w:r w:rsidRPr="00586C9F">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265" w:type="dxa"/>
            <w:shd w:val="clear" w:color="auto" w:fill="auto"/>
            <w:tcMar>
              <w:top w:w="100" w:type="dxa"/>
              <w:left w:w="100" w:type="dxa"/>
              <w:bottom w:w="100" w:type="dxa"/>
              <w:right w:w="100" w:type="dxa"/>
            </w:tcMar>
          </w:tcPr>
          <w:sdt>
            <w:sdtPr>
              <w:rPr>
                <w:b/>
              </w:rPr>
              <w:id w:val="791565459"/>
              <w:lock w:val="sdtLocked"/>
              <w:placeholder>
                <w:docPart w:val="5B555C8E6B794911A6D0C2B1393061DF"/>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8B" w14:textId="2E081FAC" w:rsidR="00077324" w:rsidRPr="00586C9F" w:rsidRDefault="00391BA4">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8C" w14:textId="1258B757" w:rsidR="00077324" w:rsidRPr="00586C9F" w:rsidRDefault="0045417F">
            <w:pPr>
              <w:widowControl w:val="0"/>
              <w:rPr>
                <w:b/>
              </w:rPr>
            </w:pPr>
            <w:r>
              <w:rPr>
                <w:b/>
              </w:rPr>
              <w:t>Yes</w:t>
            </w:r>
          </w:p>
        </w:tc>
      </w:tr>
      <w:tr w:rsidR="00586C9F" w:rsidRPr="00586C9F" w14:paraId="1529D592" w14:textId="77777777" w:rsidTr="00EC6850">
        <w:trPr>
          <w:trHeight w:val="300"/>
        </w:trPr>
        <w:tc>
          <w:tcPr>
            <w:tcW w:w="1185" w:type="dxa"/>
            <w:shd w:val="clear" w:color="auto" w:fill="auto"/>
            <w:tcMar>
              <w:top w:w="100" w:type="dxa"/>
              <w:left w:w="100" w:type="dxa"/>
              <w:bottom w:w="100" w:type="dxa"/>
              <w:right w:w="100" w:type="dxa"/>
            </w:tcMar>
          </w:tcPr>
          <w:p w14:paraId="1529D58E" w14:textId="28FDAE27" w:rsidR="00077324" w:rsidRPr="00586C9F" w:rsidRDefault="00FB5034">
            <w:pPr>
              <w:widowControl w:val="0"/>
            </w:pPr>
            <w:r w:rsidRPr="00586C9F">
              <w:t>6.b.4</w:t>
            </w:r>
          </w:p>
        </w:tc>
        <w:tc>
          <w:tcPr>
            <w:tcW w:w="8430" w:type="dxa"/>
            <w:shd w:val="clear" w:color="auto" w:fill="auto"/>
            <w:tcMar>
              <w:top w:w="100" w:type="dxa"/>
              <w:left w:w="100" w:type="dxa"/>
              <w:bottom w:w="100" w:type="dxa"/>
              <w:right w:w="100" w:type="dxa"/>
            </w:tcMar>
          </w:tcPr>
          <w:p w14:paraId="1529D58F" w14:textId="2B058539" w:rsidR="00077324" w:rsidRPr="00586C9F" w:rsidRDefault="00FB5034">
            <w:pPr>
              <w:widowControl w:val="0"/>
            </w:pPr>
            <w:r w:rsidRPr="00586C9F">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w:t>
            </w:r>
            <w:r w:rsidRPr="00846903">
              <w:t xml:space="preserve">The demographics of the needs assessment results should be reflected in the governing board. The governing board should be made of at least 51% of individuals with lived </w:t>
            </w:r>
            <w:r w:rsidR="00FC4FA2" w:rsidRPr="00846903">
              <w:t xml:space="preserve">or living </w:t>
            </w:r>
            <w:r w:rsidRPr="00846903">
              <w:t xml:space="preserve">experience </w:t>
            </w:r>
            <w:r w:rsidR="00FC4FA2" w:rsidRPr="00846903">
              <w:t>in outpatient mental health or substance use services as a person receiving services or a family member, c</w:t>
            </w:r>
            <w:r w:rsidRPr="00846903">
              <w:t xml:space="preserve">onsidering different intersections with underserved and historically marginalized individuals within the mental health </w:t>
            </w:r>
            <w:r w:rsidR="00137EC9" w:rsidRPr="00846903">
              <w:t xml:space="preserve">and substance use </w:t>
            </w:r>
            <w:r w:rsidRPr="00846903">
              <w:t>space.</w:t>
            </w:r>
            <w:r w:rsidRPr="00586C9F">
              <w:t xml:space="preserve"> </w:t>
            </w:r>
          </w:p>
        </w:tc>
        <w:tc>
          <w:tcPr>
            <w:tcW w:w="1265" w:type="dxa"/>
            <w:shd w:val="clear" w:color="auto" w:fill="auto"/>
            <w:tcMar>
              <w:top w:w="100" w:type="dxa"/>
              <w:left w:w="100" w:type="dxa"/>
              <w:bottom w:w="100" w:type="dxa"/>
              <w:right w:w="100" w:type="dxa"/>
            </w:tcMar>
          </w:tcPr>
          <w:sdt>
            <w:sdtPr>
              <w:rPr>
                <w:b/>
              </w:rPr>
              <w:id w:val="2034220691"/>
              <w:lock w:val="sdtLocked"/>
              <w:placeholder>
                <w:docPart w:val="B7A30E60B31946E38025DDCBB1503949"/>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90" w14:textId="09413312" w:rsidR="00077324" w:rsidRPr="00586C9F" w:rsidRDefault="00D8374E">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91" w14:textId="040E6FE7" w:rsidR="00077324" w:rsidRPr="00586C9F" w:rsidRDefault="0045417F" w:rsidP="00F15649">
            <w:pPr>
              <w:rPr>
                <w:b/>
              </w:rPr>
            </w:pPr>
            <w:r>
              <w:rPr>
                <w:b/>
              </w:rPr>
              <w:t>Yes</w:t>
            </w:r>
          </w:p>
        </w:tc>
      </w:tr>
      <w:tr w:rsidR="00586C9F" w:rsidRPr="00586C9F" w14:paraId="1529D597" w14:textId="77777777" w:rsidTr="00EC6850">
        <w:trPr>
          <w:trHeight w:val="300"/>
        </w:trPr>
        <w:tc>
          <w:tcPr>
            <w:tcW w:w="1185" w:type="dxa"/>
            <w:shd w:val="clear" w:color="auto" w:fill="auto"/>
            <w:tcMar>
              <w:top w:w="100" w:type="dxa"/>
              <w:left w:w="100" w:type="dxa"/>
              <w:bottom w:w="100" w:type="dxa"/>
              <w:right w:w="100" w:type="dxa"/>
            </w:tcMar>
          </w:tcPr>
          <w:p w14:paraId="1529D593" w14:textId="270EE875" w:rsidR="00077324" w:rsidRPr="00586C9F" w:rsidRDefault="00FB5034">
            <w:pPr>
              <w:widowControl w:val="0"/>
            </w:pPr>
            <w:r w:rsidRPr="00586C9F">
              <w:t>6.c.1</w:t>
            </w:r>
          </w:p>
        </w:tc>
        <w:tc>
          <w:tcPr>
            <w:tcW w:w="8430" w:type="dxa"/>
            <w:shd w:val="clear" w:color="auto" w:fill="auto"/>
            <w:tcMar>
              <w:top w:w="100" w:type="dxa"/>
              <w:left w:w="100" w:type="dxa"/>
              <w:bottom w:w="100" w:type="dxa"/>
              <w:right w:w="100" w:type="dxa"/>
            </w:tcMar>
          </w:tcPr>
          <w:p w14:paraId="1529D594" w14:textId="77777777" w:rsidR="00077324" w:rsidRPr="00586C9F" w:rsidRDefault="00FB5034">
            <w:pPr>
              <w:widowControl w:val="0"/>
            </w:pPr>
            <w:r w:rsidRPr="00586C9F">
              <w:t>The CCBHC enrolled as a Medicaid provider and licensed, certified, or accredited 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265" w:type="dxa"/>
            <w:shd w:val="clear" w:color="auto" w:fill="auto"/>
            <w:tcMar>
              <w:top w:w="100" w:type="dxa"/>
              <w:left w:w="100" w:type="dxa"/>
              <w:bottom w:w="100" w:type="dxa"/>
              <w:right w:w="100" w:type="dxa"/>
            </w:tcMar>
          </w:tcPr>
          <w:sdt>
            <w:sdtPr>
              <w:rPr>
                <w:b/>
              </w:rPr>
              <w:id w:val="1770280281"/>
              <w:lock w:val="sdtLocked"/>
              <w:placeholder>
                <w:docPart w:val="099AD36318454F6F999C2ACB0D102684"/>
              </w:placeholder>
              <w:dropDownList>
                <w:listItem w:value="Choose an item."/>
                <w:listItem w:displayText="Yes" w:value="Yes"/>
                <w:listItem w:displayText="No" w:value="No"/>
                <w:listItem w:displayText="Maybe+" w:value="Maybe+"/>
                <w:listItem w:displayText="Maybe-" w:value="Maybe-"/>
                <w:listItem w:displayText="Maybe" w:value="Maybe"/>
              </w:dropDownList>
            </w:sdtPr>
            <w:sdtEndPr/>
            <w:sdtContent>
              <w:p w14:paraId="1529D595" w14:textId="4F4743A5" w:rsidR="00077324" w:rsidRPr="00586C9F" w:rsidRDefault="005118F0">
                <w:pPr>
                  <w:widowControl w:val="0"/>
                  <w:rPr>
                    <w:b/>
                  </w:rPr>
                </w:pPr>
                <w:r>
                  <w:rPr>
                    <w:b/>
                  </w:rPr>
                  <w:t>Yes</w:t>
                </w:r>
              </w:p>
            </w:sdtContent>
          </w:sdt>
        </w:tc>
        <w:tc>
          <w:tcPr>
            <w:tcW w:w="3240" w:type="dxa"/>
            <w:shd w:val="clear" w:color="auto" w:fill="auto"/>
            <w:tcMar>
              <w:top w:w="100" w:type="dxa"/>
              <w:left w:w="100" w:type="dxa"/>
              <w:bottom w:w="100" w:type="dxa"/>
              <w:right w:w="100" w:type="dxa"/>
            </w:tcMar>
          </w:tcPr>
          <w:p w14:paraId="1529D596" w14:textId="69D67F5E" w:rsidR="00077324" w:rsidRPr="00B45897" w:rsidRDefault="0045417F">
            <w:pPr>
              <w:widowControl w:val="0"/>
              <w:rPr>
                <w:rFonts w:ascii="Times New Roman" w:hAnsi="Times New Roman" w:cs="Times New Roman"/>
                <w:bCs/>
              </w:rPr>
            </w:pPr>
            <w:r>
              <w:rPr>
                <w:b/>
              </w:rPr>
              <w:t>Yes</w:t>
            </w:r>
          </w:p>
        </w:tc>
      </w:tr>
    </w:tbl>
    <w:tbl>
      <w:tblPr>
        <w:tblStyle w:val="3"/>
        <w:tblW w:w="1412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1185"/>
        <w:gridCol w:w="8435"/>
        <w:gridCol w:w="4506"/>
      </w:tblGrid>
      <w:tr w:rsidR="00586C9F" w:rsidRPr="00586C9F" w14:paraId="1529D59D" w14:textId="77777777" w:rsidTr="0045417F">
        <w:trPr>
          <w:trHeight w:val="420"/>
        </w:trPr>
        <w:tc>
          <w:tcPr>
            <w:tcW w:w="1185" w:type="dxa"/>
            <w:shd w:val="clear" w:color="auto" w:fill="auto"/>
            <w:tcMar>
              <w:top w:w="100" w:type="dxa"/>
              <w:left w:w="100" w:type="dxa"/>
              <w:bottom w:w="100" w:type="dxa"/>
              <w:right w:w="100" w:type="dxa"/>
            </w:tcMar>
          </w:tcPr>
          <w:p w14:paraId="1529D59A" w14:textId="77777777" w:rsidR="00077324" w:rsidRPr="00586C9F" w:rsidRDefault="00FB5034">
            <w:pPr>
              <w:widowControl w:val="0"/>
              <w:rPr>
                <w:b/>
              </w:rPr>
            </w:pPr>
            <w:bookmarkStart w:id="27" w:name="_heading=h.g80xf54sc7k6" w:colFirst="0" w:colLast="0"/>
            <w:bookmarkEnd w:id="27"/>
            <w:r w:rsidRPr="00586C9F">
              <w:rPr>
                <w:b/>
              </w:rPr>
              <w:t>Criterion #</w:t>
            </w:r>
          </w:p>
        </w:tc>
        <w:tc>
          <w:tcPr>
            <w:tcW w:w="8435" w:type="dxa"/>
          </w:tcPr>
          <w:p w14:paraId="4D5E81C1" w14:textId="77777777" w:rsidR="0045417F" w:rsidRPr="00586C9F" w:rsidRDefault="0045417F">
            <w:pPr>
              <w:widowControl w:val="0"/>
              <w:rPr>
                <w:b/>
              </w:rPr>
            </w:pPr>
          </w:p>
        </w:tc>
        <w:tc>
          <w:tcPr>
            <w:tcW w:w="4506" w:type="dxa"/>
          </w:tcPr>
          <w:p w14:paraId="1529D59C" w14:textId="057F7122" w:rsidR="00077324" w:rsidRPr="00586C9F" w:rsidRDefault="00FB5034">
            <w:pPr>
              <w:widowControl w:val="0"/>
              <w:rPr>
                <w:b/>
              </w:rPr>
            </w:pPr>
            <w:r w:rsidRPr="00586C9F">
              <w:rPr>
                <w:b/>
              </w:rPr>
              <w:t xml:space="preserve">Please confirm you will seek </w:t>
            </w:r>
            <w:r w:rsidR="450D89E9" w:rsidRPr="00586C9F">
              <w:rPr>
                <w:b/>
                <w:bCs/>
              </w:rPr>
              <w:t xml:space="preserve">designation/ </w:t>
            </w:r>
            <w:r w:rsidRPr="00586C9F">
              <w:rPr>
                <w:b/>
              </w:rPr>
              <w:t>certification as part of the Demonstration. (Yes/No)</w:t>
            </w:r>
          </w:p>
        </w:tc>
      </w:tr>
      <w:tr w:rsidR="00586C9F" w:rsidRPr="00586C9F" w14:paraId="1529D5A1" w14:textId="77777777">
        <w:trPr>
          <w:trHeight w:val="420"/>
        </w:trPr>
        <w:tc>
          <w:tcPr>
            <w:tcW w:w="1185" w:type="dxa"/>
            <w:shd w:val="clear" w:color="auto" w:fill="auto"/>
            <w:tcMar>
              <w:top w:w="100" w:type="dxa"/>
              <w:left w:w="100" w:type="dxa"/>
              <w:bottom w:w="100" w:type="dxa"/>
              <w:right w:w="100" w:type="dxa"/>
            </w:tcMar>
          </w:tcPr>
          <w:p w14:paraId="1529D59E" w14:textId="77777777" w:rsidR="00077324" w:rsidRPr="00586C9F" w:rsidRDefault="00FB5034">
            <w:pPr>
              <w:widowControl w:val="0"/>
            </w:pPr>
            <w:r w:rsidRPr="00586C9F">
              <w:t>6.c.2</w:t>
            </w:r>
          </w:p>
        </w:tc>
        <w:tc>
          <w:tcPr>
            <w:tcW w:w="8429" w:type="dxa"/>
          </w:tcPr>
          <w:p w14:paraId="36E9F9A1" w14:textId="2A55A7E1" w:rsidR="0045417F" w:rsidRPr="0011355D" w:rsidRDefault="0045417F">
            <w:pPr>
              <w:widowControl w:val="0"/>
            </w:pPr>
            <w:r w:rsidRPr="0011355D">
              <w:t>CCBHCs must be certified by their state</w:t>
            </w:r>
            <w:r w:rsidRPr="00586C9F">
              <w:t xml:space="preserve"> as a CCBHC or have submitted an attestation to SAMHSA as a part of participation in the SAMHSA CCBHC Expansion grant program. </w:t>
            </w:r>
            <w:r w:rsidRPr="0011355D">
              <w:t>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w:t>
            </w:r>
            <w:r w:rsidRPr="00586C9F">
              <w:t xml:space="preserve"> The CCBHC must be recertified every three years.</w:t>
            </w:r>
          </w:p>
        </w:tc>
        <w:tc>
          <w:tcPr>
            <w:tcW w:w="4506" w:type="dxa"/>
            <w:shd w:val="clear" w:color="auto" w:fill="auto"/>
            <w:tcMar>
              <w:top w:w="100" w:type="dxa"/>
              <w:left w:w="100" w:type="dxa"/>
              <w:bottom w:w="100" w:type="dxa"/>
              <w:right w:w="100" w:type="dxa"/>
            </w:tcMar>
          </w:tcPr>
          <w:p w14:paraId="1529D5A0" w14:textId="6014CD87" w:rsidR="00077324" w:rsidRPr="00586C9F" w:rsidRDefault="00FD10B0">
            <w:pPr>
              <w:widowControl w:val="0"/>
              <w:rPr>
                <w:b/>
              </w:rPr>
            </w:pPr>
            <w:r>
              <w:rPr>
                <w:b/>
              </w:rPr>
              <w:t xml:space="preserve">Yes </w:t>
            </w:r>
          </w:p>
        </w:tc>
      </w:tr>
    </w:tbl>
    <w:tbl>
      <w:tblPr>
        <w:tblStyle w:val="2"/>
        <w:tblW w:w="14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4505"/>
      </w:tblGrid>
      <w:tr w:rsidR="00586C9F" w:rsidRPr="00586C9F" w14:paraId="1529D5A7" w14:textId="77777777" w:rsidTr="00DE2674">
        <w:trPr>
          <w:trHeight w:val="420"/>
        </w:trPr>
        <w:tc>
          <w:tcPr>
            <w:tcW w:w="1185" w:type="dxa"/>
            <w:shd w:val="clear" w:color="auto" w:fill="auto"/>
            <w:tcMar>
              <w:top w:w="100" w:type="dxa"/>
              <w:left w:w="100" w:type="dxa"/>
              <w:bottom w:w="100" w:type="dxa"/>
              <w:right w:w="100" w:type="dxa"/>
            </w:tcMar>
          </w:tcPr>
          <w:p w14:paraId="1529D5A4" w14:textId="77777777" w:rsidR="00077324" w:rsidRPr="00586C9F" w:rsidRDefault="00FB5034">
            <w:pPr>
              <w:widowControl w:val="0"/>
              <w:rPr>
                <w:b/>
              </w:rPr>
            </w:pPr>
            <w:bookmarkStart w:id="28" w:name="_heading=h.wreh93vm27gh" w:colFirst="0" w:colLast="0"/>
            <w:bookmarkEnd w:id="28"/>
            <w:r w:rsidRPr="00586C9F">
              <w:rPr>
                <w:b/>
              </w:rPr>
              <w:t>Criterion #</w:t>
            </w:r>
          </w:p>
        </w:tc>
        <w:tc>
          <w:tcPr>
            <w:tcW w:w="8430" w:type="dxa"/>
            <w:shd w:val="clear" w:color="auto" w:fill="auto"/>
            <w:tcMar>
              <w:top w:w="100" w:type="dxa"/>
              <w:left w:w="100" w:type="dxa"/>
              <w:bottom w:w="100" w:type="dxa"/>
              <w:right w:w="100" w:type="dxa"/>
            </w:tcMar>
          </w:tcPr>
          <w:p w14:paraId="1529D5A5" w14:textId="77777777" w:rsidR="00077324" w:rsidRPr="00586C9F" w:rsidRDefault="00FB5034">
            <w:pPr>
              <w:widowControl w:val="0"/>
              <w:rPr>
                <w:b/>
              </w:rPr>
            </w:pPr>
            <w:r w:rsidRPr="00586C9F">
              <w:rPr>
                <w:b/>
              </w:rPr>
              <w:t>Criterion</w:t>
            </w:r>
          </w:p>
        </w:tc>
        <w:tc>
          <w:tcPr>
            <w:tcW w:w="4505" w:type="dxa"/>
            <w:shd w:val="clear" w:color="auto" w:fill="auto"/>
            <w:tcMar>
              <w:top w:w="100" w:type="dxa"/>
              <w:left w:w="100" w:type="dxa"/>
              <w:bottom w:w="100" w:type="dxa"/>
              <w:right w:w="100" w:type="dxa"/>
            </w:tcMar>
          </w:tcPr>
          <w:p w14:paraId="1529D5A6" w14:textId="77777777" w:rsidR="00077324" w:rsidRPr="00586C9F" w:rsidRDefault="00FB5034">
            <w:pPr>
              <w:widowControl w:val="0"/>
              <w:rPr>
                <w:b/>
              </w:rPr>
            </w:pPr>
            <w:r w:rsidRPr="00586C9F">
              <w:rPr>
                <w:b/>
              </w:rPr>
              <w:t>What accreditations by appropriate independent accrediting bodies do you currently hold and/or plan on pursuing?</w:t>
            </w:r>
          </w:p>
        </w:tc>
      </w:tr>
      <w:tr w:rsidR="00077324" w:rsidRPr="00586C9F" w14:paraId="1529D5AB" w14:textId="77777777" w:rsidTr="00EC6850">
        <w:trPr>
          <w:trHeight w:val="420"/>
        </w:trPr>
        <w:tc>
          <w:tcPr>
            <w:tcW w:w="1185" w:type="dxa"/>
            <w:shd w:val="clear" w:color="auto" w:fill="auto"/>
            <w:tcMar>
              <w:top w:w="100" w:type="dxa"/>
              <w:left w:w="100" w:type="dxa"/>
              <w:bottom w:w="100" w:type="dxa"/>
              <w:right w:w="100" w:type="dxa"/>
            </w:tcMar>
          </w:tcPr>
          <w:p w14:paraId="1529D5A8" w14:textId="0E883D45" w:rsidR="00077324" w:rsidRPr="00586C9F" w:rsidRDefault="00FB5034">
            <w:pPr>
              <w:widowControl w:val="0"/>
            </w:pPr>
            <w:r w:rsidRPr="00586C9F">
              <w:t>6.c.3</w:t>
            </w:r>
          </w:p>
        </w:tc>
        <w:tc>
          <w:tcPr>
            <w:tcW w:w="8430" w:type="dxa"/>
            <w:shd w:val="clear" w:color="auto" w:fill="auto"/>
            <w:tcMar>
              <w:top w:w="100" w:type="dxa"/>
              <w:left w:w="100" w:type="dxa"/>
              <w:bottom w:w="100" w:type="dxa"/>
              <w:right w:w="100" w:type="dxa"/>
            </w:tcMar>
          </w:tcPr>
          <w:p w14:paraId="1529D5A9" w14:textId="77777777" w:rsidR="00077324" w:rsidRPr="00586C9F" w:rsidRDefault="00FB5034">
            <w:pPr>
              <w:widowControl w:val="0"/>
            </w:pPr>
            <w:r w:rsidRPr="00236BFC">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4505" w:type="dxa"/>
            <w:shd w:val="clear" w:color="auto" w:fill="auto"/>
            <w:tcMar>
              <w:top w:w="100" w:type="dxa"/>
              <w:left w:w="100" w:type="dxa"/>
              <w:bottom w:w="100" w:type="dxa"/>
              <w:right w:w="100" w:type="dxa"/>
            </w:tcMar>
          </w:tcPr>
          <w:p w14:paraId="17C4FBD8" w14:textId="4B5C9815" w:rsidR="001148A3" w:rsidRPr="00586C9F" w:rsidRDefault="55A878BB">
            <w:pPr>
              <w:widowControl w:val="0"/>
              <w:rPr>
                <w:b/>
              </w:rPr>
            </w:pPr>
            <w:r w:rsidRPr="0927C501">
              <w:rPr>
                <w:b/>
                <w:bCs/>
              </w:rPr>
              <w:t>Yes</w:t>
            </w:r>
            <w:r w:rsidR="20CF7F17" w:rsidRPr="0927C501">
              <w:rPr>
                <w:b/>
                <w:bCs/>
              </w:rPr>
              <w:t>, The Joint Commission</w:t>
            </w:r>
          </w:p>
          <w:p w14:paraId="1529D5AA" w14:textId="03636922" w:rsidR="00077324" w:rsidRPr="00586C9F" w:rsidRDefault="00077324" w:rsidP="00F15649">
            <w:pPr>
              <w:rPr>
                <w:b/>
              </w:rPr>
            </w:pPr>
          </w:p>
        </w:tc>
      </w:tr>
    </w:tbl>
    <w:p w14:paraId="1529D5AC" w14:textId="77777777" w:rsidR="00077324" w:rsidRPr="00586C9F" w:rsidRDefault="00077324">
      <w:pPr>
        <w:rPr>
          <w:b/>
        </w:rPr>
      </w:pPr>
    </w:p>
    <w:p w14:paraId="1529D5AD" w14:textId="77777777" w:rsidR="00077324" w:rsidRPr="00586C9F" w:rsidRDefault="00077324">
      <w:pPr>
        <w:rPr>
          <w:b/>
        </w:rPr>
      </w:pPr>
    </w:p>
    <w:p w14:paraId="1529D5AE" w14:textId="77777777" w:rsidR="00077324" w:rsidRPr="003B201D" w:rsidRDefault="00FB5034">
      <w:pPr>
        <w:rPr>
          <w:b/>
        </w:rPr>
      </w:pPr>
      <w:r w:rsidRPr="003B201D">
        <w:rPr>
          <w:b/>
        </w:rPr>
        <w:t>Program Requirement 6: Organizational Authority and Governance</w:t>
      </w:r>
    </w:p>
    <w:p w14:paraId="1529D5AF" w14:textId="77777777" w:rsidR="00077324" w:rsidRPr="003B201D" w:rsidRDefault="00077324"/>
    <w:p w14:paraId="1529D5B0" w14:textId="77777777" w:rsidR="00077324" w:rsidRPr="003B201D" w:rsidRDefault="00FB5034">
      <w:r w:rsidRPr="003B201D">
        <w:t>Please provide a narrative explaining your current ability to meet the Certification Criteria in Program Requirement 6. For each criterion, please address:</w:t>
      </w:r>
    </w:p>
    <w:p w14:paraId="1529D5B1" w14:textId="77777777" w:rsidR="00077324" w:rsidRPr="003B201D" w:rsidRDefault="00FB5034">
      <w:pPr>
        <w:numPr>
          <w:ilvl w:val="0"/>
          <w:numId w:val="15"/>
        </w:numPr>
      </w:pPr>
      <w:r w:rsidRPr="003B201D">
        <w:t xml:space="preserve">If you currently meet the criterion, how are you doing so? </w:t>
      </w:r>
    </w:p>
    <w:p w14:paraId="1529D5B2" w14:textId="77777777" w:rsidR="00077324" w:rsidRPr="003B201D" w:rsidRDefault="00FB5034">
      <w:pPr>
        <w:numPr>
          <w:ilvl w:val="0"/>
          <w:numId w:val="15"/>
        </w:numPr>
      </w:pPr>
      <w:r w:rsidRPr="003B201D">
        <w:t>If you are not currently able to meet the criterion, what would you need to do to meet the criterion by the anticipated Demonstration Program start date (7/1/24)? What type of support would you need?</w:t>
      </w:r>
    </w:p>
    <w:p w14:paraId="1529D5B3" w14:textId="1FBF41D0" w:rsidR="00077324" w:rsidRPr="003B201D" w:rsidRDefault="00FB5034">
      <w:pPr>
        <w:numPr>
          <w:ilvl w:val="0"/>
          <w:numId w:val="15"/>
        </w:numPr>
      </w:pPr>
      <w:r w:rsidRPr="003B201D">
        <w:t>If you are exceeding the criterion requirements, what are you doing?</w:t>
      </w:r>
    </w:p>
    <w:p w14:paraId="1529D5B4" w14:textId="77777777" w:rsidR="00077324" w:rsidRPr="00586C9F" w:rsidRDefault="00077324">
      <w:pPr>
        <w:rPr>
          <w:rFonts w:ascii="Times New Roman" w:eastAsia="Times New Roman" w:hAnsi="Times New Roman" w:cs="Times New Roman"/>
          <w:b/>
          <w:sz w:val="24"/>
          <w:szCs w:val="24"/>
        </w:rPr>
      </w:pPr>
    </w:p>
    <w:tbl>
      <w:tblPr>
        <w:tblStyle w:val="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B6" w14:textId="77777777">
        <w:tc>
          <w:tcPr>
            <w:tcW w:w="12990" w:type="dxa"/>
            <w:shd w:val="clear" w:color="auto" w:fill="FFFF99"/>
          </w:tcPr>
          <w:p w14:paraId="38433CF1" w14:textId="550D1EEE" w:rsidR="00077324" w:rsidRPr="00667992" w:rsidRDefault="00D875DB">
            <w:pPr>
              <w:widowControl w:val="0"/>
              <w:spacing w:line="276" w:lineRule="auto"/>
              <w:rPr>
                <w:rFonts w:ascii="Arial" w:hAnsi="Arial" w:cs="Arial"/>
                <w:sz w:val="22"/>
                <w:szCs w:val="22"/>
              </w:rPr>
            </w:pPr>
            <w:r w:rsidRPr="00667992">
              <w:rPr>
                <w:rFonts w:ascii="Arial" w:hAnsi="Arial" w:cs="Arial"/>
                <w:sz w:val="22"/>
                <w:szCs w:val="22"/>
              </w:rPr>
              <w:t xml:space="preserve">Southwestern </w:t>
            </w:r>
            <w:r w:rsidR="5F7BEABD" w:rsidRPr="00667992">
              <w:rPr>
                <w:rFonts w:ascii="Arial" w:hAnsi="Arial" w:cs="Arial"/>
                <w:sz w:val="22"/>
                <w:szCs w:val="22"/>
              </w:rPr>
              <w:t>current</w:t>
            </w:r>
            <w:r w:rsidR="5EC7AB0C" w:rsidRPr="00667992">
              <w:rPr>
                <w:rFonts w:ascii="Arial" w:hAnsi="Arial" w:cs="Arial"/>
                <w:sz w:val="22"/>
                <w:szCs w:val="22"/>
              </w:rPr>
              <w:t>ly</w:t>
            </w:r>
            <w:r w:rsidRPr="00667992">
              <w:rPr>
                <w:rFonts w:ascii="Arial" w:hAnsi="Arial" w:cs="Arial"/>
                <w:sz w:val="22"/>
                <w:szCs w:val="22"/>
              </w:rPr>
              <w:t xml:space="preserve"> meets the requirements outlined in Program Requirement 6</w:t>
            </w:r>
            <w:r w:rsidR="00AA78B8" w:rsidRPr="00667992">
              <w:rPr>
                <w:rFonts w:ascii="Arial" w:hAnsi="Arial" w:cs="Arial"/>
                <w:sz w:val="22"/>
                <w:szCs w:val="22"/>
              </w:rPr>
              <w:t>. The Board of Directors of Southwestern consist of almost 77%</w:t>
            </w:r>
            <w:r w:rsidR="00887BDD" w:rsidRPr="00667992">
              <w:rPr>
                <w:rFonts w:ascii="Arial" w:hAnsi="Arial" w:cs="Arial"/>
                <w:sz w:val="22"/>
                <w:szCs w:val="22"/>
              </w:rPr>
              <w:t xml:space="preserve"> consumers or a loved one of a consumer. In addition, only one board member derives their income from the healthcare industry (6%).</w:t>
            </w:r>
            <w:r w:rsidR="009E1E81" w:rsidRPr="00667992">
              <w:rPr>
                <w:rFonts w:ascii="Arial" w:hAnsi="Arial" w:cs="Arial"/>
                <w:sz w:val="22"/>
                <w:szCs w:val="22"/>
              </w:rPr>
              <w:t xml:space="preserve"> Southwestern is The Joint Commission accredited and certified by DMHA as a Community Mental Health Center</w:t>
            </w:r>
            <w:r w:rsidR="00D31136" w:rsidRPr="00667992">
              <w:rPr>
                <w:rFonts w:ascii="Arial" w:hAnsi="Arial" w:cs="Arial"/>
                <w:sz w:val="22"/>
                <w:szCs w:val="22"/>
              </w:rPr>
              <w:t xml:space="preserve">. In our efforts to assure consumer voice, we are also in the early stages of implementing a </w:t>
            </w:r>
            <w:r w:rsidR="00AF579E" w:rsidRPr="00667992">
              <w:rPr>
                <w:rFonts w:ascii="Arial" w:hAnsi="Arial" w:cs="Arial"/>
                <w:sz w:val="22"/>
                <w:szCs w:val="22"/>
              </w:rPr>
              <w:t>Youth Advisory Group</w:t>
            </w:r>
            <w:r w:rsidR="00FD1AE7" w:rsidRPr="00667992">
              <w:rPr>
                <w:rFonts w:ascii="Arial" w:hAnsi="Arial" w:cs="Arial"/>
                <w:sz w:val="22"/>
                <w:szCs w:val="22"/>
              </w:rPr>
              <w:t>, as the board membership does not currently involve youth consumers (</w:t>
            </w:r>
            <w:r w:rsidR="00AE5C65" w:rsidRPr="00667992">
              <w:rPr>
                <w:rFonts w:ascii="Arial" w:hAnsi="Arial" w:cs="Arial"/>
                <w:sz w:val="22"/>
                <w:szCs w:val="22"/>
              </w:rPr>
              <w:t>only parents). Two individuals have been identified from a local high school who will</w:t>
            </w:r>
            <w:r w:rsidR="00973ED4" w:rsidRPr="00667992">
              <w:rPr>
                <w:rFonts w:ascii="Arial" w:hAnsi="Arial" w:cs="Arial"/>
                <w:sz w:val="22"/>
                <w:szCs w:val="22"/>
              </w:rPr>
              <w:t xml:space="preserve"> participate in board meetings</w:t>
            </w:r>
            <w:r w:rsidR="004C564B" w:rsidRPr="00667992">
              <w:rPr>
                <w:rFonts w:ascii="Arial" w:hAnsi="Arial" w:cs="Arial"/>
                <w:sz w:val="22"/>
                <w:szCs w:val="22"/>
              </w:rPr>
              <w:t xml:space="preserve"> through presentations of youth related issues, as well as responses to targeted questions of the Board. The youths involved in this Youth Advisory Group will serve 1 year term (school year) with the option to renew 1 more year. The involvement of this Youth Advisory Group is targeted to be active in January 2024</w:t>
            </w:r>
            <w:r w:rsidR="00CE3D74" w:rsidRPr="00667992">
              <w:rPr>
                <w:rFonts w:ascii="Arial" w:hAnsi="Arial" w:cs="Arial"/>
                <w:sz w:val="22"/>
                <w:szCs w:val="22"/>
              </w:rPr>
              <w:t xml:space="preserve"> (</w:t>
            </w:r>
            <w:r w:rsidR="0058336B" w:rsidRPr="00667992">
              <w:rPr>
                <w:rFonts w:ascii="Arial" w:hAnsi="Arial" w:cs="Arial"/>
                <w:sz w:val="22"/>
                <w:szCs w:val="22"/>
              </w:rPr>
              <w:t>those 2 members will serve 1.5 years/3 semesters to assist with</w:t>
            </w:r>
            <w:r w:rsidR="00DC6B96" w:rsidRPr="00667992">
              <w:rPr>
                <w:rFonts w:ascii="Arial" w:hAnsi="Arial" w:cs="Arial"/>
                <w:sz w:val="22"/>
                <w:szCs w:val="22"/>
              </w:rPr>
              <w:t xml:space="preserve"> foundational </w:t>
            </w:r>
            <w:r w:rsidR="00F66D75" w:rsidRPr="00667992">
              <w:rPr>
                <w:rFonts w:ascii="Arial" w:hAnsi="Arial" w:cs="Arial"/>
                <w:sz w:val="22"/>
                <w:szCs w:val="22"/>
              </w:rPr>
              <w:t>structure of this model.</w:t>
            </w:r>
            <w:r w:rsidR="00442737" w:rsidRPr="00667992">
              <w:rPr>
                <w:rFonts w:ascii="Arial" w:hAnsi="Arial" w:cs="Arial"/>
                <w:sz w:val="22"/>
                <w:szCs w:val="22"/>
              </w:rPr>
              <w:t xml:space="preserve"> Southwestern has always been a </w:t>
            </w:r>
            <w:r w:rsidR="0049012B" w:rsidRPr="00667992">
              <w:rPr>
                <w:rFonts w:ascii="Arial" w:hAnsi="Arial" w:cs="Arial"/>
                <w:sz w:val="22"/>
                <w:szCs w:val="22"/>
              </w:rPr>
              <w:t xml:space="preserve">provider that provides services regardless of ability to pay. </w:t>
            </w:r>
            <w:r w:rsidR="00083496" w:rsidRPr="00667992">
              <w:rPr>
                <w:rFonts w:ascii="Arial" w:hAnsi="Arial" w:cs="Arial"/>
                <w:sz w:val="22"/>
                <w:szCs w:val="22"/>
              </w:rPr>
              <w:t>Providers are fully credentialed with Medicaid, Medicare, and commercial insurances (as eligible)</w:t>
            </w:r>
            <w:r w:rsidR="003B201D" w:rsidRPr="00667992">
              <w:rPr>
                <w:rFonts w:ascii="Arial" w:hAnsi="Arial" w:cs="Arial"/>
                <w:sz w:val="22"/>
                <w:szCs w:val="22"/>
              </w:rPr>
              <w:t>, and Southwestern provides charity care and fee reductions for those that are uninsured or underinsured.</w:t>
            </w:r>
            <w:r w:rsidR="00236BFC" w:rsidRPr="00667992">
              <w:rPr>
                <w:rFonts w:ascii="Arial" w:hAnsi="Arial" w:cs="Arial"/>
                <w:sz w:val="22"/>
                <w:szCs w:val="22"/>
              </w:rPr>
              <w:t xml:space="preserve"> Southwestern attested to CCBHC criteria in 2021 with </w:t>
            </w:r>
            <w:r w:rsidR="00AE7384" w:rsidRPr="00667992">
              <w:rPr>
                <w:rFonts w:ascii="Arial" w:hAnsi="Arial" w:cs="Arial"/>
                <w:sz w:val="22"/>
                <w:szCs w:val="22"/>
              </w:rPr>
              <w:t xml:space="preserve">the first SAMHSA CCBHC E </w:t>
            </w:r>
            <w:r w:rsidR="000F1B90" w:rsidRPr="00667992">
              <w:rPr>
                <w:rFonts w:ascii="Arial" w:hAnsi="Arial" w:cs="Arial"/>
                <w:sz w:val="22"/>
                <w:szCs w:val="22"/>
              </w:rPr>
              <w:t>Grant and</w:t>
            </w:r>
            <w:r w:rsidR="00AE7384" w:rsidRPr="00667992">
              <w:rPr>
                <w:rFonts w:ascii="Arial" w:hAnsi="Arial" w:cs="Arial"/>
                <w:sz w:val="22"/>
                <w:szCs w:val="22"/>
              </w:rPr>
              <w:t xml:space="preserve"> is attesting to the revised criteria with SAMHSA and DMHA</w:t>
            </w:r>
            <w:r w:rsidR="007C3ED8" w:rsidRPr="00667992">
              <w:rPr>
                <w:rFonts w:ascii="Arial" w:hAnsi="Arial" w:cs="Arial"/>
                <w:sz w:val="22"/>
                <w:szCs w:val="22"/>
              </w:rPr>
              <w:t xml:space="preserve"> by June 2024.</w:t>
            </w:r>
          </w:p>
          <w:p w14:paraId="3707DE05" w14:textId="77777777" w:rsidR="007F29AF" w:rsidRPr="00667992" w:rsidRDefault="007F29AF">
            <w:pPr>
              <w:widowControl w:val="0"/>
              <w:spacing w:line="276" w:lineRule="auto"/>
              <w:rPr>
                <w:rFonts w:ascii="Arial" w:hAnsi="Arial" w:cs="Arial"/>
                <w:sz w:val="22"/>
                <w:szCs w:val="22"/>
              </w:rPr>
            </w:pPr>
          </w:p>
          <w:p w14:paraId="74D3D2D6" w14:textId="77777777" w:rsidR="00077324" w:rsidRPr="00667992" w:rsidRDefault="007F29AF">
            <w:pPr>
              <w:widowControl w:val="0"/>
              <w:spacing w:line="276" w:lineRule="auto"/>
              <w:rPr>
                <w:rFonts w:ascii="Arial" w:hAnsi="Arial" w:cs="Arial"/>
                <w:sz w:val="22"/>
                <w:szCs w:val="22"/>
              </w:rPr>
            </w:pPr>
            <w:r w:rsidRPr="00667992">
              <w:rPr>
                <w:rFonts w:ascii="Arial" w:hAnsi="Arial" w:cs="Arial"/>
                <w:sz w:val="22"/>
                <w:szCs w:val="22"/>
              </w:rPr>
              <w:t>LGBTQ</w:t>
            </w:r>
            <w:r w:rsidR="00307305" w:rsidRPr="00667992">
              <w:rPr>
                <w:rFonts w:ascii="Arial" w:hAnsi="Arial" w:cs="Arial"/>
                <w:sz w:val="22"/>
                <w:szCs w:val="22"/>
              </w:rPr>
              <w:t>+ representation is currently absent on the Board of Directors, and the current vacancy will be filled within the next 6 months with</w:t>
            </w:r>
            <w:r w:rsidR="00F76712" w:rsidRPr="00667992">
              <w:rPr>
                <w:rFonts w:ascii="Arial" w:hAnsi="Arial" w:cs="Arial"/>
                <w:sz w:val="22"/>
                <w:szCs w:val="22"/>
              </w:rPr>
              <w:t xml:space="preserve"> this gap in mind.</w:t>
            </w:r>
            <w:r w:rsidR="006B6B36" w:rsidRPr="00667992">
              <w:rPr>
                <w:rFonts w:ascii="Arial" w:hAnsi="Arial" w:cs="Arial"/>
                <w:sz w:val="22"/>
                <w:szCs w:val="22"/>
              </w:rPr>
              <w:t xml:space="preserve"> Demographics of Board members are collected annually to assure</w:t>
            </w:r>
            <w:r w:rsidR="004E1F67" w:rsidRPr="00667992">
              <w:rPr>
                <w:rFonts w:ascii="Arial" w:hAnsi="Arial" w:cs="Arial"/>
                <w:sz w:val="22"/>
                <w:szCs w:val="22"/>
              </w:rPr>
              <w:t xml:space="preserve"> comparable representation to the population we serve.</w:t>
            </w:r>
          </w:p>
          <w:p w14:paraId="1D38D20B" w14:textId="77777777" w:rsidR="0068127A" w:rsidRPr="00667992" w:rsidRDefault="0068127A">
            <w:pPr>
              <w:widowControl w:val="0"/>
              <w:spacing w:line="276" w:lineRule="auto"/>
              <w:rPr>
                <w:rFonts w:ascii="Arial" w:hAnsi="Arial" w:cs="Arial"/>
                <w:sz w:val="22"/>
                <w:szCs w:val="22"/>
              </w:rPr>
            </w:pPr>
          </w:p>
          <w:p w14:paraId="3C8B7A94" w14:textId="77777777" w:rsidR="00847FEE" w:rsidRDefault="00847FEE">
            <w:pPr>
              <w:widowControl w:val="0"/>
              <w:spacing w:line="276" w:lineRule="auto"/>
              <w:rPr>
                <w:rFonts w:ascii="Arial" w:hAnsi="Arial" w:cs="Arial"/>
                <w:sz w:val="22"/>
                <w:szCs w:val="22"/>
              </w:rPr>
            </w:pPr>
          </w:p>
          <w:p w14:paraId="3323197B" w14:textId="77777777" w:rsidR="00847FEE" w:rsidRDefault="00847FEE">
            <w:pPr>
              <w:widowControl w:val="0"/>
              <w:spacing w:line="276" w:lineRule="auto"/>
              <w:rPr>
                <w:rFonts w:ascii="Arial" w:hAnsi="Arial" w:cs="Arial"/>
                <w:sz w:val="22"/>
                <w:szCs w:val="22"/>
              </w:rPr>
            </w:pPr>
          </w:p>
          <w:p w14:paraId="4FCD3F63" w14:textId="77777777" w:rsidR="00847FEE" w:rsidRDefault="00847FEE">
            <w:pPr>
              <w:widowControl w:val="0"/>
              <w:spacing w:line="276" w:lineRule="auto"/>
              <w:rPr>
                <w:rFonts w:ascii="Arial" w:hAnsi="Arial" w:cs="Arial"/>
                <w:sz w:val="22"/>
                <w:szCs w:val="22"/>
              </w:rPr>
            </w:pPr>
          </w:p>
          <w:p w14:paraId="42A3E613" w14:textId="77777777" w:rsidR="00847FEE" w:rsidRPr="00847FEE" w:rsidRDefault="00847FEE">
            <w:pPr>
              <w:widowControl w:val="0"/>
              <w:spacing w:line="276" w:lineRule="auto"/>
              <w:rPr>
                <w:rFonts w:ascii="Arial" w:hAnsi="Arial" w:cs="Arial"/>
                <w:sz w:val="22"/>
                <w:szCs w:val="22"/>
              </w:rPr>
            </w:pPr>
          </w:p>
          <w:p w14:paraId="53F14CD4" w14:textId="43B1E661" w:rsidR="0068127A" w:rsidRPr="00847FEE" w:rsidRDefault="0068127A" w:rsidP="0068127A">
            <w:pPr>
              <w:widowControl w:val="0"/>
              <w:rPr>
                <w:rFonts w:ascii="Arial" w:hAnsi="Arial" w:cs="Arial"/>
                <w:b/>
                <w:sz w:val="22"/>
                <w:szCs w:val="22"/>
              </w:rPr>
            </w:pPr>
            <w:r w:rsidRPr="00847FEE">
              <w:rPr>
                <w:rFonts w:ascii="Arial" w:hAnsi="Arial" w:cs="Arial"/>
                <w:b/>
                <w:sz w:val="22"/>
                <w:szCs w:val="22"/>
              </w:rPr>
              <w:t>6.a.1</w:t>
            </w:r>
          </w:p>
          <w:p w14:paraId="6B1D542E" w14:textId="2C46EBDA" w:rsidR="0068127A" w:rsidRPr="00847FEE" w:rsidRDefault="0068127A"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23CD63A6" w14:textId="1E7E25E6" w:rsidR="0068127A" w:rsidRPr="00667992" w:rsidRDefault="0068127A" w:rsidP="00323C39">
            <w:pPr>
              <w:pStyle w:val="ListParagraph"/>
              <w:widowControl w:val="0"/>
              <w:numPr>
                <w:ilvl w:val="0"/>
                <w:numId w:val="92"/>
              </w:numPr>
              <w:rPr>
                <w:rFonts w:ascii="Arial" w:hAnsi="Arial" w:cs="Arial"/>
                <w:sz w:val="22"/>
                <w:szCs w:val="22"/>
              </w:rPr>
            </w:pPr>
            <w:r w:rsidRPr="00667992">
              <w:rPr>
                <w:rFonts w:ascii="Arial" w:hAnsi="Arial" w:cs="Arial"/>
                <w:sz w:val="22"/>
                <w:szCs w:val="22"/>
              </w:rPr>
              <w:t>Southwestern's 501 (3)c documentation, identifies the company as a non-profit tax-exempt organization. This document is provided in attachments.</w:t>
            </w:r>
          </w:p>
          <w:p w14:paraId="31DD89A9" w14:textId="77777777" w:rsidR="00847FEE" w:rsidRDefault="00847FEE" w:rsidP="00A87045">
            <w:pPr>
              <w:widowControl w:val="0"/>
              <w:rPr>
                <w:rFonts w:ascii="Arial" w:hAnsi="Arial" w:cs="Arial"/>
                <w:b/>
                <w:bCs/>
                <w:sz w:val="22"/>
                <w:szCs w:val="22"/>
              </w:rPr>
            </w:pPr>
          </w:p>
          <w:p w14:paraId="51619E33" w14:textId="77777777" w:rsidR="00A87045" w:rsidRPr="00847FEE" w:rsidRDefault="0068127A" w:rsidP="00A87045">
            <w:pPr>
              <w:widowControl w:val="0"/>
              <w:rPr>
                <w:rFonts w:ascii="Arial" w:hAnsi="Arial" w:cs="Arial"/>
                <w:b/>
                <w:sz w:val="22"/>
                <w:szCs w:val="22"/>
              </w:rPr>
            </w:pPr>
            <w:r w:rsidRPr="00847FEE">
              <w:rPr>
                <w:rFonts w:ascii="Arial" w:hAnsi="Arial" w:cs="Arial"/>
                <w:b/>
                <w:sz w:val="22"/>
                <w:szCs w:val="22"/>
              </w:rPr>
              <w:t xml:space="preserve">6.a.2 </w:t>
            </w:r>
          </w:p>
          <w:p w14:paraId="28FEE172" w14:textId="5C4DB5DE" w:rsidR="00A87045" w:rsidRPr="00847FEE" w:rsidRDefault="00A87045"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0FFC2C1D" w14:textId="551BA0DD" w:rsidR="0068127A" w:rsidRPr="00667992" w:rsidRDefault="00A87045" w:rsidP="00323C39">
            <w:pPr>
              <w:pStyle w:val="ListParagraph"/>
              <w:widowControl w:val="0"/>
              <w:numPr>
                <w:ilvl w:val="0"/>
                <w:numId w:val="91"/>
              </w:numPr>
              <w:rPr>
                <w:rFonts w:ascii="Arial" w:hAnsi="Arial" w:cs="Arial"/>
                <w:sz w:val="22"/>
                <w:szCs w:val="22"/>
              </w:rPr>
            </w:pPr>
            <w:r w:rsidRPr="00667992">
              <w:rPr>
                <w:rFonts w:ascii="Arial" w:hAnsi="Arial" w:cs="Arial"/>
                <w:sz w:val="22"/>
                <w:szCs w:val="22"/>
              </w:rPr>
              <w:t>It is believed this item is not applicable to our provision of services. There are no known tribal organizations in our geographical service area, as demonstrated by our local census data. Vanderburgh County Census.</w:t>
            </w:r>
          </w:p>
          <w:p w14:paraId="0F7570F0" w14:textId="77777777" w:rsidR="00847FEE" w:rsidRDefault="00847FEE" w:rsidP="007666AD">
            <w:pPr>
              <w:widowControl w:val="0"/>
              <w:rPr>
                <w:rFonts w:ascii="Arial" w:hAnsi="Arial" w:cs="Arial"/>
                <w:b/>
                <w:bCs/>
                <w:sz w:val="22"/>
                <w:szCs w:val="22"/>
              </w:rPr>
            </w:pPr>
          </w:p>
          <w:p w14:paraId="18791529" w14:textId="77777777" w:rsidR="007666AD" w:rsidRPr="00847FEE" w:rsidRDefault="00A87045" w:rsidP="007666AD">
            <w:pPr>
              <w:widowControl w:val="0"/>
              <w:rPr>
                <w:rFonts w:ascii="Arial" w:hAnsi="Arial" w:cs="Arial"/>
                <w:b/>
                <w:sz w:val="22"/>
                <w:szCs w:val="22"/>
              </w:rPr>
            </w:pPr>
            <w:r w:rsidRPr="00847FEE">
              <w:rPr>
                <w:rFonts w:ascii="Arial" w:hAnsi="Arial" w:cs="Arial"/>
                <w:b/>
                <w:sz w:val="22"/>
                <w:szCs w:val="22"/>
              </w:rPr>
              <w:t>6.a.3</w:t>
            </w:r>
          </w:p>
          <w:p w14:paraId="782D77DE" w14:textId="3B0F7D7B" w:rsidR="007666AD" w:rsidRPr="00847FEE" w:rsidRDefault="007666AD"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578EB16D" w14:textId="332DC150" w:rsidR="00A87045" w:rsidRPr="00667992" w:rsidRDefault="7F70C10D" w:rsidP="00323C39">
            <w:pPr>
              <w:pStyle w:val="ListParagraph"/>
              <w:widowControl w:val="0"/>
              <w:numPr>
                <w:ilvl w:val="0"/>
                <w:numId w:val="72"/>
              </w:numPr>
              <w:rPr>
                <w:rFonts w:ascii="Arial" w:hAnsi="Arial" w:cs="Arial"/>
                <w:sz w:val="22"/>
                <w:szCs w:val="22"/>
              </w:rPr>
            </w:pPr>
            <w:r w:rsidRPr="4C92366D">
              <w:rPr>
                <w:rFonts w:ascii="Arial" w:hAnsi="Arial" w:cs="Arial"/>
                <w:sz w:val="22"/>
                <w:szCs w:val="22"/>
              </w:rPr>
              <w:t>Adherence to this standard is detailed through Southwestern's Auditing and Monitoring policy.  This policy outlines standard procedures for annual external financial audit, and action steps taken in the event of findings. This audit report is reviewed in detail by the Audit and Finance Committee which includes those skilled in financial matters (committee of the Board of Directors), then summarized for the full board membership. Action plans for reportable issues, or weaknesses are generally developed by the Audit and Finance Committee with recommendations to approve in the full board meeting. The current external vendor for financial auditing</w:t>
            </w:r>
            <w:r w:rsidR="45BD4869" w:rsidRPr="4C92366D">
              <w:rPr>
                <w:rFonts w:ascii="Arial" w:hAnsi="Arial" w:cs="Arial"/>
                <w:sz w:val="22"/>
                <w:szCs w:val="22"/>
              </w:rPr>
              <w:t>, currently,</w:t>
            </w:r>
            <w:r w:rsidRPr="4C92366D">
              <w:rPr>
                <w:rFonts w:ascii="Arial" w:hAnsi="Arial" w:cs="Arial"/>
                <w:sz w:val="22"/>
                <w:szCs w:val="22"/>
              </w:rPr>
              <w:t xml:space="preserve"> is Blue &amp; Company.</w:t>
            </w:r>
          </w:p>
          <w:p w14:paraId="1B5F8428" w14:textId="77777777" w:rsidR="00847FEE" w:rsidRDefault="00847FEE" w:rsidP="00957528">
            <w:pPr>
              <w:widowControl w:val="0"/>
              <w:rPr>
                <w:rFonts w:ascii="Arial" w:hAnsi="Arial" w:cs="Arial"/>
                <w:b/>
                <w:bCs/>
                <w:sz w:val="22"/>
                <w:szCs w:val="22"/>
              </w:rPr>
            </w:pPr>
          </w:p>
          <w:p w14:paraId="366666D2" w14:textId="77777777" w:rsidR="00957528" w:rsidRPr="00847FEE" w:rsidRDefault="007666AD" w:rsidP="00957528">
            <w:pPr>
              <w:widowControl w:val="0"/>
              <w:rPr>
                <w:rFonts w:ascii="Arial" w:hAnsi="Arial" w:cs="Arial"/>
                <w:b/>
                <w:sz w:val="22"/>
                <w:szCs w:val="22"/>
              </w:rPr>
            </w:pPr>
            <w:r w:rsidRPr="00847FEE">
              <w:rPr>
                <w:rFonts w:ascii="Arial" w:hAnsi="Arial" w:cs="Arial"/>
                <w:b/>
                <w:sz w:val="22"/>
                <w:szCs w:val="22"/>
              </w:rPr>
              <w:t>6.</w:t>
            </w:r>
            <w:r w:rsidR="00957528" w:rsidRPr="00847FEE">
              <w:rPr>
                <w:rFonts w:ascii="Arial" w:hAnsi="Arial" w:cs="Arial"/>
                <w:b/>
                <w:sz w:val="22"/>
                <w:szCs w:val="22"/>
              </w:rPr>
              <w:t xml:space="preserve">b.1 </w:t>
            </w:r>
          </w:p>
          <w:p w14:paraId="11834FB9" w14:textId="594B5BD9" w:rsidR="00957528" w:rsidRPr="00847FEE" w:rsidRDefault="00957528"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75961FFB" w14:textId="6459AB96" w:rsidR="00957528" w:rsidRPr="00847FEE" w:rsidRDefault="00957528" w:rsidP="00323C39">
            <w:pPr>
              <w:pStyle w:val="ListParagraph"/>
              <w:widowControl w:val="0"/>
              <w:numPr>
                <w:ilvl w:val="0"/>
                <w:numId w:val="72"/>
              </w:numPr>
              <w:rPr>
                <w:rFonts w:ascii="Arial" w:hAnsi="Arial" w:cs="Arial"/>
                <w:sz w:val="22"/>
                <w:szCs w:val="22"/>
              </w:rPr>
            </w:pPr>
            <w:r w:rsidRPr="00847FEE">
              <w:rPr>
                <w:rFonts w:ascii="Arial" w:hAnsi="Arial" w:cs="Arial"/>
                <w:sz w:val="22"/>
                <w:szCs w:val="22"/>
              </w:rPr>
              <w:t>Option 1: Adherence to this standard is satisfied by a myriad of meaningful consumer participation on the company’s Board of Directors.11 of 15 (76.5%) of SBH Board members identify as individuals with lived experience of mental and/or substance use disorders or are family members.</w:t>
            </w:r>
          </w:p>
          <w:p w14:paraId="1B55CDBB" w14:textId="10D3CF0F" w:rsidR="00957528" w:rsidRPr="00847FEE" w:rsidRDefault="00957528" w:rsidP="00323C39">
            <w:pPr>
              <w:pStyle w:val="ListParagraph"/>
              <w:widowControl w:val="0"/>
              <w:numPr>
                <w:ilvl w:val="0"/>
                <w:numId w:val="72"/>
              </w:numPr>
              <w:rPr>
                <w:rFonts w:ascii="Arial" w:hAnsi="Arial" w:cs="Arial"/>
                <w:sz w:val="22"/>
                <w:szCs w:val="22"/>
              </w:rPr>
            </w:pPr>
            <w:r w:rsidRPr="00847FEE">
              <w:rPr>
                <w:rFonts w:ascii="Arial" w:hAnsi="Arial" w:cs="Arial"/>
                <w:sz w:val="22"/>
                <w:szCs w:val="22"/>
              </w:rPr>
              <w:t>Annual demographic survey of Board of Directors assures demographic composition of members mirrors community served.</w:t>
            </w:r>
          </w:p>
          <w:p w14:paraId="45C247FD" w14:textId="71FCA3EF" w:rsidR="00957528" w:rsidRPr="00847FEE" w:rsidRDefault="00957528" w:rsidP="00323C39">
            <w:pPr>
              <w:pStyle w:val="ListParagraph"/>
              <w:widowControl w:val="0"/>
              <w:numPr>
                <w:ilvl w:val="0"/>
                <w:numId w:val="72"/>
              </w:numPr>
              <w:rPr>
                <w:rFonts w:ascii="Arial" w:hAnsi="Arial" w:cs="Arial"/>
                <w:sz w:val="22"/>
                <w:szCs w:val="22"/>
              </w:rPr>
            </w:pPr>
            <w:r w:rsidRPr="00847FEE">
              <w:rPr>
                <w:rFonts w:ascii="Arial" w:hAnsi="Arial" w:cs="Arial"/>
                <w:sz w:val="22"/>
                <w:szCs w:val="22"/>
              </w:rPr>
              <w:t>Youth will be engaged as part of a Youth Advisory Group, effective 1/2024</w:t>
            </w:r>
          </w:p>
          <w:p w14:paraId="29235C06" w14:textId="49509292" w:rsidR="007666AD" w:rsidRPr="00667992" w:rsidRDefault="00957528" w:rsidP="00323C39">
            <w:pPr>
              <w:pStyle w:val="ListParagraph"/>
              <w:widowControl w:val="0"/>
              <w:numPr>
                <w:ilvl w:val="0"/>
                <w:numId w:val="90"/>
              </w:numPr>
              <w:rPr>
                <w:rFonts w:ascii="Arial" w:hAnsi="Arial" w:cs="Arial"/>
                <w:sz w:val="22"/>
                <w:szCs w:val="22"/>
              </w:rPr>
            </w:pPr>
            <w:r w:rsidRPr="00667992">
              <w:rPr>
                <w:rFonts w:ascii="Arial" w:hAnsi="Arial" w:cs="Arial"/>
                <w:sz w:val="22"/>
                <w:szCs w:val="22"/>
              </w:rPr>
              <w:t>Board Member participation includes open discussion during presentation of CQI goals and outcomes, strategic goal setting, program presentations regarding specific service lines and those specific outcomes, annual review of QAI committee goals and outcomes, monthly financial reports with annual budgeting discussion, review of compliance findings and action plans, annual employee satisfaction survey provided to all board members, annual consumer surveys administered by DMHA with comparative data with other CMHC’s shared with Board to assist with goal setting.</w:t>
            </w:r>
          </w:p>
          <w:p w14:paraId="39038661" w14:textId="77777777" w:rsidR="00847FEE" w:rsidRDefault="00847FEE" w:rsidP="007D518F">
            <w:pPr>
              <w:widowControl w:val="0"/>
              <w:rPr>
                <w:rFonts w:ascii="Arial" w:hAnsi="Arial" w:cs="Arial"/>
                <w:b/>
                <w:bCs/>
                <w:sz w:val="22"/>
                <w:szCs w:val="22"/>
              </w:rPr>
            </w:pPr>
          </w:p>
          <w:p w14:paraId="47C38C36" w14:textId="77777777" w:rsidR="007D518F" w:rsidRPr="00847FEE" w:rsidRDefault="00957528" w:rsidP="007D518F">
            <w:pPr>
              <w:widowControl w:val="0"/>
              <w:rPr>
                <w:rFonts w:ascii="Arial" w:hAnsi="Arial" w:cs="Arial"/>
                <w:b/>
                <w:sz w:val="22"/>
                <w:szCs w:val="22"/>
              </w:rPr>
            </w:pPr>
            <w:r w:rsidRPr="00847FEE">
              <w:rPr>
                <w:rFonts w:ascii="Arial" w:hAnsi="Arial" w:cs="Arial"/>
                <w:b/>
                <w:sz w:val="22"/>
                <w:szCs w:val="22"/>
              </w:rPr>
              <w:t>6.b.2</w:t>
            </w:r>
          </w:p>
          <w:p w14:paraId="3895B0FA" w14:textId="68A95C95" w:rsidR="007D518F" w:rsidRPr="00847FEE" w:rsidRDefault="007D518F"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35B2FA55" w14:textId="30F9BDCA" w:rsidR="007D518F" w:rsidRPr="00847FEE" w:rsidRDefault="007D518F" w:rsidP="00323C39">
            <w:pPr>
              <w:pStyle w:val="ListParagraph"/>
              <w:widowControl w:val="0"/>
              <w:numPr>
                <w:ilvl w:val="0"/>
                <w:numId w:val="89"/>
              </w:numPr>
              <w:rPr>
                <w:rFonts w:ascii="Arial" w:hAnsi="Arial" w:cs="Arial"/>
                <w:sz w:val="22"/>
                <w:szCs w:val="22"/>
              </w:rPr>
            </w:pPr>
            <w:r w:rsidRPr="00847FEE">
              <w:rPr>
                <w:rFonts w:ascii="Arial" w:hAnsi="Arial" w:cs="Arial"/>
                <w:sz w:val="22"/>
                <w:szCs w:val="22"/>
              </w:rPr>
              <w:t xml:space="preserve">76.5% of the Board of Directors is made up of individuals with lived experience of mental and/or substance use disorders and/or lived experience as a family member of someone with a MH and/or SUD need. </w:t>
            </w:r>
          </w:p>
          <w:p w14:paraId="123A87BC" w14:textId="658916F1" w:rsidR="007D518F" w:rsidRPr="00847FEE" w:rsidRDefault="007D518F" w:rsidP="00323C39">
            <w:pPr>
              <w:pStyle w:val="ListParagraph"/>
              <w:widowControl w:val="0"/>
              <w:numPr>
                <w:ilvl w:val="0"/>
                <w:numId w:val="89"/>
              </w:numPr>
              <w:rPr>
                <w:rFonts w:ascii="Arial" w:hAnsi="Arial" w:cs="Arial"/>
                <w:sz w:val="22"/>
                <w:szCs w:val="22"/>
              </w:rPr>
            </w:pPr>
            <w:r w:rsidRPr="00847FEE">
              <w:rPr>
                <w:rFonts w:ascii="Arial" w:hAnsi="Arial" w:cs="Arial"/>
                <w:sz w:val="22"/>
                <w:szCs w:val="22"/>
              </w:rPr>
              <w:t xml:space="preserve">As of May 2023, Southwestern does not have a Youth who participates on the Board. Recruitment efforts are being made through the development of a Youth Advisory Group by CEO leadership with implementation in January 2024. </w:t>
            </w:r>
          </w:p>
          <w:p w14:paraId="48D09EB2" w14:textId="147D7AB0" w:rsidR="007D518F" w:rsidRPr="00847FEE" w:rsidRDefault="007D518F" w:rsidP="00323C39">
            <w:pPr>
              <w:pStyle w:val="ListParagraph"/>
              <w:widowControl w:val="0"/>
              <w:numPr>
                <w:ilvl w:val="0"/>
                <w:numId w:val="89"/>
              </w:numPr>
              <w:rPr>
                <w:rFonts w:ascii="Arial" w:hAnsi="Arial" w:cs="Arial"/>
                <w:sz w:val="22"/>
                <w:szCs w:val="22"/>
              </w:rPr>
            </w:pPr>
            <w:r w:rsidRPr="00847FEE">
              <w:rPr>
                <w:rFonts w:ascii="Arial" w:hAnsi="Arial" w:cs="Arial"/>
                <w:sz w:val="22"/>
                <w:szCs w:val="22"/>
              </w:rPr>
              <w:t>Board members share their relevant demographic and experience-based knowledge with our HR team annually to ensure we have recruited members that meet this standard. Recent survey indicates a gap in representation on the Board for the LGBTQ+ population, which will be address through active recruitment over the next 3 months to assure compliance with this standard.</w:t>
            </w:r>
          </w:p>
          <w:p w14:paraId="0664F593" w14:textId="77777777" w:rsidR="007D518F" w:rsidRPr="00847FEE" w:rsidRDefault="007D518F" w:rsidP="00323C39">
            <w:pPr>
              <w:pStyle w:val="ListParagraph"/>
              <w:widowControl w:val="0"/>
              <w:numPr>
                <w:ilvl w:val="0"/>
                <w:numId w:val="89"/>
              </w:numPr>
              <w:rPr>
                <w:rFonts w:ascii="Arial" w:hAnsi="Arial" w:cs="Arial"/>
                <w:sz w:val="22"/>
                <w:szCs w:val="22"/>
              </w:rPr>
            </w:pPr>
            <w:r w:rsidRPr="00847FEE">
              <w:rPr>
                <w:rFonts w:ascii="Arial" w:hAnsi="Arial" w:cs="Arial"/>
                <w:sz w:val="22"/>
                <w:szCs w:val="22"/>
              </w:rPr>
              <w:t>Southwestern will launch a Youth Advisory Group in January 2024 and recruit a member of the LGBTQ+ community by June 2024. The Governance Committee of the Board of Directors recruits and recommends new members to the full board membership.</w:t>
            </w:r>
          </w:p>
          <w:p w14:paraId="4898DF19" w14:textId="77777777" w:rsidR="0045417F" w:rsidRPr="00667992" w:rsidRDefault="007D518F" w:rsidP="00847FEE">
            <w:pPr>
              <w:widowControl w:val="0"/>
              <w:spacing w:line="276" w:lineRule="auto"/>
              <w:rPr>
                <w:rFonts w:ascii="Arial" w:hAnsi="Arial" w:cs="Arial"/>
                <w:b/>
                <w:sz w:val="22"/>
                <w:szCs w:val="22"/>
              </w:rPr>
            </w:pPr>
            <w:r w:rsidRPr="00667992">
              <w:rPr>
                <w:rFonts w:ascii="Arial" w:hAnsi="Arial" w:cs="Arial"/>
                <w:b/>
                <w:sz w:val="22"/>
                <w:szCs w:val="22"/>
              </w:rPr>
              <w:t>If you are exceeding the criterion requirements, what are you doing?</w:t>
            </w:r>
          </w:p>
          <w:p w14:paraId="395B4A6C" w14:textId="413004B9" w:rsidR="00957528" w:rsidRPr="00667992" w:rsidRDefault="007D518F" w:rsidP="00323C39">
            <w:pPr>
              <w:pStyle w:val="ListParagraph"/>
              <w:widowControl w:val="0"/>
              <w:numPr>
                <w:ilvl w:val="0"/>
                <w:numId w:val="88"/>
              </w:numPr>
              <w:rPr>
                <w:rFonts w:ascii="Arial" w:hAnsi="Arial" w:cs="Arial"/>
                <w:sz w:val="22"/>
                <w:szCs w:val="22"/>
              </w:rPr>
            </w:pPr>
            <w:r w:rsidRPr="00667992">
              <w:rPr>
                <w:rFonts w:ascii="Arial" w:hAnsi="Arial" w:cs="Arial"/>
                <w:sz w:val="22"/>
                <w:szCs w:val="22"/>
              </w:rPr>
              <w:t>Southwestern has an engaged board of directors with 76.5% with lived experience as a consumer or loved one of a consumer. The Board represents our community well, with only one vacancy to fill for one population served. Southwestern is engaging youth with a unique approach through collaboration with local high schools. This participation also assists youth with fulfilling school credit for community work.</w:t>
            </w:r>
          </w:p>
          <w:p w14:paraId="58FD2540" w14:textId="77777777" w:rsidR="00847FEE" w:rsidRDefault="00847FEE" w:rsidP="006558B0">
            <w:pPr>
              <w:widowControl w:val="0"/>
              <w:rPr>
                <w:rFonts w:ascii="Arial" w:hAnsi="Arial" w:cs="Arial"/>
                <w:b/>
                <w:bCs/>
                <w:sz w:val="22"/>
                <w:szCs w:val="22"/>
              </w:rPr>
            </w:pPr>
          </w:p>
          <w:p w14:paraId="240AC844" w14:textId="77777777" w:rsidR="006558B0" w:rsidRPr="00847FEE" w:rsidRDefault="006558B0" w:rsidP="006558B0">
            <w:pPr>
              <w:widowControl w:val="0"/>
              <w:rPr>
                <w:rFonts w:ascii="Arial" w:hAnsi="Arial" w:cs="Arial"/>
                <w:b/>
                <w:sz w:val="22"/>
                <w:szCs w:val="22"/>
              </w:rPr>
            </w:pPr>
            <w:r w:rsidRPr="00847FEE">
              <w:rPr>
                <w:rFonts w:ascii="Arial" w:hAnsi="Arial" w:cs="Arial"/>
                <w:b/>
                <w:sz w:val="22"/>
                <w:szCs w:val="22"/>
              </w:rPr>
              <w:t>6.b.3</w:t>
            </w:r>
          </w:p>
          <w:p w14:paraId="4CB1A607" w14:textId="2956D8D6" w:rsidR="006558B0" w:rsidRPr="00847FEE" w:rsidRDefault="006558B0"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748D36AA" w14:textId="563B45C4" w:rsidR="006558B0" w:rsidRPr="00667992" w:rsidRDefault="006558B0" w:rsidP="00323C39">
            <w:pPr>
              <w:pStyle w:val="ListParagraph"/>
              <w:widowControl w:val="0"/>
              <w:numPr>
                <w:ilvl w:val="0"/>
                <w:numId w:val="87"/>
              </w:numPr>
              <w:rPr>
                <w:rFonts w:ascii="Arial" w:hAnsi="Arial" w:cs="Arial"/>
                <w:sz w:val="22"/>
                <w:szCs w:val="22"/>
              </w:rPr>
            </w:pPr>
            <w:r w:rsidRPr="00667992">
              <w:rPr>
                <w:rFonts w:ascii="Arial" w:hAnsi="Arial" w:cs="Arial"/>
                <w:sz w:val="22"/>
                <w:szCs w:val="22"/>
              </w:rPr>
              <w:t>This criterion is not applicable to Southwestern as the agency is not comprised of a governmental or tribal organization.</w:t>
            </w:r>
          </w:p>
          <w:p w14:paraId="5AB10132" w14:textId="77777777" w:rsidR="00847FEE" w:rsidRDefault="00847FEE" w:rsidP="00B852F8">
            <w:pPr>
              <w:widowControl w:val="0"/>
              <w:rPr>
                <w:rFonts w:ascii="Arial" w:hAnsi="Arial" w:cs="Arial"/>
                <w:sz w:val="22"/>
                <w:szCs w:val="22"/>
              </w:rPr>
            </w:pPr>
          </w:p>
          <w:p w14:paraId="3796DCA2" w14:textId="77777777" w:rsidR="00B852F8" w:rsidRPr="00847FEE" w:rsidRDefault="00B852F8" w:rsidP="00B852F8">
            <w:pPr>
              <w:widowControl w:val="0"/>
              <w:rPr>
                <w:rFonts w:ascii="Arial" w:hAnsi="Arial" w:cs="Arial"/>
                <w:b/>
                <w:sz w:val="22"/>
                <w:szCs w:val="22"/>
              </w:rPr>
            </w:pPr>
            <w:r w:rsidRPr="00847FEE">
              <w:rPr>
                <w:rFonts w:ascii="Arial" w:hAnsi="Arial" w:cs="Arial"/>
                <w:b/>
                <w:sz w:val="22"/>
                <w:szCs w:val="22"/>
              </w:rPr>
              <w:t>6.b.4</w:t>
            </w:r>
          </w:p>
          <w:p w14:paraId="319B0114" w14:textId="47BF70DB" w:rsidR="00B852F8" w:rsidRPr="00847FEE" w:rsidRDefault="00B852F8"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22852805" w14:textId="27EC6A0E" w:rsidR="00B852F8" w:rsidRPr="00847FEE" w:rsidRDefault="00B852F8" w:rsidP="00323C39">
            <w:pPr>
              <w:pStyle w:val="ListParagraph"/>
              <w:widowControl w:val="0"/>
              <w:numPr>
                <w:ilvl w:val="0"/>
                <w:numId w:val="135"/>
              </w:numPr>
              <w:rPr>
                <w:rFonts w:ascii="Arial" w:hAnsi="Arial" w:cs="Arial"/>
                <w:sz w:val="22"/>
                <w:szCs w:val="22"/>
              </w:rPr>
            </w:pPr>
            <w:r w:rsidRPr="00847FEE">
              <w:rPr>
                <w:rFonts w:ascii="Arial" w:hAnsi="Arial" w:cs="Arial"/>
                <w:sz w:val="22"/>
                <w:szCs w:val="22"/>
              </w:rPr>
              <w:t>As part of the SBH CLAS CQI Plan, baseline demographic profiles of clients, staff, leadership, and governance have been collected and will be compared to local community census data, with the goal of alignment.</w:t>
            </w:r>
          </w:p>
          <w:p w14:paraId="695D13CB" w14:textId="67E2FE70" w:rsidR="00B852F8" w:rsidRPr="00847FEE" w:rsidRDefault="00B852F8" w:rsidP="00323C39">
            <w:pPr>
              <w:pStyle w:val="ListParagraph"/>
              <w:widowControl w:val="0"/>
              <w:numPr>
                <w:ilvl w:val="0"/>
                <w:numId w:val="135"/>
              </w:numPr>
              <w:rPr>
                <w:rFonts w:ascii="Arial" w:hAnsi="Arial" w:cs="Arial"/>
                <w:sz w:val="22"/>
                <w:szCs w:val="22"/>
              </w:rPr>
            </w:pPr>
            <w:r w:rsidRPr="00847FEE">
              <w:rPr>
                <w:rFonts w:ascii="Arial" w:hAnsi="Arial" w:cs="Arial"/>
                <w:sz w:val="22"/>
                <w:szCs w:val="22"/>
              </w:rPr>
              <w:t xml:space="preserve">No more than 10% of the SBH Board derives their income from the healthcare industry. One board member derives their income from the healthcare industry, which is approximately 6% of the Board. </w:t>
            </w:r>
          </w:p>
          <w:p w14:paraId="294EA96D" w14:textId="32CD33A1" w:rsidR="00B852F8" w:rsidRPr="00667992" w:rsidRDefault="00B852F8" w:rsidP="00323C39">
            <w:pPr>
              <w:pStyle w:val="ListParagraph"/>
              <w:widowControl w:val="0"/>
              <w:numPr>
                <w:ilvl w:val="0"/>
                <w:numId w:val="86"/>
              </w:numPr>
              <w:rPr>
                <w:rFonts w:ascii="Arial" w:hAnsi="Arial" w:cs="Arial"/>
                <w:sz w:val="22"/>
                <w:szCs w:val="22"/>
              </w:rPr>
            </w:pPr>
            <w:r w:rsidRPr="00667992">
              <w:rPr>
                <w:rFonts w:ascii="Arial" w:hAnsi="Arial" w:cs="Arial"/>
                <w:sz w:val="22"/>
                <w:szCs w:val="22"/>
              </w:rPr>
              <w:t>76.5% of the Board of Directors is made up of individuals with lived experience of mental and/or substance use disorders and/or lived experience as a family member of someone with a MH and/or SUD need.</w:t>
            </w:r>
          </w:p>
          <w:p w14:paraId="5983F303" w14:textId="77777777" w:rsidR="00847FEE" w:rsidRDefault="00847FEE" w:rsidP="00B852F8">
            <w:pPr>
              <w:widowControl w:val="0"/>
              <w:rPr>
                <w:rFonts w:ascii="Arial" w:hAnsi="Arial" w:cs="Arial"/>
                <w:b/>
                <w:bCs/>
                <w:sz w:val="22"/>
                <w:szCs w:val="22"/>
              </w:rPr>
            </w:pPr>
          </w:p>
          <w:p w14:paraId="6F44097C" w14:textId="77777777" w:rsidR="00B852F8" w:rsidRPr="00847FEE" w:rsidRDefault="00B852F8" w:rsidP="00B852F8">
            <w:pPr>
              <w:widowControl w:val="0"/>
              <w:rPr>
                <w:rFonts w:ascii="Arial" w:hAnsi="Arial" w:cs="Arial"/>
                <w:b/>
                <w:sz w:val="22"/>
                <w:szCs w:val="22"/>
              </w:rPr>
            </w:pPr>
            <w:r w:rsidRPr="00847FEE">
              <w:rPr>
                <w:rFonts w:ascii="Arial" w:hAnsi="Arial" w:cs="Arial"/>
                <w:b/>
                <w:sz w:val="22"/>
                <w:szCs w:val="22"/>
              </w:rPr>
              <w:t xml:space="preserve">6.c.1 </w:t>
            </w:r>
          </w:p>
          <w:p w14:paraId="202CCAD1" w14:textId="16595748" w:rsidR="00B852F8" w:rsidRPr="00847FEE" w:rsidRDefault="00B852F8"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716D75A3" w14:textId="17BD59BB" w:rsidR="00B852F8" w:rsidRPr="00847FEE" w:rsidRDefault="00B852F8" w:rsidP="00323C39">
            <w:pPr>
              <w:pStyle w:val="ListParagraph"/>
              <w:widowControl w:val="0"/>
              <w:numPr>
                <w:ilvl w:val="0"/>
                <w:numId w:val="85"/>
              </w:numPr>
              <w:rPr>
                <w:rFonts w:ascii="Arial" w:hAnsi="Arial" w:cs="Arial"/>
                <w:sz w:val="22"/>
                <w:szCs w:val="22"/>
              </w:rPr>
            </w:pPr>
            <w:r w:rsidRPr="00847FEE">
              <w:rPr>
                <w:rFonts w:ascii="Arial" w:hAnsi="Arial" w:cs="Arial"/>
                <w:sz w:val="22"/>
                <w:szCs w:val="22"/>
              </w:rPr>
              <w:t>All Southwestern locations are enrolled as Medicaid providers and are listed online in the Indiana’s Medicaid Provider Locator.</w:t>
            </w:r>
          </w:p>
          <w:p w14:paraId="0F46D385" w14:textId="2C96C572" w:rsidR="00B852F8" w:rsidRPr="00847FEE" w:rsidRDefault="00B852F8" w:rsidP="00323C39">
            <w:pPr>
              <w:pStyle w:val="ListParagraph"/>
              <w:widowControl w:val="0"/>
              <w:numPr>
                <w:ilvl w:val="0"/>
                <w:numId w:val="85"/>
              </w:numPr>
              <w:rPr>
                <w:rFonts w:ascii="Arial" w:hAnsi="Arial" w:cs="Arial"/>
                <w:sz w:val="22"/>
                <w:szCs w:val="22"/>
              </w:rPr>
            </w:pPr>
            <w:r w:rsidRPr="00847FEE">
              <w:rPr>
                <w:rFonts w:ascii="Arial" w:hAnsi="Arial" w:cs="Arial"/>
                <w:sz w:val="22"/>
                <w:szCs w:val="22"/>
              </w:rPr>
              <w:t>Southwestern’s website maintains information on accepted insurance plans.</w:t>
            </w:r>
          </w:p>
          <w:p w14:paraId="2B2D5EF9" w14:textId="25C4DFC2" w:rsidR="00B852F8" w:rsidRPr="00847FEE" w:rsidRDefault="00B852F8" w:rsidP="00323C39">
            <w:pPr>
              <w:pStyle w:val="ListParagraph"/>
              <w:widowControl w:val="0"/>
              <w:numPr>
                <w:ilvl w:val="0"/>
                <w:numId w:val="85"/>
              </w:numPr>
              <w:rPr>
                <w:rFonts w:ascii="Arial" w:hAnsi="Arial" w:cs="Arial"/>
                <w:sz w:val="22"/>
                <w:szCs w:val="22"/>
              </w:rPr>
            </w:pPr>
            <w:r w:rsidRPr="00847FEE">
              <w:rPr>
                <w:rFonts w:ascii="Arial" w:hAnsi="Arial" w:cs="Arial"/>
                <w:sz w:val="22"/>
                <w:szCs w:val="22"/>
              </w:rPr>
              <w:t>Southwestern is accredited by The Joint Commission.</w:t>
            </w:r>
          </w:p>
          <w:p w14:paraId="06A13F24" w14:textId="54EA028B" w:rsidR="00B852F8" w:rsidRPr="00847FEE" w:rsidRDefault="00B852F8" w:rsidP="00323C39">
            <w:pPr>
              <w:pStyle w:val="ListParagraph"/>
              <w:widowControl w:val="0"/>
              <w:numPr>
                <w:ilvl w:val="0"/>
                <w:numId w:val="85"/>
              </w:numPr>
              <w:rPr>
                <w:rFonts w:ascii="Arial" w:hAnsi="Arial" w:cs="Arial"/>
                <w:sz w:val="22"/>
                <w:szCs w:val="22"/>
              </w:rPr>
            </w:pPr>
            <w:r w:rsidRPr="00847FEE">
              <w:rPr>
                <w:rFonts w:ascii="Arial" w:hAnsi="Arial" w:cs="Arial"/>
                <w:sz w:val="22"/>
                <w:szCs w:val="22"/>
              </w:rPr>
              <w:t>Southwestern is E48a certified Community Mental Health Center through the Indiana Division of Mental Health and Addiction (DMHA).</w:t>
            </w:r>
          </w:p>
          <w:p w14:paraId="730002E5" w14:textId="45B1CBE0" w:rsidR="00B852F8" w:rsidRPr="00847FEE" w:rsidRDefault="00B852F8" w:rsidP="00323C39">
            <w:pPr>
              <w:pStyle w:val="ListParagraph"/>
              <w:widowControl w:val="0"/>
              <w:numPr>
                <w:ilvl w:val="0"/>
                <w:numId w:val="85"/>
              </w:numPr>
              <w:rPr>
                <w:rFonts w:ascii="Arial" w:hAnsi="Arial" w:cs="Arial"/>
                <w:sz w:val="22"/>
                <w:szCs w:val="22"/>
              </w:rPr>
            </w:pPr>
            <w:r w:rsidRPr="00847FEE">
              <w:rPr>
                <w:rFonts w:ascii="Arial" w:hAnsi="Arial" w:cs="Arial"/>
                <w:sz w:val="22"/>
                <w:szCs w:val="22"/>
              </w:rPr>
              <w:t>A description of service programs delivered by Southwestern is in the Clinical Plan for Professional Services which is a comprehensive document that describes agency goals, population served and why they are targeted, the agency goal setting process for performance improvement and strategic development, program descriptions and program admission criteria, Staff organization, allocation, and composition, and a detailed description of the various service types offered, section 5.9 and section 5.10 which describes Southwestern’s Neurodevelopmental Center, which serves youth with comorbid mental health concerns and intellectual and/or developmental disabilities (IDD), as well as their families. Public information concerning Southwestern’s Neurodevelopmental Center can be found on the company’s website.</w:t>
            </w:r>
          </w:p>
          <w:p w14:paraId="1C4F62DB" w14:textId="627BFB95" w:rsidR="00B852F8" w:rsidRPr="00B308F4" w:rsidRDefault="00B852F8" w:rsidP="00323C39">
            <w:pPr>
              <w:pStyle w:val="ListParagraph"/>
              <w:widowControl w:val="0"/>
              <w:numPr>
                <w:ilvl w:val="0"/>
                <w:numId w:val="136"/>
              </w:numPr>
              <w:rPr>
                <w:rFonts w:ascii="Arial" w:hAnsi="Arial" w:cs="Arial"/>
                <w:sz w:val="22"/>
                <w:szCs w:val="22"/>
              </w:rPr>
            </w:pPr>
            <w:r w:rsidRPr="00B308F4">
              <w:rPr>
                <w:rFonts w:ascii="Arial" w:hAnsi="Arial" w:cs="Arial"/>
                <w:sz w:val="22"/>
                <w:szCs w:val="22"/>
              </w:rPr>
              <w:t>Southwestern participates in the SAMHSA Behavioral Health Treatment Locator.</w:t>
            </w:r>
          </w:p>
          <w:p w14:paraId="3D4D3456" w14:textId="77777777" w:rsidR="00847FEE" w:rsidRDefault="00847FEE" w:rsidP="008E0603">
            <w:pPr>
              <w:widowControl w:val="0"/>
              <w:rPr>
                <w:rFonts w:ascii="Arial" w:hAnsi="Arial" w:cs="Arial"/>
                <w:b/>
                <w:bCs/>
                <w:sz w:val="22"/>
                <w:szCs w:val="22"/>
              </w:rPr>
            </w:pPr>
          </w:p>
          <w:p w14:paraId="279BB1CC" w14:textId="77777777" w:rsidR="008E0603" w:rsidRPr="00847FEE" w:rsidRDefault="00B852F8" w:rsidP="008E0603">
            <w:pPr>
              <w:widowControl w:val="0"/>
              <w:rPr>
                <w:rFonts w:ascii="Arial" w:hAnsi="Arial" w:cs="Arial"/>
                <w:b/>
                <w:sz w:val="22"/>
                <w:szCs w:val="22"/>
              </w:rPr>
            </w:pPr>
            <w:r w:rsidRPr="00847FEE">
              <w:rPr>
                <w:rFonts w:ascii="Arial" w:hAnsi="Arial" w:cs="Arial"/>
                <w:b/>
                <w:sz w:val="22"/>
                <w:szCs w:val="22"/>
              </w:rPr>
              <w:t>6.c.2</w:t>
            </w:r>
          </w:p>
          <w:p w14:paraId="1B00B581" w14:textId="7C7610D6" w:rsidR="008E0603" w:rsidRPr="00847FEE" w:rsidRDefault="008E0603" w:rsidP="00847FEE">
            <w:pPr>
              <w:widowControl w:val="0"/>
              <w:rPr>
                <w:rFonts w:ascii="Arial" w:hAnsi="Arial" w:cs="Arial"/>
                <w:b/>
                <w:sz w:val="22"/>
                <w:szCs w:val="22"/>
              </w:rPr>
            </w:pPr>
            <w:r w:rsidRPr="00847FEE">
              <w:rPr>
                <w:rFonts w:ascii="Arial" w:hAnsi="Arial" w:cs="Arial"/>
                <w:b/>
                <w:sz w:val="22"/>
                <w:szCs w:val="22"/>
              </w:rPr>
              <w:t xml:space="preserve">If you currently meet the criterion, how are you doing so? </w:t>
            </w:r>
          </w:p>
          <w:p w14:paraId="279AAEBD" w14:textId="6193566D" w:rsidR="00B852F8" w:rsidRPr="00667992" w:rsidRDefault="008E0603" w:rsidP="00323C39">
            <w:pPr>
              <w:pStyle w:val="ListParagraph"/>
              <w:widowControl w:val="0"/>
              <w:numPr>
                <w:ilvl w:val="0"/>
                <w:numId w:val="85"/>
              </w:numPr>
              <w:rPr>
                <w:rFonts w:ascii="Arial" w:hAnsi="Arial" w:cs="Arial"/>
                <w:sz w:val="22"/>
                <w:szCs w:val="22"/>
              </w:rPr>
            </w:pPr>
            <w:r w:rsidRPr="00667992">
              <w:rPr>
                <w:rFonts w:ascii="Arial" w:hAnsi="Arial" w:cs="Arial"/>
                <w:sz w:val="22"/>
                <w:szCs w:val="22"/>
              </w:rPr>
              <w:t>SBH submitted an approved Attestation Statement in June 2021 as part of participation in the SAMHSA CCBHC Expansion grant program.</w:t>
            </w:r>
          </w:p>
          <w:p w14:paraId="6DA587D7" w14:textId="77777777" w:rsidR="00847FEE" w:rsidRDefault="00847FEE" w:rsidP="008E0603">
            <w:pPr>
              <w:widowControl w:val="0"/>
              <w:rPr>
                <w:rFonts w:ascii="Arial" w:hAnsi="Arial" w:cs="Arial"/>
                <w:b/>
                <w:bCs/>
                <w:sz w:val="22"/>
                <w:szCs w:val="22"/>
              </w:rPr>
            </w:pPr>
          </w:p>
          <w:p w14:paraId="1FF89B45" w14:textId="77777777" w:rsidR="008E0603" w:rsidRPr="00847FEE" w:rsidRDefault="008E0603" w:rsidP="008E0603">
            <w:pPr>
              <w:widowControl w:val="0"/>
              <w:rPr>
                <w:rFonts w:ascii="Arial" w:hAnsi="Arial" w:cs="Arial"/>
                <w:b/>
                <w:sz w:val="22"/>
                <w:szCs w:val="22"/>
              </w:rPr>
            </w:pPr>
            <w:r w:rsidRPr="00847FEE">
              <w:rPr>
                <w:rFonts w:ascii="Arial" w:hAnsi="Arial" w:cs="Arial"/>
                <w:b/>
                <w:sz w:val="22"/>
                <w:szCs w:val="22"/>
              </w:rPr>
              <w:t xml:space="preserve">6.c.3 </w:t>
            </w:r>
          </w:p>
          <w:p w14:paraId="1F697C76" w14:textId="5D412260" w:rsidR="008E0603" w:rsidRPr="00847FEE" w:rsidRDefault="008E0603" w:rsidP="00847FEE">
            <w:pPr>
              <w:widowControl w:val="0"/>
              <w:rPr>
                <w:rFonts w:ascii="Arial" w:hAnsi="Arial" w:cs="Arial"/>
                <w:b/>
                <w:sz w:val="22"/>
                <w:szCs w:val="22"/>
              </w:rPr>
            </w:pPr>
            <w:r w:rsidRPr="00847FEE">
              <w:rPr>
                <w:rFonts w:ascii="Arial" w:hAnsi="Arial" w:cs="Arial"/>
                <w:b/>
                <w:sz w:val="22"/>
                <w:szCs w:val="22"/>
              </w:rPr>
              <w:t>If you currently meet the criterion, how are you doing so?</w:t>
            </w:r>
          </w:p>
          <w:p w14:paraId="6B978149" w14:textId="2F345BA7" w:rsidR="008E0603" w:rsidRPr="00667992" w:rsidRDefault="008E0603" w:rsidP="00323C39">
            <w:pPr>
              <w:pStyle w:val="ListParagraph"/>
              <w:widowControl w:val="0"/>
              <w:numPr>
                <w:ilvl w:val="0"/>
                <w:numId w:val="85"/>
              </w:numPr>
              <w:rPr>
                <w:rFonts w:ascii="Arial" w:hAnsi="Arial" w:cs="Arial"/>
                <w:sz w:val="22"/>
                <w:szCs w:val="22"/>
              </w:rPr>
            </w:pPr>
            <w:r w:rsidRPr="00667992">
              <w:rPr>
                <w:rFonts w:ascii="Arial" w:hAnsi="Arial" w:cs="Arial"/>
                <w:sz w:val="22"/>
                <w:szCs w:val="22"/>
              </w:rPr>
              <w:t>SBH maintains Joint Commission Accreditation; most recent site visit, October 2023.</w:t>
            </w:r>
          </w:p>
          <w:p w14:paraId="13E4B8C0" w14:textId="62527DB5" w:rsidR="008E0603" w:rsidRDefault="008E0603" w:rsidP="00B852F8">
            <w:pPr>
              <w:widowControl w:val="0"/>
              <w:spacing w:line="276" w:lineRule="auto"/>
              <w:rPr>
                <w:b/>
              </w:rPr>
            </w:pPr>
          </w:p>
          <w:p w14:paraId="264290AD" w14:textId="77777777" w:rsidR="00957528" w:rsidRDefault="00957528" w:rsidP="00957528">
            <w:pPr>
              <w:widowControl w:val="0"/>
              <w:spacing w:line="276" w:lineRule="auto"/>
              <w:rPr>
                <w:b/>
              </w:rPr>
            </w:pPr>
          </w:p>
          <w:p w14:paraId="0F1D1EBB" w14:textId="77777777" w:rsidR="00957528" w:rsidRDefault="00957528" w:rsidP="007666AD">
            <w:pPr>
              <w:widowControl w:val="0"/>
              <w:spacing w:line="276" w:lineRule="auto"/>
              <w:rPr>
                <w:b/>
              </w:rPr>
            </w:pPr>
          </w:p>
          <w:p w14:paraId="337E2E99" w14:textId="77777777" w:rsidR="00A87045" w:rsidRDefault="00A87045" w:rsidP="00A87045">
            <w:pPr>
              <w:widowControl w:val="0"/>
              <w:spacing w:line="276" w:lineRule="auto"/>
              <w:rPr>
                <w:b/>
              </w:rPr>
            </w:pPr>
          </w:p>
          <w:p w14:paraId="1529D5B5" w14:textId="51B7EC2D" w:rsidR="00077324" w:rsidRPr="00586C9F" w:rsidRDefault="00077324">
            <w:pPr>
              <w:widowControl w:val="0"/>
              <w:spacing w:line="276" w:lineRule="auto"/>
              <w:rPr>
                <w:b/>
              </w:rPr>
            </w:pPr>
          </w:p>
        </w:tc>
      </w:tr>
    </w:tbl>
    <w:p w14:paraId="1529D5B7" w14:textId="77777777" w:rsidR="00077324" w:rsidRPr="00586C9F" w:rsidRDefault="00077324"/>
    <w:sectPr w:rsidR="00077324" w:rsidRPr="00586C9F">
      <w:headerReference w:type="default" r:id="rId84"/>
      <w:footerReference w:type="default" r:id="rId85"/>
      <w:pgSz w:w="15840" w:h="12240"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Debbi Witham" w:date="2023-11-09T17:34:00Z" w:initials="DW">
    <w:p w14:paraId="611C0E55" w14:textId="77777777" w:rsidR="0015373E" w:rsidRDefault="0015373E" w:rsidP="007F6E4D">
      <w:pPr>
        <w:pStyle w:val="CommentText"/>
      </w:pPr>
      <w:r>
        <w:rPr>
          <w:rStyle w:val="CommentReference"/>
        </w:rPr>
        <w:annotationRef/>
      </w:r>
      <w:r>
        <w:t xml:space="preserve">2.d.3 is missing </w:t>
      </w:r>
    </w:p>
  </w:comment>
  <w:comment w:id="12" w:author="Aaron Scott" w:date="2023-11-14T09:55:00Z" w:initials="JS">
    <w:p w14:paraId="0315C934" w14:textId="77777777" w:rsidR="0004246F" w:rsidRDefault="0004246F" w:rsidP="00365301">
      <w:pPr>
        <w:pStyle w:val="CommentText"/>
      </w:pPr>
      <w:r>
        <w:rPr>
          <w:rStyle w:val="CommentReference"/>
        </w:rPr>
        <w:annotationRef/>
      </w:r>
      <w:r>
        <w:t>Corrected AS</w:t>
      </w:r>
    </w:p>
  </w:comment>
  <w:comment w:id="16" w:author="Debbi Witham" w:date="2023-11-09T18:48:00Z" w:initials="DW">
    <w:p w14:paraId="1F5F5749" w14:textId="2F26306B" w:rsidR="0088197C" w:rsidRDefault="0088197C" w:rsidP="00665CA4">
      <w:pPr>
        <w:pStyle w:val="CommentText"/>
      </w:pPr>
      <w:r>
        <w:rPr>
          <w:rStyle w:val="CommentReference"/>
        </w:rPr>
        <w:annotationRef/>
      </w:r>
      <w:r>
        <w:t xml:space="preserve">3.b4 was here (duplicate of below) with 3.a.4 not answered </w:t>
      </w:r>
    </w:p>
  </w:comment>
  <w:comment w:id="17" w:author="Aaron Scott" w:date="2023-11-14T09:55:00Z" w:initials="JS">
    <w:p w14:paraId="6CAC9ACF" w14:textId="77777777" w:rsidR="0004246F" w:rsidRDefault="0004246F" w:rsidP="00AC3AFF">
      <w:pPr>
        <w:pStyle w:val="CommentText"/>
      </w:pPr>
      <w:r>
        <w:rPr>
          <w:rStyle w:val="CommentReference"/>
        </w:rPr>
        <w:annotationRef/>
      </w:r>
      <w:r>
        <w:t>Corrected 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1C0E55" w15:done="0"/>
  <w15:commentEx w15:paraId="0315C934" w15:paraIdParent="611C0E55" w15:done="0"/>
  <w15:commentEx w15:paraId="1F5F5749" w15:done="0"/>
  <w15:commentEx w15:paraId="6CAC9ACF" w15:paraIdParent="1F5F57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7709003" w16cex:dateUtc="2023-11-09T22:34:00Z"/>
  <w16cex:commentExtensible w16cex:durableId="33B6E1BD" w16cex:dateUtc="2023-11-14T15:55:00Z"/>
  <w16cex:commentExtensible w16cex:durableId="46754E4F" w16cex:dateUtc="2023-11-09T23:48:00Z"/>
  <w16cex:commentExtensible w16cex:durableId="747BBA5A" w16cex:dateUtc="2023-11-14T15: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1C0E55" w16cid:durableId="17709003"/>
  <w16cid:commentId w16cid:paraId="0315C934" w16cid:durableId="33B6E1BD"/>
  <w16cid:commentId w16cid:paraId="1F5F5749" w16cid:durableId="46754E4F"/>
  <w16cid:commentId w16cid:paraId="6CAC9ACF" w16cid:durableId="747BBA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45448" w14:textId="77777777" w:rsidR="00596CCE" w:rsidRDefault="00596CCE" w:rsidP="00C24FD4">
      <w:pPr>
        <w:spacing w:line="240" w:lineRule="auto"/>
      </w:pPr>
      <w:r>
        <w:separator/>
      </w:r>
    </w:p>
  </w:endnote>
  <w:endnote w:type="continuationSeparator" w:id="0">
    <w:p w14:paraId="4F2DC69E" w14:textId="77777777" w:rsidR="00596CCE" w:rsidRDefault="00596CCE" w:rsidP="00C24FD4">
      <w:pPr>
        <w:spacing w:line="240" w:lineRule="auto"/>
      </w:pPr>
      <w:r>
        <w:continuationSeparator/>
      </w:r>
    </w:p>
  </w:endnote>
  <w:endnote w:type="continuationNotice" w:id="1">
    <w:p w14:paraId="152A03D3" w14:textId="77777777" w:rsidR="00596CCE" w:rsidRDefault="00596C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B8001" w14:textId="1FF1A238" w:rsidR="00913166" w:rsidRDefault="00244B0D">
    <w:pPr>
      <w:pStyle w:val="Footer"/>
      <w:jc w:val="right"/>
    </w:pPr>
    <w:sdt>
      <w:sdtPr>
        <w:id w:val="-468052415"/>
        <w:docPartObj>
          <w:docPartGallery w:val="Page Numbers (Bottom of Page)"/>
          <w:docPartUnique/>
        </w:docPartObj>
      </w:sdtPr>
      <w:sdtEndPr>
        <w:rPr>
          <w:noProof/>
        </w:rPr>
      </w:sdtEndPr>
      <w:sdtContent>
        <w:r w:rsidR="00913166">
          <w:fldChar w:fldCharType="begin"/>
        </w:r>
        <w:r w:rsidR="00913166">
          <w:instrText xml:space="preserve"> PAGE   \* MERGEFORMAT </w:instrText>
        </w:r>
        <w:r w:rsidR="00913166">
          <w:fldChar w:fldCharType="separate"/>
        </w:r>
        <w:r w:rsidR="00913166">
          <w:rPr>
            <w:noProof/>
          </w:rPr>
          <w:t>2</w:t>
        </w:r>
        <w:r w:rsidR="00913166">
          <w:rPr>
            <w:noProof/>
          </w:rPr>
          <w:fldChar w:fldCharType="end"/>
        </w:r>
      </w:sdtContent>
    </w:sdt>
  </w:p>
  <w:p w14:paraId="482D6390" w14:textId="77777777" w:rsidR="00913166" w:rsidRDefault="009131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608C7" w14:textId="77777777" w:rsidR="00596CCE" w:rsidRDefault="00596CCE" w:rsidP="00C24FD4">
      <w:pPr>
        <w:spacing w:line="240" w:lineRule="auto"/>
      </w:pPr>
      <w:r>
        <w:separator/>
      </w:r>
    </w:p>
  </w:footnote>
  <w:footnote w:type="continuationSeparator" w:id="0">
    <w:p w14:paraId="294CD164" w14:textId="77777777" w:rsidR="00596CCE" w:rsidRDefault="00596CCE" w:rsidP="00C24FD4">
      <w:pPr>
        <w:spacing w:line="240" w:lineRule="auto"/>
      </w:pPr>
      <w:r>
        <w:continuationSeparator/>
      </w:r>
    </w:p>
  </w:footnote>
  <w:footnote w:type="continuationNotice" w:id="1">
    <w:p w14:paraId="24AE870B" w14:textId="77777777" w:rsidR="00596CCE" w:rsidRDefault="00596CC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CC7BF" w14:textId="01C8FE59" w:rsidR="00AB1140" w:rsidRDefault="00EF4747">
    <w:pPr>
      <w:pStyle w:val="Header"/>
    </w:pPr>
    <w:r>
      <w:t>APPENDIX E:  Attestation Statement</w:t>
    </w:r>
    <w:r w:rsidR="008C7FFB">
      <w:t xml:space="preserve"> </w:t>
    </w:r>
    <w:r w:rsidR="00AB1140">
      <w:t>DMHA CCBHC RFS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02A"/>
    <w:multiLevelType w:val="hybridMultilevel"/>
    <w:tmpl w:val="6A9073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170A01"/>
    <w:multiLevelType w:val="hybridMultilevel"/>
    <w:tmpl w:val="E36A0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1C7E68"/>
    <w:multiLevelType w:val="hybridMultilevel"/>
    <w:tmpl w:val="48CC3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F96D99"/>
    <w:multiLevelType w:val="hybridMultilevel"/>
    <w:tmpl w:val="9E98B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5F3B49"/>
    <w:multiLevelType w:val="hybridMultilevel"/>
    <w:tmpl w:val="1B004D42"/>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0B0DA5"/>
    <w:multiLevelType w:val="hybridMultilevel"/>
    <w:tmpl w:val="6BC6E5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DA5ADD"/>
    <w:multiLevelType w:val="hybridMultilevel"/>
    <w:tmpl w:val="C95EBA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443C5D"/>
    <w:multiLevelType w:val="hybridMultilevel"/>
    <w:tmpl w:val="FE406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A162F21"/>
    <w:multiLevelType w:val="hybridMultilevel"/>
    <w:tmpl w:val="7DC44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2A6096"/>
    <w:multiLevelType w:val="hybridMultilevel"/>
    <w:tmpl w:val="41B41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CD15B4A"/>
    <w:multiLevelType w:val="hybridMultilevel"/>
    <w:tmpl w:val="C792B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7E543F"/>
    <w:multiLevelType w:val="hybridMultilevel"/>
    <w:tmpl w:val="D722F0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E241FC9"/>
    <w:multiLevelType w:val="hybridMultilevel"/>
    <w:tmpl w:val="1AB0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0BD5E52"/>
    <w:multiLevelType w:val="hybridMultilevel"/>
    <w:tmpl w:val="7F322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02363C"/>
    <w:multiLevelType w:val="multilevel"/>
    <w:tmpl w:val="96967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4DA1CA5"/>
    <w:multiLevelType w:val="hybridMultilevel"/>
    <w:tmpl w:val="C750CD3E"/>
    <w:lvl w:ilvl="0" w:tplc="FFFFFFFF">
      <w:start w:val="1"/>
      <w:numFmt w:val="bullet"/>
      <w:lvlText w:val=""/>
      <w:lvlJc w:val="left"/>
      <w:pPr>
        <w:ind w:left="720" w:hanging="360"/>
      </w:pPr>
      <w:rPr>
        <w:rFonts w:ascii="Symbol" w:hAnsi="Symbol" w:hint="default"/>
      </w:rPr>
    </w:lvl>
    <w:lvl w:ilvl="1" w:tplc="04090015">
      <w:start w:val="1"/>
      <w:numFmt w:val="upp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7A42209"/>
    <w:multiLevelType w:val="hybridMultilevel"/>
    <w:tmpl w:val="BFC0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85242"/>
    <w:multiLevelType w:val="multilevel"/>
    <w:tmpl w:val="D43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97D0C9D"/>
    <w:multiLevelType w:val="hybridMultilevel"/>
    <w:tmpl w:val="3B8249D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19B564A2"/>
    <w:multiLevelType w:val="hybridMultilevel"/>
    <w:tmpl w:val="E7740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343FF"/>
    <w:multiLevelType w:val="hybridMultilevel"/>
    <w:tmpl w:val="4BB4B258"/>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6" w15:restartNumberingAfterBreak="0">
    <w:nsid w:val="1ABD0170"/>
    <w:multiLevelType w:val="hybridMultilevel"/>
    <w:tmpl w:val="FC66A2B8"/>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58376D"/>
    <w:multiLevelType w:val="hybridMultilevel"/>
    <w:tmpl w:val="EF7CFAC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1BC57DDF"/>
    <w:multiLevelType w:val="hybridMultilevel"/>
    <w:tmpl w:val="89782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D6280A"/>
    <w:multiLevelType w:val="hybridMultilevel"/>
    <w:tmpl w:val="811C7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1C63AC"/>
    <w:multiLevelType w:val="multilevel"/>
    <w:tmpl w:val="A924395A"/>
    <w:lvl w:ilvl="0">
      <w:numFmt w:val="bullet"/>
      <w:lvlText w:val="•"/>
      <w:lvlJc w:val="left"/>
      <w:pPr>
        <w:tabs>
          <w:tab w:val="num" w:pos="1080"/>
        </w:tabs>
        <w:ind w:left="1080" w:hanging="360"/>
      </w:pPr>
      <w:rPr>
        <w:rFonts w:ascii="Arial" w:eastAsia="Arial" w:hAnsi="Arial" w:cs="Arial" w:hint="default"/>
      </w:rPr>
    </w:lvl>
    <w:lvl w:ilvl="1">
      <w:start w:val="1"/>
      <w:numFmt w:val="decimal"/>
      <w:lvlText w:val="%2."/>
      <w:lvlJc w:val="left"/>
      <w:pPr>
        <w:tabs>
          <w:tab w:val="num" w:pos="1800"/>
        </w:tabs>
        <w:ind w:left="1800" w:hanging="360"/>
      </w:pPr>
    </w:lvl>
    <w:lvl w:ilvl="2" w:tentative="1">
      <w:start w:val="1"/>
      <w:numFmt w:val="upperLetter"/>
      <w:lvlText w:val="%3."/>
      <w:lvlJc w:val="left"/>
      <w:pPr>
        <w:tabs>
          <w:tab w:val="num" w:pos="2520"/>
        </w:tabs>
        <w:ind w:left="2520" w:hanging="360"/>
      </w:pPr>
    </w:lvl>
    <w:lvl w:ilvl="3" w:tentative="1">
      <w:start w:val="1"/>
      <w:numFmt w:val="upperLetter"/>
      <w:lvlText w:val="%4."/>
      <w:lvlJc w:val="left"/>
      <w:pPr>
        <w:tabs>
          <w:tab w:val="num" w:pos="3240"/>
        </w:tabs>
        <w:ind w:left="3240" w:hanging="360"/>
      </w:pPr>
    </w:lvl>
    <w:lvl w:ilvl="4" w:tentative="1">
      <w:start w:val="1"/>
      <w:numFmt w:val="upperLetter"/>
      <w:lvlText w:val="%5."/>
      <w:lvlJc w:val="left"/>
      <w:pPr>
        <w:tabs>
          <w:tab w:val="num" w:pos="3960"/>
        </w:tabs>
        <w:ind w:left="3960" w:hanging="360"/>
      </w:pPr>
    </w:lvl>
    <w:lvl w:ilvl="5" w:tentative="1">
      <w:start w:val="1"/>
      <w:numFmt w:val="upperLetter"/>
      <w:lvlText w:val="%6."/>
      <w:lvlJc w:val="left"/>
      <w:pPr>
        <w:tabs>
          <w:tab w:val="num" w:pos="4680"/>
        </w:tabs>
        <w:ind w:left="4680" w:hanging="360"/>
      </w:pPr>
    </w:lvl>
    <w:lvl w:ilvl="6" w:tentative="1">
      <w:start w:val="1"/>
      <w:numFmt w:val="upperLetter"/>
      <w:lvlText w:val="%7."/>
      <w:lvlJc w:val="left"/>
      <w:pPr>
        <w:tabs>
          <w:tab w:val="num" w:pos="5400"/>
        </w:tabs>
        <w:ind w:left="5400" w:hanging="360"/>
      </w:pPr>
    </w:lvl>
    <w:lvl w:ilvl="7" w:tentative="1">
      <w:start w:val="1"/>
      <w:numFmt w:val="upperLetter"/>
      <w:lvlText w:val="%8."/>
      <w:lvlJc w:val="left"/>
      <w:pPr>
        <w:tabs>
          <w:tab w:val="num" w:pos="6120"/>
        </w:tabs>
        <w:ind w:left="6120" w:hanging="360"/>
      </w:pPr>
    </w:lvl>
    <w:lvl w:ilvl="8" w:tentative="1">
      <w:start w:val="1"/>
      <w:numFmt w:val="upperLetter"/>
      <w:lvlText w:val="%9."/>
      <w:lvlJc w:val="left"/>
      <w:pPr>
        <w:tabs>
          <w:tab w:val="num" w:pos="6840"/>
        </w:tabs>
        <w:ind w:left="6840" w:hanging="360"/>
      </w:pPr>
    </w:lvl>
  </w:abstractNum>
  <w:abstractNum w:abstractNumId="31" w15:restartNumberingAfterBreak="0">
    <w:nsid w:val="1DFE42C5"/>
    <w:multiLevelType w:val="hybridMultilevel"/>
    <w:tmpl w:val="884C6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7B00BD"/>
    <w:multiLevelType w:val="hybridMultilevel"/>
    <w:tmpl w:val="6EECD00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1421287"/>
    <w:multiLevelType w:val="hybridMultilevel"/>
    <w:tmpl w:val="D09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1EB7682"/>
    <w:multiLevelType w:val="hybridMultilevel"/>
    <w:tmpl w:val="6E007332"/>
    <w:lvl w:ilvl="0" w:tplc="9F422266">
      <w:numFmt w:val="bullet"/>
      <w:lvlText w:val="•"/>
      <w:lvlJc w:val="left"/>
      <w:pPr>
        <w:ind w:left="1440" w:hanging="360"/>
      </w:pPr>
      <w:rPr>
        <w:rFonts w:ascii="Arial" w:eastAsia="Arial"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2C51CA4"/>
    <w:multiLevelType w:val="multilevel"/>
    <w:tmpl w:val="E2EAE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373258C"/>
    <w:multiLevelType w:val="hybridMultilevel"/>
    <w:tmpl w:val="3C1094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3E77BDB"/>
    <w:multiLevelType w:val="hybridMultilevel"/>
    <w:tmpl w:val="FFFFFFFF"/>
    <w:lvl w:ilvl="0" w:tplc="9B20927A">
      <w:start w:val="1"/>
      <w:numFmt w:val="bullet"/>
      <w:lvlText w:val=""/>
      <w:lvlJc w:val="left"/>
      <w:pPr>
        <w:ind w:left="720" w:hanging="360"/>
      </w:pPr>
      <w:rPr>
        <w:rFonts w:ascii="Symbol" w:hAnsi="Symbol" w:hint="default"/>
      </w:rPr>
    </w:lvl>
    <w:lvl w:ilvl="1" w:tplc="CFB8418E">
      <w:start w:val="1"/>
      <w:numFmt w:val="bullet"/>
      <w:lvlText w:val="o"/>
      <w:lvlJc w:val="left"/>
      <w:pPr>
        <w:ind w:left="1440" w:hanging="360"/>
      </w:pPr>
      <w:rPr>
        <w:rFonts w:ascii="Courier New" w:hAnsi="Courier New" w:hint="default"/>
      </w:rPr>
    </w:lvl>
    <w:lvl w:ilvl="2" w:tplc="49C4454E">
      <w:start w:val="1"/>
      <w:numFmt w:val="bullet"/>
      <w:lvlText w:val=""/>
      <w:lvlJc w:val="left"/>
      <w:pPr>
        <w:ind w:left="2160" w:hanging="360"/>
      </w:pPr>
      <w:rPr>
        <w:rFonts w:ascii="Wingdings" w:hAnsi="Wingdings" w:hint="default"/>
      </w:rPr>
    </w:lvl>
    <w:lvl w:ilvl="3" w:tplc="2176EE90">
      <w:start w:val="1"/>
      <w:numFmt w:val="bullet"/>
      <w:lvlText w:val=""/>
      <w:lvlJc w:val="left"/>
      <w:pPr>
        <w:ind w:left="2880" w:hanging="360"/>
      </w:pPr>
      <w:rPr>
        <w:rFonts w:ascii="Symbol" w:hAnsi="Symbol" w:hint="default"/>
      </w:rPr>
    </w:lvl>
    <w:lvl w:ilvl="4" w:tplc="C2E0B470">
      <w:start w:val="1"/>
      <w:numFmt w:val="bullet"/>
      <w:lvlText w:val="o"/>
      <w:lvlJc w:val="left"/>
      <w:pPr>
        <w:ind w:left="3600" w:hanging="360"/>
      </w:pPr>
      <w:rPr>
        <w:rFonts w:ascii="Courier New" w:hAnsi="Courier New" w:hint="default"/>
      </w:rPr>
    </w:lvl>
    <w:lvl w:ilvl="5" w:tplc="A664BF68">
      <w:start w:val="1"/>
      <w:numFmt w:val="bullet"/>
      <w:lvlText w:val=""/>
      <w:lvlJc w:val="left"/>
      <w:pPr>
        <w:ind w:left="4320" w:hanging="360"/>
      </w:pPr>
      <w:rPr>
        <w:rFonts w:ascii="Wingdings" w:hAnsi="Wingdings" w:hint="default"/>
      </w:rPr>
    </w:lvl>
    <w:lvl w:ilvl="6" w:tplc="A48888F2">
      <w:start w:val="1"/>
      <w:numFmt w:val="bullet"/>
      <w:lvlText w:val=""/>
      <w:lvlJc w:val="left"/>
      <w:pPr>
        <w:ind w:left="5040" w:hanging="360"/>
      </w:pPr>
      <w:rPr>
        <w:rFonts w:ascii="Symbol" w:hAnsi="Symbol" w:hint="default"/>
      </w:rPr>
    </w:lvl>
    <w:lvl w:ilvl="7" w:tplc="24F2B0C8">
      <w:start w:val="1"/>
      <w:numFmt w:val="bullet"/>
      <w:lvlText w:val="o"/>
      <w:lvlJc w:val="left"/>
      <w:pPr>
        <w:ind w:left="5760" w:hanging="360"/>
      </w:pPr>
      <w:rPr>
        <w:rFonts w:ascii="Courier New" w:hAnsi="Courier New" w:hint="default"/>
      </w:rPr>
    </w:lvl>
    <w:lvl w:ilvl="8" w:tplc="737014B6">
      <w:start w:val="1"/>
      <w:numFmt w:val="bullet"/>
      <w:lvlText w:val=""/>
      <w:lvlJc w:val="left"/>
      <w:pPr>
        <w:ind w:left="6480" w:hanging="360"/>
      </w:pPr>
      <w:rPr>
        <w:rFonts w:ascii="Wingdings" w:hAnsi="Wingdings" w:hint="default"/>
      </w:rPr>
    </w:lvl>
  </w:abstractNum>
  <w:abstractNum w:abstractNumId="38" w15:restartNumberingAfterBreak="0">
    <w:nsid w:val="2582D395"/>
    <w:multiLevelType w:val="hybridMultilevel"/>
    <w:tmpl w:val="FFFFFFFF"/>
    <w:lvl w:ilvl="0" w:tplc="D68EAB1E">
      <w:start w:val="1"/>
      <w:numFmt w:val="decimal"/>
      <w:lvlText w:val="%1."/>
      <w:lvlJc w:val="left"/>
      <w:pPr>
        <w:ind w:left="720" w:hanging="360"/>
      </w:pPr>
    </w:lvl>
    <w:lvl w:ilvl="1" w:tplc="2874573C">
      <w:start w:val="1"/>
      <w:numFmt w:val="lowerLetter"/>
      <w:lvlText w:val="%2."/>
      <w:lvlJc w:val="left"/>
      <w:pPr>
        <w:ind w:left="1440" w:hanging="360"/>
      </w:pPr>
    </w:lvl>
    <w:lvl w:ilvl="2" w:tplc="EB00FAB6">
      <w:start w:val="1"/>
      <w:numFmt w:val="lowerRoman"/>
      <w:lvlText w:val="%3."/>
      <w:lvlJc w:val="right"/>
      <w:pPr>
        <w:ind w:left="2160" w:hanging="180"/>
      </w:pPr>
    </w:lvl>
    <w:lvl w:ilvl="3" w:tplc="CE7A925E">
      <w:start w:val="1"/>
      <w:numFmt w:val="decimal"/>
      <w:lvlText w:val="%4."/>
      <w:lvlJc w:val="left"/>
      <w:pPr>
        <w:ind w:left="2880" w:hanging="360"/>
      </w:pPr>
    </w:lvl>
    <w:lvl w:ilvl="4" w:tplc="A724AFC2">
      <w:start w:val="1"/>
      <w:numFmt w:val="lowerLetter"/>
      <w:lvlText w:val="%5."/>
      <w:lvlJc w:val="left"/>
      <w:pPr>
        <w:ind w:left="3600" w:hanging="360"/>
      </w:pPr>
    </w:lvl>
    <w:lvl w:ilvl="5" w:tplc="212E4D3C">
      <w:start w:val="1"/>
      <w:numFmt w:val="lowerRoman"/>
      <w:lvlText w:val="%6."/>
      <w:lvlJc w:val="right"/>
      <w:pPr>
        <w:ind w:left="4320" w:hanging="180"/>
      </w:pPr>
    </w:lvl>
    <w:lvl w:ilvl="6" w:tplc="71764F22">
      <w:start w:val="1"/>
      <w:numFmt w:val="decimal"/>
      <w:lvlText w:val="%7."/>
      <w:lvlJc w:val="left"/>
      <w:pPr>
        <w:ind w:left="5040" w:hanging="360"/>
      </w:pPr>
    </w:lvl>
    <w:lvl w:ilvl="7" w:tplc="65BA1C0E">
      <w:start w:val="1"/>
      <w:numFmt w:val="lowerLetter"/>
      <w:lvlText w:val="%8."/>
      <w:lvlJc w:val="left"/>
      <w:pPr>
        <w:ind w:left="5760" w:hanging="360"/>
      </w:pPr>
    </w:lvl>
    <w:lvl w:ilvl="8" w:tplc="9B3028DA">
      <w:start w:val="1"/>
      <w:numFmt w:val="lowerRoman"/>
      <w:lvlText w:val="%9."/>
      <w:lvlJc w:val="right"/>
      <w:pPr>
        <w:ind w:left="6480" w:hanging="180"/>
      </w:pPr>
    </w:lvl>
  </w:abstractNum>
  <w:abstractNum w:abstractNumId="39" w15:restartNumberingAfterBreak="0">
    <w:nsid w:val="25D35964"/>
    <w:multiLevelType w:val="hybridMultilevel"/>
    <w:tmpl w:val="6B924042"/>
    <w:lvl w:ilvl="0" w:tplc="747C52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25ED3DA0"/>
    <w:multiLevelType w:val="hybridMultilevel"/>
    <w:tmpl w:val="D4FC8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6234CF9"/>
    <w:multiLevelType w:val="hybridMultilevel"/>
    <w:tmpl w:val="49187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7856086"/>
    <w:multiLevelType w:val="hybridMultilevel"/>
    <w:tmpl w:val="1CD8F2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921019F"/>
    <w:multiLevelType w:val="hybridMultilevel"/>
    <w:tmpl w:val="DB52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9FC75A7"/>
    <w:multiLevelType w:val="hybridMultilevel"/>
    <w:tmpl w:val="BE601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2BEA5F2D"/>
    <w:multiLevelType w:val="hybridMultilevel"/>
    <w:tmpl w:val="149E47D4"/>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0F78B2"/>
    <w:multiLevelType w:val="hybridMultilevel"/>
    <w:tmpl w:val="3D9272F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49"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C4A3BE3"/>
    <w:multiLevelType w:val="hybridMultilevel"/>
    <w:tmpl w:val="8BACBD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2D152C44"/>
    <w:multiLevelType w:val="hybridMultilevel"/>
    <w:tmpl w:val="81947FB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2F0E7799"/>
    <w:multiLevelType w:val="hybridMultilevel"/>
    <w:tmpl w:val="E5C8D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F3252E3"/>
    <w:multiLevelType w:val="hybridMultilevel"/>
    <w:tmpl w:val="52501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3A579B9"/>
    <w:multiLevelType w:val="hybridMultilevel"/>
    <w:tmpl w:val="E6921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4880881"/>
    <w:multiLevelType w:val="hybridMultilevel"/>
    <w:tmpl w:val="CA2EE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6772D9D"/>
    <w:multiLevelType w:val="hybridMultilevel"/>
    <w:tmpl w:val="83141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77C4232"/>
    <w:multiLevelType w:val="hybridMultilevel"/>
    <w:tmpl w:val="1C704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0AE27D9"/>
    <w:multiLevelType w:val="multilevel"/>
    <w:tmpl w:val="625A8C6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1692CE8"/>
    <w:multiLevelType w:val="hybridMultilevel"/>
    <w:tmpl w:val="D2687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20A2AA4"/>
    <w:multiLevelType w:val="hybridMultilevel"/>
    <w:tmpl w:val="0E9E3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2BE43E2"/>
    <w:multiLevelType w:val="hybridMultilevel"/>
    <w:tmpl w:val="D3CE4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33A523F"/>
    <w:multiLevelType w:val="hybridMultilevel"/>
    <w:tmpl w:val="F0F0ABF0"/>
    <w:lvl w:ilvl="0" w:tplc="9F422266">
      <w:numFmt w:val="bullet"/>
      <w:lvlText w:val="•"/>
      <w:lvlJc w:val="left"/>
      <w:pPr>
        <w:ind w:left="720" w:hanging="360"/>
      </w:pPr>
      <w:rPr>
        <w:rFonts w:ascii="Arial" w:eastAsia="Arial"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449E21C1"/>
    <w:multiLevelType w:val="hybridMultilevel"/>
    <w:tmpl w:val="59EAE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4DD17E8"/>
    <w:multiLevelType w:val="hybridMultilevel"/>
    <w:tmpl w:val="5282C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5A34CEE"/>
    <w:multiLevelType w:val="hybridMultilevel"/>
    <w:tmpl w:val="0EE49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15:restartNumberingAfterBreak="0">
    <w:nsid w:val="45C14939"/>
    <w:multiLevelType w:val="hybridMultilevel"/>
    <w:tmpl w:val="0B5868FA"/>
    <w:lvl w:ilvl="0" w:tplc="04090005">
      <w:start w:val="1"/>
      <w:numFmt w:val="bullet"/>
      <w:lvlText w:val=""/>
      <w:lvlJc w:val="left"/>
      <w:pPr>
        <w:ind w:left="1080" w:hanging="360"/>
      </w:pPr>
      <w:rPr>
        <w:rFonts w:ascii="Wingdings" w:hAnsi="Wingdings"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464E748B"/>
    <w:multiLevelType w:val="hybridMultilevel"/>
    <w:tmpl w:val="AA923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68064E6"/>
    <w:multiLevelType w:val="hybridMultilevel"/>
    <w:tmpl w:val="2D8A7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7A67C07"/>
    <w:multiLevelType w:val="hybridMultilevel"/>
    <w:tmpl w:val="ED04692C"/>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8372FB1"/>
    <w:multiLevelType w:val="hybridMultilevel"/>
    <w:tmpl w:val="8FB6E0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488CE8A8"/>
    <w:multiLevelType w:val="hybridMultilevel"/>
    <w:tmpl w:val="FFFFFFFF"/>
    <w:lvl w:ilvl="0" w:tplc="6B401362">
      <w:start w:val="1"/>
      <w:numFmt w:val="bullet"/>
      <w:lvlText w:val=""/>
      <w:lvlJc w:val="left"/>
      <w:pPr>
        <w:ind w:left="720" w:hanging="360"/>
      </w:pPr>
      <w:rPr>
        <w:rFonts w:ascii="Symbol" w:hAnsi="Symbol" w:hint="default"/>
      </w:rPr>
    </w:lvl>
    <w:lvl w:ilvl="1" w:tplc="0E2AE14E">
      <w:start w:val="1"/>
      <w:numFmt w:val="bullet"/>
      <w:lvlText w:val="o"/>
      <w:lvlJc w:val="left"/>
      <w:pPr>
        <w:ind w:left="1440" w:hanging="360"/>
      </w:pPr>
      <w:rPr>
        <w:rFonts w:ascii="Courier New" w:hAnsi="Courier New" w:hint="default"/>
      </w:rPr>
    </w:lvl>
    <w:lvl w:ilvl="2" w:tplc="2696D446">
      <w:start w:val="1"/>
      <w:numFmt w:val="bullet"/>
      <w:lvlText w:val=""/>
      <w:lvlJc w:val="left"/>
      <w:pPr>
        <w:ind w:left="2160" w:hanging="360"/>
      </w:pPr>
      <w:rPr>
        <w:rFonts w:ascii="Wingdings" w:hAnsi="Wingdings" w:hint="default"/>
      </w:rPr>
    </w:lvl>
    <w:lvl w:ilvl="3" w:tplc="065E9500">
      <w:start w:val="1"/>
      <w:numFmt w:val="bullet"/>
      <w:lvlText w:val=""/>
      <w:lvlJc w:val="left"/>
      <w:pPr>
        <w:ind w:left="2880" w:hanging="360"/>
      </w:pPr>
      <w:rPr>
        <w:rFonts w:ascii="Symbol" w:hAnsi="Symbol" w:hint="default"/>
      </w:rPr>
    </w:lvl>
    <w:lvl w:ilvl="4" w:tplc="ACD0341A">
      <w:start w:val="1"/>
      <w:numFmt w:val="bullet"/>
      <w:lvlText w:val="o"/>
      <w:lvlJc w:val="left"/>
      <w:pPr>
        <w:ind w:left="3600" w:hanging="360"/>
      </w:pPr>
      <w:rPr>
        <w:rFonts w:ascii="Courier New" w:hAnsi="Courier New" w:hint="default"/>
      </w:rPr>
    </w:lvl>
    <w:lvl w:ilvl="5" w:tplc="3836CFFA">
      <w:start w:val="1"/>
      <w:numFmt w:val="bullet"/>
      <w:lvlText w:val=""/>
      <w:lvlJc w:val="left"/>
      <w:pPr>
        <w:ind w:left="4320" w:hanging="360"/>
      </w:pPr>
      <w:rPr>
        <w:rFonts w:ascii="Wingdings" w:hAnsi="Wingdings" w:hint="default"/>
      </w:rPr>
    </w:lvl>
    <w:lvl w:ilvl="6" w:tplc="67908444">
      <w:start w:val="1"/>
      <w:numFmt w:val="bullet"/>
      <w:lvlText w:val=""/>
      <w:lvlJc w:val="left"/>
      <w:pPr>
        <w:ind w:left="5040" w:hanging="360"/>
      </w:pPr>
      <w:rPr>
        <w:rFonts w:ascii="Symbol" w:hAnsi="Symbol" w:hint="default"/>
      </w:rPr>
    </w:lvl>
    <w:lvl w:ilvl="7" w:tplc="89785416">
      <w:start w:val="1"/>
      <w:numFmt w:val="bullet"/>
      <w:lvlText w:val="o"/>
      <w:lvlJc w:val="left"/>
      <w:pPr>
        <w:ind w:left="5760" w:hanging="360"/>
      </w:pPr>
      <w:rPr>
        <w:rFonts w:ascii="Courier New" w:hAnsi="Courier New" w:hint="default"/>
      </w:rPr>
    </w:lvl>
    <w:lvl w:ilvl="8" w:tplc="242AA990">
      <w:start w:val="1"/>
      <w:numFmt w:val="bullet"/>
      <w:lvlText w:val=""/>
      <w:lvlJc w:val="left"/>
      <w:pPr>
        <w:ind w:left="6480" w:hanging="360"/>
      </w:pPr>
      <w:rPr>
        <w:rFonts w:ascii="Wingdings" w:hAnsi="Wingdings" w:hint="default"/>
      </w:rPr>
    </w:lvl>
  </w:abstractNum>
  <w:abstractNum w:abstractNumId="75" w15:restartNumberingAfterBreak="0">
    <w:nsid w:val="49E9384E"/>
    <w:multiLevelType w:val="hybridMultilevel"/>
    <w:tmpl w:val="9D50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B5F4F0D"/>
    <w:multiLevelType w:val="hybridMultilevel"/>
    <w:tmpl w:val="D6A06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4BCB7510"/>
    <w:multiLevelType w:val="hybridMultilevel"/>
    <w:tmpl w:val="51EC6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4E4C0447"/>
    <w:multiLevelType w:val="hybridMultilevel"/>
    <w:tmpl w:val="702A5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EB71949"/>
    <w:multiLevelType w:val="hybridMultilevel"/>
    <w:tmpl w:val="7E0AD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F357172"/>
    <w:multiLevelType w:val="multilevel"/>
    <w:tmpl w:val="DBBEC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4F3B4599"/>
    <w:multiLevelType w:val="hybridMultilevel"/>
    <w:tmpl w:val="7DB03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FDE3726"/>
    <w:multiLevelType w:val="hybridMultilevel"/>
    <w:tmpl w:val="765AC890"/>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5068791C"/>
    <w:multiLevelType w:val="multilevel"/>
    <w:tmpl w:val="F17E3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50F04781"/>
    <w:multiLevelType w:val="hybridMultilevel"/>
    <w:tmpl w:val="E8AC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EB6D7D"/>
    <w:multiLevelType w:val="hybridMultilevel"/>
    <w:tmpl w:val="D5781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7" w15:restartNumberingAfterBreak="0">
    <w:nsid w:val="53A65993"/>
    <w:multiLevelType w:val="multilevel"/>
    <w:tmpl w:val="2DB84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545504FF"/>
    <w:multiLevelType w:val="hybridMultilevel"/>
    <w:tmpl w:val="626C4E96"/>
    <w:lvl w:ilvl="0" w:tplc="9F422266">
      <w:numFmt w:val="bullet"/>
      <w:lvlText w:val="•"/>
      <w:lvlJc w:val="left"/>
      <w:pPr>
        <w:ind w:left="720" w:hanging="360"/>
      </w:pPr>
      <w:rPr>
        <w:rFonts w:ascii="Arial" w:eastAsia="Arial"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556D0925"/>
    <w:multiLevelType w:val="hybridMultilevel"/>
    <w:tmpl w:val="2122847C"/>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60138BE"/>
    <w:multiLevelType w:val="hybridMultilevel"/>
    <w:tmpl w:val="36FA8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560701E7"/>
    <w:multiLevelType w:val="hybridMultilevel"/>
    <w:tmpl w:val="6AA01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74E1685"/>
    <w:multiLevelType w:val="hybridMultilevel"/>
    <w:tmpl w:val="5F8E4064"/>
    <w:lvl w:ilvl="0" w:tplc="04090001">
      <w:start w:val="1"/>
      <w:numFmt w:val="bullet"/>
      <w:lvlText w:val=""/>
      <w:lvlJc w:val="left"/>
      <w:pPr>
        <w:ind w:left="609" w:hanging="360"/>
      </w:pPr>
      <w:rPr>
        <w:rFonts w:ascii="Symbol" w:hAnsi="Symbol" w:hint="default"/>
      </w:rPr>
    </w:lvl>
    <w:lvl w:ilvl="1" w:tplc="04090003" w:tentative="1">
      <w:start w:val="1"/>
      <w:numFmt w:val="bullet"/>
      <w:lvlText w:val="o"/>
      <w:lvlJc w:val="left"/>
      <w:pPr>
        <w:ind w:left="1329" w:hanging="360"/>
      </w:pPr>
      <w:rPr>
        <w:rFonts w:ascii="Courier New" w:hAnsi="Courier New" w:cs="Courier New" w:hint="default"/>
      </w:rPr>
    </w:lvl>
    <w:lvl w:ilvl="2" w:tplc="04090005" w:tentative="1">
      <w:start w:val="1"/>
      <w:numFmt w:val="bullet"/>
      <w:lvlText w:val=""/>
      <w:lvlJc w:val="left"/>
      <w:pPr>
        <w:ind w:left="2049" w:hanging="360"/>
      </w:pPr>
      <w:rPr>
        <w:rFonts w:ascii="Wingdings" w:hAnsi="Wingdings" w:hint="default"/>
      </w:rPr>
    </w:lvl>
    <w:lvl w:ilvl="3" w:tplc="04090001" w:tentative="1">
      <w:start w:val="1"/>
      <w:numFmt w:val="bullet"/>
      <w:lvlText w:val=""/>
      <w:lvlJc w:val="left"/>
      <w:pPr>
        <w:ind w:left="2769" w:hanging="360"/>
      </w:pPr>
      <w:rPr>
        <w:rFonts w:ascii="Symbol" w:hAnsi="Symbol" w:hint="default"/>
      </w:rPr>
    </w:lvl>
    <w:lvl w:ilvl="4" w:tplc="04090003" w:tentative="1">
      <w:start w:val="1"/>
      <w:numFmt w:val="bullet"/>
      <w:lvlText w:val="o"/>
      <w:lvlJc w:val="left"/>
      <w:pPr>
        <w:ind w:left="3489" w:hanging="360"/>
      </w:pPr>
      <w:rPr>
        <w:rFonts w:ascii="Courier New" w:hAnsi="Courier New" w:cs="Courier New" w:hint="default"/>
      </w:rPr>
    </w:lvl>
    <w:lvl w:ilvl="5" w:tplc="04090005" w:tentative="1">
      <w:start w:val="1"/>
      <w:numFmt w:val="bullet"/>
      <w:lvlText w:val=""/>
      <w:lvlJc w:val="left"/>
      <w:pPr>
        <w:ind w:left="4209" w:hanging="360"/>
      </w:pPr>
      <w:rPr>
        <w:rFonts w:ascii="Wingdings" w:hAnsi="Wingdings" w:hint="default"/>
      </w:rPr>
    </w:lvl>
    <w:lvl w:ilvl="6" w:tplc="04090001" w:tentative="1">
      <w:start w:val="1"/>
      <w:numFmt w:val="bullet"/>
      <w:lvlText w:val=""/>
      <w:lvlJc w:val="left"/>
      <w:pPr>
        <w:ind w:left="4929" w:hanging="360"/>
      </w:pPr>
      <w:rPr>
        <w:rFonts w:ascii="Symbol" w:hAnsi="Symbol" w:hint="default"/>
      </w:rPr>
    </w:lvl>
    <w:lvl w:ilvl="7" w:tplc="04090003" w:tentative="1">
      <w:start w:val="1"/>
      <w:numFmt w:val="bullet"/>
      <w:lvlText w:val="o"/>
      <w:lvlJc w:val="left"/>
      <w:pPr>
        <w:ind w:left="5649" w:hanging="360"/>
      </w:pPr>
      <w:rPr>
        <w:rFonts w:ascii="Courier New" w:hAnsi="Courier New" w:cs="Courier New" w:hint="default"/>
      </w:rPr>
    </w:lvl>
    <w:lvl w:ilvl="8" w:tplc="04090005" w:tentative="1">
      <w:start w:val="1"/>
      <w:numFmt w:val="bullet"/>
      <w:lvlText w:val=""/>
      <w:lvlJc w:val="left"/>
      <w:pPr>
        <w:ind w:left="6369" w:hanging="360"/>
      </w:pPr>
      <w:rPr>
        <w:rFonts w:ascii="Wingdings" w:hAnsi="Wingdings" w:hint="default"/>
      </w:rPr>
    </w:lvl>
  </w:abstractNum>
  <w:abstractNum w:abstractNumId="93" w15:restartNumberingAfterBreak="0">
    <w:nsid w:val="576A4E84"/>
    <w:multiLevelType w:val="hybridMultilevel"/>
    <w:tmpl w:val="D450BB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57DE1AAC"/>
    <w:multiLevelType w:val="hybridMultilevel"/>
    <w:tmpl w:val="2F1E0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87723DF"/>
    <w:multiLevelType w:val="hybridMultilevel"/>
    <w:tmpl w:val="D32A95C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6" w15:restartNumberingAfterBreak="0">
    <w:nsid w:val="592A60CB"/>
    <w:multiLevelType w:val="multilevel"/>
    <w:tmpl w:val="34087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5A332AAC"/>
    <w:multiLevelType w:val="hybridMultilevel"/>
    <w:tmpl w:val="72185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8" w15:restartNumberingAfterBreak="0">
    <w:nsid w:val="5ADD2C9C"/>
    <w:multiLevelType w:val="hybridMultilevel"/>
    <w:tmpl w:val="28AE0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DA00D5E"/>
    <w:multiLevelType w:val="hybridMultilevel"/>
    <w:tmpl w:val="93883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E857137"/>
    <w:multiLevelType w:val="hybridMultilevel"/>
    <w:tmpl w:val="451EDBFC"/>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0F13D03"/>
    <w:multiLevelType w:val="hybridMultilevel"/>
    <w:tmpl w:val="DAD26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626169AB"/>
    <w:multiLevelType w:val="hybridMultilevel"/>
    <w:tmpl w:val="2FBEFF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6584365D"/>
    <w:multiLevelType w:val="hybridMultilevel"/>
    <w:tmpl w:val="0D061A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59D09CB"/>
    <w:multiLevelType w:val="hybridMultilevel"/>
    <w:tmpl w:val="1E389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73F162C"/>
    <w:multiLevelType w:val="hybridMultilevel"/>
    <w:tmpl w:val="8F346A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8" w15:restartNumberingAfterBreak="0">
    <w:nsid w:val="679D3B5D"/>
    <w:multiLevelType w:val="hybridMultilevel"/>
    <w:tmpl w:val="301CFAE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9" w15:restartNumberingAfterBreak="0">
    <w:nsid w:val="68096112"/>
    <w:multiLevelType w:val="hybridMultilevel"/>
    <w:tmpl w:val="D95AE82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0" w15:restartNumberingAfterBreak="0">
    <w:nsid w:val="699A0974"/>
    <w:multiLevelType w:val="hybridMultilevel"/>
    <w:tmpl w:val="FB7205F4"/>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9FE0315"/>
    <w:multiLevelType w:val="hybridMultilevel"/>
    <w:tmpl w:val="C17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A244512"/>
    <w:multiLevelType w:val="hybridMultilevel"/>
    <w:tmpl w:val="2A26528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3" w15:restartNumberingAfterBreak="0">
    <w:nsid w:val="6B026E34"/>
    <w:multiLevelType w:val="hybridMultilevel"/>
    <w:tmpl w:val="040A4AA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4" w15:restartNumberingAfterBreak="0">
    <w:nsid w:val="6B7E1FAC"/>
    <w:multiLevelType w:val="hybridMultilevel"/>
    <w:tmpl w:val="8848D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CAF40ED"/>
    <w:multiLevelType w:val="hybridMultilevel"/>
    <w:tmpl w:val="177A0D3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6" w15:restartNumberingAfterBreak="0">
    <w:nsid w:val="6D8C688E"/>
    <w:multiLevelType w:val="hybridMultilevel"/>
    <w:tmpl w:val="BF907700"/>
    <w:lvl w:ilvl="0" w:tplc="9F422266">
      <w:numFmt w:val="bullet"/>
      <w:lvlText w:val="•"/>
      <w:lvlJc w:val="left"/>
      <w:pPr>
        <w:ind w:left="775" w:hanging="360"/>
      </w:pPr>
      <w:rPr>
        <w:rFonts w:ascii="Arial" w:eastAsia="Arial" w:hAnsi="Arial" w:cs="Aria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7" w15:restartNumberingAfterBreak="0">
    <w:nsid w:val="6F1245D3"/>
    <w:multiLevelType w:val="hybridMultilevel"/>
    <w:tmpl w:val="C5C0FC1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70AA2A78"/>
    <w:multiLevelType w:val="hybridMultilevel"/>
    <w:tmpl w:val="FFFFFFFF"/>
    <w:lvl w:ilvl="0" w:tplc="994A59CA">
      <w:start w:val="1"/>
      <w:numFmt w:val="bullet"/>
      <w:lvlText w:val="·"/>
      <w:lvlJc w:val="left"/>
      <w:pPr>
        <w:ind w:left="720" w:hanging="360"/>
      </w:pPr>
      <w:rPr>
        <w:rFonts w:ascii="Symbol" w:hAnsi="Symbol" w:hint="default"/>
      </w:rPr>
    </w:lvl>
    <w:lvl w:ilvl="1" w:tplc="2122615A">
      <w:start w:val="1"/>
      <w:numFmt w:val="bullet"/>
      <w:lvlText w:val="o"/>
      <w:lvlJc w:val="left"/>
      <w:pPr>
        <w:ind w:left="1440" w:hanging="360"/>
      </w:pPr>
      <w:rPr>
        <w:rFonts w:ascii="Courier New" w:hAnsi="Courier New" w:hint="default"/>
      </w:rPr>
    </w:lvl>
    <w:lvl w:ilvl="2" w:tplc="101082B4">
      <w:start w:val="1"/>
      <w:numFmt w:val="bullet"/>
      <w:lvlText w:val=""/>
      <w:lvlJc w:val="left"/>
      <w:pPr>
        <w:ind w:left="2160" w:hanging="360"/>
      </w:pPr>
      <w:rPr>
        <w:rFonts w:ascii="Wingdings" w:hAnsi="Wingdings" w:hint="default"/>
      </w:rPr>
    </w:lvl>
    <w:lvl w:ilvl="3" w:tplc="C8944EA4">
      <w:start w:val="1"/>
      <w:numFmt w:val="bullet"/>
      <w:lvlText w:val=""/>
      <w:lvlJc w:val="left"/>
      <w:pPr>
        <w:ind w:left="2880" w:hanging="360"/>
      </w:pPr>
      <w:rPr>
        <w:rFonts w:ascii="Symbol" w:hAnsi="Symbol" w:hint="default"/>
      </w:rPr>
    </w:lvl>
    <w:lvl w:ilvl="4" w:tplc="813C6DD2">
      <w:start w:val="1"/>
      <w:numFmt w:val="bullet"/>
      <w:lvlText w:val="o"/>
      <w:lvlJc w:val="left"/>
      <w:pPr>
        <w:ind w:left="3600" w:hanging="360"/>
      </w:pPr>
      <w:rPr>
        <w:rFonts w:ascii="Courier New" w:hAnsi="Courier New" w:hint="default"/>
      </w:rPr>
    </w:lvl>
    <w:lvl w:ilvl="5" w:tplc="958E1116">
      <w:start w:val="1"/>
      <w:numFmt w:val="bullet"/>
      <w:lvlText w:val=""/>
      <w:lvlJc w:val="left"/>
      <w:pPr>
        <w:ind w:left="4320" w:hanging="360"/>
      </w:pPr>
      <w:rPr>
        <w:rFonts w:ascii="Wingdings" w:hAnsi="Wingdings" w:hint="default"/>
      </w:rPr>
    </w:lvl>
    <w:lvl w:ilvl="6" w:tplc="BEEA90CE">
      <w:start w:val="1"/>
      <w:numFmt w:val="bullet"/>
      <w:lvlText w:val=""/>
      <w:lvlJc w:val="left"/>
      <w:pPr>
        <w:ind w:left="5040" w:hanging="360"/>
      </w:pPr>
      <w:rPr>
        <w:rFonts w:ascii="Symbol" w:hAnsi="Symbol" w:hint="default"/>
      </w:rPr>
    </w:lvl>
    <w:lvl w:ilvl="7" w:tplc="D42077D0">
      <w:start w:val="1"/>
      <w:numFmt w:val="bullet"/>
      <w:lvlText w:val="o"/>
      <w:lvlJc w:val="left"/>
      <w:pPr>
        <w:ind w:left="5760" w:hanging="360"/>
      </w:pPr>
      <w:rPr>
        <w:rFonts w:ascii="Courier New" w:hAnsi="Courier New" w:hint="default"/>
      </w:rPr>
    </w:lvl>
    <w:lvl w:ilvl="8" w:tplc="E416AFF6">
      <w:start w:val="1"/>
      <w:numFmt w:val="bullet"/>
      <w:lvlText w:val=""/>
      <w:lvlJc w:val="left"/>
      <w:pPr>
        <w:ind w:left="6480" w:hanging="360"/>
      </w:pPr>
      <w:rPr>
        <w:rFonts w:ascii="Wingdings" w:hAnsi="Wingdings" w:hint="default"/>
      </w:rPr>
    </w:lvl>
  </w:abstractNum>
  <w:abstractNum w:abstractNumId="119" w15:restartNumberingAfterBreak="0">
    <w:nsid w:val="7197097B"/>
    <w:multiLevelType w:val="hybridMultilevel"/>
    <w:tmpl w:val="E4E027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0" w15:restartNumberingAfterBreak="0">
    <w:nsid w:val="726974F5"/>
    <w:multiLevelType w:val="hybridMultilevel"/>
    <w:tmpl w:val="354E45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726F54E8"/>
    <w:multiLevelType w:val="hybridMultilevel"/>
    <w:tmpl w:val="09FA362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737B78F6"/>
    <w:multiLevelType w:val="hybridMultilevel"/>
    <w:tmpl w:val="F61E8D7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3" w15:restartNumberingAfterBreak="0">
    <w:nsid w:val="73EE3C79"/>
    <w:multiLevelType w:val="hybridMultilevel"/>
    <w:tmpl w:val="67C429A6"/>
    <w:lvl w:ilvl="0" w:tplc="9F422266">
      <w:numFmt w:val="bullet"/>
      <w:lvlText w:val="•"/>
      <w:lvlJc w:val="left"/>
      <w:pPr>
        <w:ind w:left="1080" w:hanging="360"/>
      </w:pPr>
      <w:rPr>
        <w:rFonts w:ascii="Arial" w:eastAsia="Arial"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74FA7C5B"/>
    <w:multiLevelType w:val="hybridMultilevel"/>
    <w:tmpl w:val="F4C01CCA"/>
    <w:lvl w:ilvl="0" w:tplc="9F422266">
      <w:numFmt w:val="bullet"/>
      <w:lvlText w:val="•"/>
      <w:lvlJc w:val="left"/>
      <w:pPr>
        <w:ind w:left="1080" w:hanging="360"/>
      </w:pPr>
      <w:rPr>
        <w:rFonts w:ascii="Arial" w:eastAsia="Arial" w:hAnsi="Arial" w:cs="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5"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6" w15:restartNumberingAfterBreak="0">
    <w:nsid w:val="767B0E0E"/>
    <w:multiLevelType w:val="hybridMultilevel"/>
    <w:tmpl w:val="9EC203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 w15:restartNumberingAfterBreak="0">
    <w:nsid w:val="76B96126"/>
    <w:multiLevelType w:val="hybridMultilevel"/>
    <w:tmpl w:val="5ADAC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78872C51"/>
    <w:multiLevelType w:val="hybridMultilevel"/>
    <w:tmpl w:val="97DC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2" w15:restartNumberingAfterBreak="0">
    <w:nsid w:val="7B1F2AD1"/>
    <w:multiLevelType w:val="hybridMultilevel"/>
    <w:tmpl w:val="93743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7B345A0E"/>
    <w:multiLevelType w:val="hybridMultilevel"/>
    <w:tmpl w:val="0C50A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C633ACE"/>
    <w:multiLevelType w:val="hybridMultilevel"/>
    <w:tmpl w:val="573E39A8"/>
    <w:lvl w:ilvl="0" w:tplc="9F42226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D254659"/>
    <w:multiLevelType w:val="hybridMultilevel"/>
    <w:tmpl w:val="CA246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E1B2CA8"/>
    <w:multiLevelType w:val="hybridMultilevel"/>
    <w:tmpl w:val="D1BEF2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E247D95"/>
    <w:multiLevelType w:val="multilevel"/>
    <w:tmpl w:val="F12CB8FC"/>
    <w:lvl w:ilvl="0">
      <w:start w:val="1"/>
      <w:numFmt w:val="decimal"/>
      <w:lvlText w:val="%1."/>
      <w:lvlJc w:val="left"/>
      <w:pPr>
        <w:ind w:left="720" w:hanging="360"/>
      </w:pPr>
      <w:rPr>
        <w:u w:val="none"/>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1328427">
    <w:abstractNumId w:val="81"/>
  </w:num>
  <w:num w:numId="2" w16cid:durableId="1916551882">
    <w:abstractNumId w:val="87"/>
  </w:num>
  <w:num w:numId="3" w16cid:durableId="2080207108">
    <w:abstractNumId w:val="129"/>
  </w:num>
  <w:num w:numId="4" w16cid:durableId="1341931820">
    <w:abstractNumId w:val="84"/>
  </w:num>
  <w:num w:numId="5" w16cid:durableId="32773112">
    <w:abstractNumId w:val="101"/>
  </w:num>
  <w:num w:numId="6" w16cid:durableId="1699500359">
    <w:abstractNumId w:val="8"/>
  </w:num>
  <w:num w:numId="7" w16cid:durableId="1577671026">
    <w:abstractNumId w:val="2"/>
  </w:num>
  <w:num w:numId="8" w16cid:durableId="689836014">
    <w:abstractNumId w:val="18"/>
  </w:num>
  <w:num w:numId="9" w16cid:durableId="1060205777">
    <w:abstractNumId w:val="103"/>
  </w:num>
  <w:num w:numId="10" w16cid:durableId="1585529759">
    <w:abstractNumId w:val="3"/>
  </w:num>
  <w:num w:numId="11" w16cid:durableId="437070877">
    <w:abstractNumId w:val="56"/>
  </w:num>
  <w:num w:numId="12" w16cid:durableId="859395130">
    <w:abstractNumId w:val="22"/>
  </w:num>
  <w:num w:numId="13" w16cid:durableId="547649229">
    <w:abstractNumId w:val="96"/>
  </w:num>
  <w:num w:numId="14" w16cid:durableId="1732920820">
    <w:abstractNumId w:val="11"/>
  </w:num>
  <w:num w:numId="15" w16cid:durableId="1627200257">
    <w:abstractNumId w:val="49"/>
  </w:num>
  <w:num w:numId="16" w16cid:durableId="288171952">
    <w:abstractNumId w:val="128"/>
  </w:num>
  <w:num w:numId="17" w16cid:durableId="274094754">
    <w:abstractNumId w:val="137"/>
  </w:num>
  <w:num w:numId="18" w16cid:durableId="450133937">
    <w:abstractNumId w:val="78"/>
  </w:num>
  <w:num w:numId="19" w16cid:durableId="55975373">
    <w:abstractNumId w:val="54"/>
  </w:num>
  <w:num w:numId="20" w16cid:durableId="791827644">
    <w:abstractNumId w:val="125"/>
  </w:num>
  <w:num w:numId="21" w16cid:durableId="2082368672">
    <w:abstractNumId w:val="131"/>
  </w:num>
  <w:num w:numId="22" w16cid:durableId="1360008200">
    <w:abstractNumId w:val="20"/>
  </w:num>
  <w:num w:numId="23" w16cid:durableId="1980454010">
    <w:abstractNumId w:val="68"/>
  </w:num>
  <w:num w:numId="24" w16cid:durableId="1923103808">
    <w:abstractNumId w:val="42"/>
  </w:num>
  <w:num w:numId="25" w16cid:durableId="454755725">
    <w:abstractNumId w:val="43"/>
  </w:num>
  <w:num w:numId="26" w16cid:durableId="496959900">
    <w:abstractNumId w:val="60"/>
  </w:num>
  <w:num w:numId="27" w16cid:durableId="286006504">
    <w:abstractNumId w:val="33"/>
  </w:num>
  <w:num w:numId="28" w16cid:durableId="1147086605">
    <w:abstractNumId w:val="105"/>
  </w:num>
  <w:num w:numId="29" w16cid:durableId="1476527989">
    <w:abstractNumId w:val="39"/>
  </w:num>
  <w:num w:numId="30" w16cid:durableId="1319115506">
    <w:abstractNumId w:val="73"/>
  </w:num>
  <w:num w:numId="31" w16cid:durableId="1901091344">
    <w:abstractNumId w:val="93"/>
  </w:num>
  <w:num w:numId="32" w16cid:durableId="1633634634">
    <w:abstractNumId w:val="31"/>
  </w:num>
  <w:num w:numId="33" w16cid:durableId="884829475">
    <w:abstractNumId w:val="44"/>
  </w:num>
  <w:num w:numId="34" w16cid:durableId="58479353">
    <w:abstractNumId w:val="122"/>
  </w:num>
  <w:num w:numId="35" w16cid:durableId="1758020462">
    <w:abstractNumId w:val="21"/>
  </w:num>
  <w:num w:numId="36" w16cid:durableId="1694303770">
    <w:abstractNumId w:val="89"/>
  </w:num>
  <w:num w:numId="37" w16cid:durableId="188035442">
    <w:abstractNumId w:val="52"/>
  </w:num>
  <w:num w:numId="38" w16cid:durableId="839586470">
    <w:abstractNumId w:val="36"/>
  </w:num>
  <w:num w:numId="39" w16cid:durableId="2018531377">
    <w:abstractNumId w:val="24"/>
  </w:num>
  <w:num w:numId="40" w16cid:durableId="723255634">
    <w:abstractNumId w:val="80"/>
  </w:num>
  <w:num w:numId="41" w16cid:durableId="583421131">
    <w:abstractNumId w:val="9"/>
  </w:num>
  <w:num w:numId="42" w16cid:durableId="624628545">
    <w:abstractNumId w:val="74"/>
  </w:num>
  <w:num w:numId="43" w16cid:durableId="563419439">
    <w:abstractNumId w:val="17"/>
  </w:num>
  <w:num w:numId="44" w16cid:durableId="187917763">
    <w:abstractNumId w:val="48"/>
  </w:num>
  <w:num w:numId="45" w16cid:durableId="545338716">
    <w:abstractNumId w:val="14"/>
  </w:num>
  <w:num w:numId="46" w16cid:durableId="624509356">
    <w:abstractNumId w:val="55"/>
  </w:num>
  <w:num w:numId="47" w16cid:durableId="944314200">
    <w:abstractNumId w:val="92"/>
  </w:num>
  <w:num w:numId="48" w16cid:durableId="138499038">
    <w:abstractNumId w:val="77"/>
  </w:num>
  <w:num w:numId="49" w16cid:durableId="1673947354">
    <w:abstractNumId w:val="41"/>
  </w:num>
  <w:num w:numId="50" w16cid:durableId="639071632">
    <w:abstractNumId w:val="30"/>
  </w:num>
  <w:num w:numId="51" w16cid:durableId="568923135">
    <w:abstractNumId w:val="67"/>
  </w:num>
  <w:num w:numId="52" w16cid:durableId="1408652600">
    <w:abstractNumId w:val="58"/>
  </w:num>
  <w:num w:numId="53" w16cid:durableId="83305194">
    <w:abstractNumId w:val="5"/>
  </w:num>
  <w:num w:numId="54" w16cid:durableId="410155888">
    <w:abstractNumId w:val="97"/>
  </w:num>
  <w:num w:numId="55" w16cid:durableId="808130709">
    <w:abstractNumId w:val="79"/>
  </w:num>
  <w:num w:numId="56" w16cid:durableId="339553685">
    <w:abstractNumId w:val="90"/>
  </w:num>
  <w:num w:numId="57" w16cid:durableId="1881436396">
    <w:abstractNumId w:val="76"/>
  </w:num>
  <w:num w:numId="58" w16cid:durableId="1697317313">
    <w:abstractNumId w:val="120"/>
  </w:num>
  <w:num w:numId="59" w16cid:durableId="2051297888">
    <w:abstractNumId w:val="123"/>
  </w:num>
  <w:num w:numId="60" w16cid:durableId="1898006859">
    <w:abstractNumId w:val="64"/>
  </w:num>
  <w:num w:numId="61" w16cid:durableId="1708407111">
    <w:abstractNumId w:val="34"/>
  </w:num>
  <w:num w:numId="62" w16cid:durableId="21590777">
    <w:abstractNumId w:val="124"/>
  </w:num>
  <w:num w:numId="63" w16cid:durableId="1769503119">
    <w:abstractNumId w:val="88"/>
  </w:num>
  <w:num w:numId="64" w16cid:durableId="1126236663">
    <w:abstractNumId w:val="109"/>
  </w:num>
  <w:num w:numId="65" w16cid:durableId="661857618">
    <w:abstractNumId w:val="4"/>
  </w:num>
  <w:num w:numId="66" w16cid:durableId="1258559247">
    <w:abstractNumId w:val="25"/>
  </w:num>
  <w:num w:numId="67" w16cid:durableId="364447140">
    <w:abstractNumId w:val="27"/>
  </w:num>
  <w:num w:numId="68" w16cid:durableId="607934107">
    <w:abstractNumId w:val="108"/>
  </w:num>
  <w:num w:numId="69" w16cid:durableId="967665879">
    <w:abstractNumId w:val="118"/>
  </w:num>
  <w:num w:numId="70" w16cid:durableId="1322352407">
    <w:abstractNumId w:val="37"/>
  </w:num>
  <w:num w:numId="71" w16cid:durableId="1923099378">
    <w:abstractNumId w:val="112"/>
  </w:num>
  <w:num w:numId="72" w16cid:durableId="1038624354">
    <w:abstractNumId w:val="86"/>
  </w:num>
  <w:num w:numId="73" w16cid:durableId="1128859765">
    <w:abstractNumId w:val="115"/>
  </w:num>
  <w:num w:numId="74" w16cid:durableId="770050282">
    <w:abstractNumId w:val="113"/>
  </w:num>
  <w:num w:numId="75" w16cid:durableId="718365093">
    <w:abstractNumId w:val="119"/>
  </w:num>
  <w:num w:numId="76" w16cid:durableId="1385836659">
    <w:abstractNumId w:val="7"/>
  </w:num>
  <w:num w:numId="77" w16cid:durableId="1770927490">
    <w:abstractNumId w:val="126"/>
  </w:num>
  <w:num w:numId="78" w16cid:durableId="2076008252">
    <w:abstractNumId w:val="107"/>
  </w:num>
  <w:num w:numId="79" w16cid:durableId="1387145963">
    <w:abstractNumId w:val="23"/>
  </w:num>
  <w:num w:numId="80" w16cid:durableId="688527056">
    <w:abstractNumId w:val="65"/>
  </w:num>
  <w:num w:numId="81" w16cid:durableId="1485050764">
    <w:abstractNumId w:val="133"/>
  </w:num>
  <w:num w:numId="82" w16cid:durableId="348918515">
    <w:abstractNumId w:val="114"/>
  </w:num>
  <w:num w:numId="83" w16cid:durableId="824247430">
    <w:abstractNumId w:val="102"/>
  </w:num>
  <w:num w:numId="84" w16cid:durableId="1026715386">
    <w:abstractNumId w:val="70"/>
  </w:num>
  <w:num w:numId="85" w16cid:durableId="1152332217">
    <w:abstractNumId w:val="26"/>
  </w:num>
  <w:num w:numId="86" w16cid:durableId="1181580078">
    <w:abstractNumId w:val="6"/>
  </w:num>
  <w:num w:numId="87" w16cid:durableId="1498031319">
    <w:abstractNumId w:val="110"/>
  </w:num>
  <w:num w:numId="88" w16cid:durableId="53820286">
    <w:abstractNumId w:val="116"/>
  </w:num>
  <w:num w:numId="89" w16cid:durableId="483468369">
    <w:abstractNumId w:val="72"/>
  </w:num>
  <w:num w:numId="90" w16cid:durableId="1791824407">
    <w:abstractNumId w:val="134"/>
  </w:num>
  <w:num w:numId="91" w16cid:durableId="949358978">
    <w:abstractNumId w:val="47"/>
  </w:num>
  <w:num w:numId="92" w16cid:durableId="1701778248">
    <w:abstractNumId w:val="100"/>
  </w:num>
  <w:num w:numId="93" w16cid:durableId="1985964739">
    <w:abstractNumId w:val="38"/>
  </w:num>
  <w:num w:numId="94" w16cid:durableId="468519730">
    <w:abstractNumId w:val="0"/>
  </w:num>
  <w:num w:numId="95" w16cid:durableId="687020823">
    <w:abstractNumId w:val="69"/>
  </w:num>
  <w:num w:numId="96" w16cid:durableId="1842961222">
    <w:abstractNumId w:val="121"/>
  </w:num>
  <w:num w:numId="97" w16cid:durableId="1223175075">
    <w:abstractNumId w:val="94"/>
  </w:num>
  <w:num w:numId="98" w16cid:durableId="1069034796">
    <w:abstractNumId w:val="59"/>
  </w:num>
  <w:num w:numId="99" w16cid:durableId="433523242">
    <w:abstractNumId w:val="99"/>
  </w:num>
  <w:num w:numId="100" w16cid:durableId="728456085">
    <w:abstractNumId w:val="135"/>
  </w:num>
  <w:num w:numId="101" w16cid:durableId="939527439">
    <w:abstractNumId w:val="28"/>
  </w:num>
  <w:num w:numId="102" w16cid:durableId="494497964">
    <w:abstractNumId w:val="85"/>
  </w:num>
  <w:num w:numId="103" w16cid:durableId="923106169">
    <w:abstractNumId w:val="136"/>
  </w:num>
  <w:num w:numId="104" w16cid:durableId="803733944">
    <w:abstractNumId w:val="66"/>
  </w:num>
  <w:num w:numId="105" w16cid:durableId="372970313">
    <w:abstractNumId w:val="53"/>
  </w:num>
  <w:num w:numId="106" w16cid:durableId="2136870182">
    <w:abstractNumId w:val="71"/>
  </w:num>
  <w:num w:numId="107" w16cid:durableId="220554310">
    <w:abstractNumId w:val="61"/>
  </w:num>
  <w:num w:numId="108" w16cid:durableId="760371399">
    <w:abstractNumId w:val="111"/>
  </w:num>
  <w:num w:numId="109" w16cid:durableId="424503176">
    <w:abstractNumId w:val="51"/>
  </w:num>
  <w:num w:numId="110" w16cid:durableId="618923306">
    <w:abstractNumId w:val="57"/>
  </w:num>
  <w:num w:numId="111" w16cid:durableId="1048266203">
    <w:abstractNumId w:val="130"/>
  </w:num>
  <w:num w:numId="112" w16cid:durableId="764611421">
    <w:abstractNumId w:val="1"/>
  </w:num>
  <w:num w:numId="113" w16cid:durableId="261884789">
    <w:abstractNumId w:val="91"/>
  </w:num>
  <w:num w:numId="114" w16cid:durableId="1093861514">
    <w:abstractNumId w:val="95"/>
  </w:num>
  <w:num w:numId="115" w16cid:durableId="1750080641">
    <w:abstractNumId w:val="106"/>
  </w:num>
  <w:num w:numId="116" w16cid:durableId="750928376">
    <w:abstractNumId w:val="117"/>
  </w:num>
  <w:num w:numId="117" w16cid:durableId="2062515937">
    <w:abstractNumId w:val="13"/>
  </w:num>
  <w:num w:numId="118" w16cid:durableId="1636568685">
    <w:abstractNumId w:val="12"/>
  </w:num>
  <w:num w:numId="119" w16cid:durableId="463354407">
    <w:abstractNumId w:val="10"/>
  </w:num>
  <w:num w:numId="120" w16cid:durableId="752707740">
    <w:abstractNumId w:val="127"/>
  </w:num>
  <w:num w:numId="121" w16cid:durableId="1814789516">
    <w:abstractNumId w:val="75"/>
  </w:num>
  <w:num w:numId="122" w16cid:durableId="1206600704">
    <w:abstractNumId w:val="16"/>
  </w:num>
  <w:num w:numId="123" w16cid:durableId="2146729467">
    <w:abstractNumId w:val="82"/>
  </w:num>
  <w:num w:numId="124" w16cid:durableId="1281454362">
    <w:abstractNumId w:val="63"/>
  </w:num>
  <w:num w:numId="125" w16cid:durableId="1383941559">
    <w:abstractNumId w:val="83"/>
  </w:num>
  <w:num w:numId="126" w16cid:durableId="1398090506">
    <w:abstractNumId w:val="62"/>
  </w:num>
  <w:num w:numId="127" w16cid:durableId="1512062376">
    <w:abstractNumId w:val="98"/>
  </w:num>
  <w:num w:numId="128" w16cid:durableId="350107411">
    <w:abstractNumId w:val="32"/>
  </w:num>
  <w:num w:numId="129" w16cid:durableId="372317535">
    <w:abstractNumId w:val="40"/>
  </w:num>
  <w:num w:numId="130" w16cid:durableId="27226243">
    <w:abstractNumId w:val="15"/>
  </w:num>
  <w:num w:numId="131" w16cid:durableId="632951963">
    <w:abstractNumId w:val="132"/>
  </w:num>
  <w:num w:numId="132" w16cid:durableId="742992098">
    <w:abstractNumId w:val="50"/>
  </w:num>
  <w:num w:numId="133" w16cid:durableId="367991764">
    <w:abstractNumId w:val="19"/>
  </w:num>
  <w:num w:numId="134" w16cid:durableId="963386743">
    <w:abstractNumId w:val="45"/>
  </w:num>
  <w:num w:numId="135" w16cid:durableId="541400665">
    <w:abstractNumId w:val="46"/>
  </w:num>
  <w:num w:numId="136" w16cid:durableId="2127767026">
    <w:abstractNumId w:val="29"/>
  </w:num>
  <w:num w:numId="137" w16cid:durableId="1943688555">
    <w:abstractNumId w:val="35"/>
  </w:num>
  <w:num w:numId="138" w16cid:durableId="594437532">
    <w:abstractNumId w:val="104"/>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sa Withrow">
    <w15:presenceInfo w15:providerId="None" w15:userId="Lisa Withrow"/>
  </w15:person>
  <w15:person w15:author="Rachel Johnson-Yates">
    <w15:presenceInfo w15:providerId="AD" w15:userId="S::rjohnsonyates@healthmanagement.com::9d0e4f7c-496a-4e2c-9a67-2543721625f4"/>
  </w15:person>
  <w15:person w15:author="Aaron Scott">
    <w15:presenceInfo w15:providerId="AD" w15:userId="S::scotta@southwestern.org::080fc27e-7de2-4833-8779-f4a90e796713"/>
  </w15:person>
  <w15:person w15:author="Debbi Witham">
    <w15:presenceInfo w15:providerId="AD" w15:userId="S::dwitham@healthmanagement.com::9c815344-66c2-46cb-8de8-a6fa2d8968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4"/>
    <w:rsid w:val="00000370"/>
    <w:rsid w:val="00000858"/>
    <w:rsid w:val="0000085B"/>
    <w:rsid w:val="000008E5"/>
    <w:rsid w:val="00000934"/>
    <w:rsid w:val="0000095B"/>
    <w:rsid w:val="00000E91"/>
    <w:rsid w:val="00000F2A"/>
    <w:rsid w:val="00000FE6"/>
    <w:rsid w:val="0000117C"/>
    <w:rsid w:val="00001208"/>
    <w:rsid w:val="0000138B"/>
    <w:rsid w:val="0000180E"/>
    <w:rsid w:val="00001A9D"/>
    <w:rsid w:val="00001CC6"/>
    <w:rsid w:val="00001E4F"/>
    <w:rsid w:val="00002099"/>
    <w:rsid w:val="00002166"/>
    <w:rsid w:val="00002175"/>
    <w:rsid w:val="00002382"/>
    <w:rsid w:val="0000244F"/>
    <w:rsid w:val="0000257A"/>
    <w:rsid w:val="00002689"/>
    <w:rsid w:val="00002C09"/>
    <w:rsid w:val="0000305E"/>
    <w:rsid w:val="000032BB"/>
    <w:rsid w:val="000034DB"/>
    <w:rsid w:val="0000351B"/>
    <w:rsid w:val="000037B6"/>
    <w:rsid w:val="000037E0"/>
    <w:rsid w:val="00003BA5"/>
    <w:rsid w:val="00003BCD"/>
    <w:rsid w:val="00003C47"/>
    <w:rsid w:val="00003E09"/>
    <w:rsid w:val="00003EB0"/>
    <w:rsid w:val="00004223"/>
    <w:rsid w:val="00004404"/>
    <w:rsid w:val="00004501"/>
    <w:rsid w:val="00004565"/>
    <w:rsid w:val="000049EF"/>
    <w:rsid w:val="00004A4D"/>
    <w:rsid w:val="00004B49"/>
    <w:rsid w:val="00004C9B"/>
    <w:rsid w:val="00004FEF"/>
    <w:rsid w:val="00005BE9"/>
    <w:rsid w:val="00005D12"/>
    <w:rsid w:val="00005E33"/>
    <w:rsid w:val="0000617B"/>
    <w:rsid w:val="0000640D"/>
    <w:rsid w:val="0000676D"/>
    <w:rsid w:val="00006AD8"/>
    <w:rsid w:val="00006B15"/>
    <w:rsid w:val="00006CE5"/>
    <w:rsid w:val="000071C1"/>
    <w:rsid w:val="000071D0"/>
    <w:rsid w:val="00007377"/>
    <w:rsid w:val="000073E0"/>
    <w:rsid w:val="00007596"/>
    <w:rsid w:val="000076DC"/>
    <w:rsid w:val="000077C7"/>
    <w:rsid w:val="0000784E"/>
    <w:rsid w:val="0001022D"/>
    <w:rsid w:val="000104A6"/>
    <w:rsid w:val="00010562"/>
    <w:rsid w:val="00010B5E"/>
    <w:rsid w:val="00010DEA"/>
    <w:rsid w:val="000110AF"/>
    <w:rsid w:val="00011236"/>
    <w:rsid w:val="000116AC"/>
    <w:rsid w:val="000119E6"/>
    <w:rsid w:val="00011A0D"/>
    <w:rsid w:val="00012135"/>
    <w:rsid w:val="00012164"/>
    <w:rsid w:val="00012526"/>
    <w:rsid w:val="00012AC5"/>
    <w:rsid w:val="00012DE0"/>
    <w:rsid w:val="00012FB3"/>
    <w:rsid w:val="000130B4"/>
    <w:rsid w:val="000131A4"/>
    <w:rsid w:val="00013417"/>
    <w:rsid w:val="000135EB"/>
    <w:rsid w:val="000137EF"/>
    <w:rsid w:val="00013A1A"/>
    <w:rsid w:val="00013ACD"/>
    <w:rsid w:val="00013EB0"/>
    <w:rsid w:val="00013F0B"/>
    <w:rsid w:val="00013FBC"/>
    <w:rsid w:val="00014167"/>
    <w:rsid w:val="000143DF"/>
    <w:rsid w:val="000145BD"/>
    <w:rsid w:val="0001469E"/>
    <w:rsid w:val="00014809"/>
    <w:rsid w:val="0001494E"/>
    <w:rsid w:val="000150C0"/>
    <w:rsid w:val="00015321"/>
    <w:rsid w:val="000159A4"/>
    <w:rsid w:val="00015A4D"/>
    <w:rsid w:val="00015B57"/>
    <w:rsid w:val="00015F95"/>
    <w:rsid w:val="00015FB9"/>
    <w:rsid w:val="00016135"/>
    <w:rsid w:val="000165FF"/>
    <w:rsid w:val="00016603"/>
    <w:rsid w:val="00016900"/>
    <w:rsid w:val="00016BA8"/>
    <w:rsid w:val="00016CA9"/>
    <w:rsid w:val="00016DB4"/>
    <w:rsid w:val="000178A3"/>
    <w:rsid w:val="00017A5E"/>
    <w:rsid w:val="00017B12"/>
    <w:rsid w:val="00017D31"/>
    <w:rsid w:val="00017FAD"/>
    <w:rsid w:val="00020491"/>
    <w:rsid w:val="000204AF"/>
    <w:rsid w:val="00020747"/>
    <w:rsid w:val="0002080B"/>
    <w:rsid w:val="0002088E"/>
    <w:rsid w:val="000209FA"/>
    <w:rsid w:val="0002120A"/>
    <w:rsid w:val="00021714"/>
    <w:rsid w:val="000219E9"/>
    <w:rsid w:val="00021A8C"/>
    <w:rsid w:val="00021D17"/>
    <w:rsid w:val="0002202F"/>
    <w:rsid w:val="000225CC"/>
    <w:rsid w:val="00022746"/>
    <w:rsid w:val="000227B4"/>
    <w:rsid w:val="000228A1"/>
    <w:rsid w:val="000228F4"/>
    <w:rsid w:val="0002310A"/>
    <w:rsid w:val="00023230"/>
    <w:rsid w:val="00023537"/>
    <w:rsid w:val="000237FA"/>
    <w:rsid w:val="0002397A"/>
    <w:rsid w:val="00023EAC"/>
    <w:rsid w:val="00023FCA"/>
    <w:rsid w:val="00023FF2"/>
    <w:rsid w:val="00023FFB"/>
    <w:rsid w:val="00024260"/>
    <w:rsid w:val="000245FA"/>
    <w:rsid w:val="0002461E"/>
    <w:rsid w:val="00024765"/>
    <w:rsid w:val="000247DE"/>
    <w:rsid w:val="000249AE"/>
    <w:rsid w:val="00024BE3"/>
    <w:rsid w:val="00024D0B"/>
    <w:rsid w:val="00024F72"/>
    <w:rsid w:val="00024F96"/>
    <w:rsid w:val="00025234"/>
    <w:rsid w:val="00025469"/>
    <w:rsid w:val="000254A9"/>
    <w:rsid w:val="00025681"/>
    <w:rsid w:val="000256D1"/>
    <w:rsid w:val="00025C89"/>
    <w:rsid w:val="00025F5F"/>
    <w:rsid w:val="00025FAF"/>
    <w:rsid w:val="000260C1"/>
    <w:rsid w:val="00026793"/>
    <w:rsid w:val="00026BD8"/>
    <w:rsid w:val="00026C21"/>
    <w:rsid w:val="00026D72"/>
    <w:rsid w:val="00026F0E"/>
    <w:rsid w:val="00026FB2"/>
    <w:rsid w:val="00026FED"/>
    <w:rsid w:val="0002700A"/>
    <w:rsid w:val="00027198"/>
    <w:rsid w:val="000271ED"/>
    <w:rsid w:val="00027238"/>
    <w:rsid w:val="000274AE"/>
    <w:rsid w:val="0002750A"/>
    <w:rsid w:val="00027572"/>
    <w:rsid w:val="00027679"/>
    <w:rsid w:val="000276BB"/>
    <w:rsid w:val="00027819"/>
    <w:rsid w:val="00027A58"/>
    <w:rsid w:val="00027C7E"/>
    <w:rsid w:val="00030017"/>
    <w:rsid w:val="000300D7"/>
    <w:rsid w:val="000304E2"/>
    <w:rsid w:val="00030592"/>
    <w:rsid w:val="000307A1"/>
    <w:rsid w:val="00030B41"/>
    <w:rsid w:val="00031010"/>
    <w:rsid w:val="000314A7"/>
    <w:rsid w:val="000316F0"/>
    <w:rsid w:val="000319AC"/>
    <w:rsid w:val="00031C7F"/>
    <w:rsid w:val="00031D5E"/>
    <w:rsid w:val="00031D72"/>
    <w:rsid w:val="00031FE7"/>
    <w:rsid w:val="00032145"/>
    <w:rsid w:val="00032462"/>
    <w:rsid w:val="00032565"/>
    <w:rsid w:val="000326AC"/>
    <w:rsid w:val="00032714"/>
    <w:rsid w:val="000329AE"/>
    <w:rsid w:val="00032C3B"/>
    <w:rsid w:val="00032D13"/>
    <w:rsid w:val="000334EC"/>
    <w:rsid w:val="0003374A"/>
    <w:rsid w:val="0003389D"/>
    <w:rsid w:val="00034039"/>
    <w:rsid w:val="00034063"/>
    <w:rsid w:val="00034084"/>
    <w:rsid w:val="000341C3"/>
    <w:rsid w:val="00034787"/>
    <w:rsid w:val="00034820"/>
    <w:rsid w:val="0003495C"/>
    <w:rsid w:val="00034A8C"/>
    <w:rsid w:val="00034A8D"/>
    <w:rsid w:val="00034B2B"/>
    <w:rsid w:val="00034B9B"/>
    <w:rsid w:val="00034E35"/>
    <w:rsid w:val="00034FDD"/>
    <w:rsid w:val="000354A3"/>
    <w:rsid w:val="00035653"/>
    <w:rsid w:val="00035802"/>
    <w:rsid w:val="000358B2"/>
    <w:rsid w:val="00035D1E"/>
    <w:rsid w:val="00036011"/>
    <w:rsid w:val="000364C9"/>
    <w:rsid w:val="000367B1"/>
    <w:rsid w:val="00036A26"/>
    <w:rsid w:val="00036E66"/>
    <w:rsid w:val="00036E7A"/>
    <w:rsid w:val="00036EE7"/>
    <w:rsid w:val="000370C3"/>
    <w:rsid w:val="00037149"/>
    <w:rsid w:val="000373D7"/>
    <w:rsid w:val="0003746C"/>
    <w:rsid w:val="0003758D"/>
    <w:rsid w:val="0003779F"/>
    <w:rsid w:val="000377BD"/>
    <w:rsid w:val="00037893"/>
    <w:rsid w:val="00037899"/>
    <w:rsid w:val="00037B95"/>
    <w:rsid w:val="00037C44"/>
    <w:rsid w:val="0004001F"/>
    <w:rsid w:val="000400BA"/>
    <w:rsid w:val="0004030B"/>
    <w:rsid w:val="000403C9"/>
    <w:rsid w:val="000406C4"/>
    <w:rsid w:val="000407D9"/>
    <w:rsid w:val="000409CD"/>
    <w:rsid w:val="00040F6D"/>
    <w:rsid w:val="00041040"/>
    <w:rsid w:val="00041100"/>
    <w:rsid w:val="00041243"/>
    <w:rsid w:val="0004137B"/>
    <w:rsid w:val="000413E8"/>
    <w:rsid w:val="000416FA"/>
    <w:rsid w:val="00041CB6"/>
    <w:rsid w:val="00041ED0"/>
    <w:rsid w:val="0004246F"/>
    <w:rsid w:val="00042482"/>
    <w:rsid w:val="000424F8"/>
    <w:rsid w:val="00042724"/>
    <w:rsid w:val="00042798"/>
    <w:rsid w:val="00042E1C"/>
    <w:rsid w:val="0004301B"/>
    <w:rsid w:val="000434DA"/>
    <w:rsid w:val="00043541"/>
    <w:rsid w:val="00043551"/>
    <w:rsid w:val="0004371A"/>
    <w:rsid w:val="0004377C"/>
    <w:rsid w:val="00043AD6"/>
    <w:rsid w:val="000440A7"/>
    <w:rsid w:val="0004444D"/>
    <w:rsid w:val="00044462"/>
    <w:rsid w:val="00044989"/>
    <w:rsid w:val="00044A4E"/>
    <w:rsid w:val="00045078"/>
    <w:rsid w:val="00045273"/>
    <w:rsid w:val="00045347"/>
    <w:rsid w:val="0004538B"/>
    <w:rsid w:val="00045ED3"/>
    <w:rsid w:val="00045F82"/>
    <w:rsid w:val="00046307"/>
    <w:rsid w:val="00046805"/>
    <w:rsid w:val="000468A6"/>
    <w:rsid w:val="0004694C"/>
    <w:rsid w:val="00046F28"/>
    <w:rsid w:val="000476B8"/>
    <w:rsid w:val="00047BA7"/>
    <w:rsid w:val="00047C89"/>
    <w:rsid w:val="00047CBE"/>
    <w:rsid w:val="00047D6C"/>
    <w:rsid w:val="00047F8F"/>
    <w:rsid w:val="00047FF9"/>
    <w:rsid w:val="00050043"/>
    <w:rsid w:val="0005012F"/>
    <w:rsid w:val="00050A4C"/>
    <w:rsid w:val="00050C30"/>
    <w:rsid w:val="00050F02"/>
    <w:rsid w:val="00050F69"/>
    <w:rsid w:val="00051472"/>
    <w:rsid w:val="000514BC"/>
    <w:rsid w:val="000514FD"/>
    <w:rsid w:val="00051977"/>
    <w:rsid w:val="00051D71"/>
    <w:rsid w:val="00052400"/>
    <w:rsid w:val="00052727"/>
    <w:rsid w:val="0005285B"/>
    <w:rsid w:val="000528A9"/>
    <w:rsid w:val="00052A91"/>
    <w:rsid w:val="00052DD6"/>
    <w:rsid w:val="00053595"/>
    <w:rsid w:val="00053A03"/>
    <w:rsid w:val="00053AA7"/>
    <w:rsid w:val="00053FE3"/>
    <w:rsid w:val="000541BD"/>
    <w:rsid w:val="00054329"/>
    <w:rsid w:val="0005458C"/>
    <w:rsid w:val="0005475D"/>
    <w:rsid w:val="00054826"/>
    <w:rsid w:val="00054845"/>
    <w:rsid w:val="00054AA8"/>
    <w:rsid w:val="00054BFC"/>
    <w:rsid w:val="00054C07"/>
    <w:rsid w:val="00054D58"/>
    <w:rsid w:val="00054DA8"/>
    <w:rsid w:val="00054E02"/>
    <w:rsid w:val="0005505B"/>
    <w:rsid w:val="00055224"/>
    <w:rsid w:val="00055248"/>
    <w:rsid w:val="000553CA"/>
    <w:rsid w:val="000554B6"/>
    <w:rsid w:val="000554F6"/>
    <w:rsid w:val="00055508"/>
    <w:rsid w:val="00055989"/>
    <w:rsid w:val="000559BF"/>
    <w:rsid w:val="00055C45"/>
    <w:rsid w:val="00055CEB"/>
    <w:rsid w:val="00055F1E"/>
    <w:rsid w:val="00056173"/>
    <w:rsid w:val="00056188"/>
    <w:rsid w:val="00056274"/>
    <w:rsid w:val="00056307"/>
    <w:rsid w:val="00056860"/>
    <w:rsid w:val="000569EF"/>
    <w:rsid w:val="00056AD5"/>
    <w:rsid w:val="00057265"/>
    <w:rsid w:val="000574AE"/>
    <w:rsid w:val="000576E4"/>
    <w:rsid w:val="000577B1"/>
    <w:rsid w:val="00057939"/>
    <w:rsid w:val="00060038"/>
    <w:rsid w:val="0006029F"/>
    <w:rsid w:val="000602CA"/>
    <w:rsid w:val="000602DE"/>
    <w:rsid w:val="00060404"/>
    <w:rsid w:val="00060B78"/>
    <w:rsid w:val="00060C44"/>
    <w:rsid w:val="0006152D"/>
    <w:rsid w:val="000616BF"/>
    <w:rsid w:val="00061834"/>
    <w:rsid w:val="000618A3"/>
    <w:rsid w:val="00061AD3"/>
    <w:rsid w:val="00061BA0"/>
    <w:rsid w:val="00061EE0"/>
    <w:rsid w:val="00061F5A"/>
    <w:rsid w:val="00061FD0"/>
    <w:rsid w:val="00062217"/>
    <w:rsid w:val="00062280"/>
    <w:rsid w:val="00062641"/>
    <w:rsid w:val="00062779"/>
    <w:rsid w:val="00062949"/>
    <w:rsid w:val="000629AF"/>
    <w:rsid w:val="00062B06"/>
    <w:rsid w:val="00062BDE"/>
    <w:rsid w:val="00062F65"/>
    <w:rsid w:val="00062FC6"/>
    <w:rsid w:val="0006303D"/>
    <w:rsid w:val="00063143"/>
    <w:rsid w:val="000631DB"/>
    <w:rsid w:val="000632E4"/>
    <w:rsid w:val="00063329"/>
    <w:rsid w:val="0006339E"/>
    <w:rsid w:val="00063858"/>
    <w:rsid w:val="000639F4"/>
    <w:rsid w:val="00063B3C"/>
    <w:rsid w:val="00063C34"/>
    <w:rsid w:val="00063DDE"/>
    <w:rsid w:val="00063DEE"/>
    <w:rsid w:val="00063E60"/>
    <w:rsid w:val="00063F18"/>
    <w:rsid w:val="000641F5"/>
    <w:rsid w:val="000646AA"/>
    <w:rsid w:val="0006475D"/>
    <w:rsid w:val="00064BC1"/>
    <w:rsid w:val="00064CAA"/>
    <w:rsid w:val="00064E11"/>
    <w:rsid w:val="0006524B"/>
    <w:rsid w:val="000652D3"/>
    <w:rsid w:val="00065458"/>
    <w:rsid w:val="000655DD"/>
    <w:rsid w:val="00065902"/>
    <w:rsid w:val="00065D20"/>
    <w:rsid w:val="00065E92"/>
    <w:rsid w:val="00065ECB"/>
    <w:rsid w:val="00065F6C"/>
    <w:rsid w:val="000661B4"/>
    <w:rsid w:val="0006629E"/>
    <w:rsid w:val="000665B6"/>
    <w:rsid w:val="00066D8B"/>
    <w:rsid w:val="00066DB0"/>
    <w:rsid w:val="00066FFB"/>
    <w:rsid w:val="00067074"/>
    <w:rsid w:val="000670BD"/>
    <w:rsid w:val="00067A82"/>
    <w:rsid w:val="00067B7C"/>
    <w:rsid w:val="00067C8F"/>
    <w:rsid w:val="000701B9"/>
    <w:rsid w:val="00070240"/>
    <w:rsid w:val="000703F8"/>
    <w:rsid w:val="0007041F"/>
    <w:rsid w:val="00070598"/>
    <w:rsid w:val="00070AC2"/>
    <w:rsid w:val="00070E70"/>
    <w:rsid w:val="00071441"/>
    <w:rsid w:val="000719FE"/>
    <w:rsid w:val="00071A2B"/>
    <w:rsid w:val="00071B51"/>
    <w:rsid w:val="00071D0B"/>
    <w:rsid w:val="00071E2A"/>
    <w:rsid w:val="00071E90"/>
    <w:rsid w:val="00072238"/>
    <w:rsid w:val="0007260E"/>
    <w:rsid w:val="00072886"/>
    <w:rsid w:val="0007314E"/>
    <w:rsid w:val="000731CD"/>
    <w:rsid w:val="00073637"/>
    <w:rsid w:val="000736A6"/>
    <w:rsid w:val="00073D68"/>
    <w:rsid w:val="00073DF3"/>
    <w:rsid w:val="00074183"/>
    <w:rsid w:val="000741B7"/>
    <w:rsid w:val="000745B5"/>
    <w:rsid w:val="00074918"/>
    <w:rsid w:val="00074E14"/>
    <w:rsid w:val="00074FF6"/>
    <w:rsid w:val="000754B6"/>
    <w:rsid w:val="0007579E"/>
    <w:rsid w:val="00075A5B"/>
    <w:rsid w:val="00075AA8"/>
    <w:rsid w:val="00075C59"/>
    <w:rsid w:val="000761C8"/>
    <w:rsid w:val="00076440"/>
    <w:rsid w:val="00076679"/>
    <w:rsid w:val="00076816"/>
    <w:rsid w:val="00076CA7"/>
    <w:rsid w:val="00076FD1"/>
    <w:rsid w:val="0007703F"/>
    <w:rsid w:val="00077085"/>
    <w:rsid w:val="000770FF"/>
    <w:rsid w:val="000772B4"/>
    <w:rsid w:val="00077324"/>
    <w:rsid w:val="000773F8"/>
    <w:rsid w:val="00077652"/>
    <w:rsid w:val="00077955"/>
    <w:rsid w:val="00077A40"/>
    <w:rsid w:val="00077B75"/>
    <w:rsid w:val="00077C13"/>
    <w:rsid w:val="00077C4F"/>
    <w:rsid w:val="00077CF3"/>
    <w:rsid w:val="0008012C"/>
    <w:rsid w:val="00080548"/>
    <w:rsid w:val="00080989"/>
    <w:rsid w:val="00080A0A"/>
    <w:rsid w:val="00080A8C"/>
    <w:rsid w:val="00080BFB"/>
    <w:rsid w:val="00080DC2"/>
    <w:rsid w:val="00080DD7"/>
    <w:rsid w:val="00081062"/>
    <w:rsid w:val="00081252"/>
    <w:rsid w:val="000812AF"/>
    <w:rsid w:val="000813B7"/>
    <w:rsid w:val="0008148B"/>
    <w:rsid w:val="000815D5"/>
    <w:rsid w:val="000817DF"/>
    <w:rsid w:val="00081836"/>
    <w:rsid w:val="0008187D"/>
    <w:rsid w:val="00081956"/>
    <w:rsid w:val="00081A53"/>
    <w:rsid w:val="00081A81"/>
    <w:rsid w:val="00081C1F"/>
    <w:rsid w:val="00081F64"/>
    <w:rsid w:val="000824DC"/>
    <w:rsid w:val="000824E0"/>
    <w:rsid w:val="000829EC"/>
    <w:rsid w:val="00082A9C"/>
    <w:rsid w:val="00083115"/>
    <w:rsid w:val="000831F6"/>
    <w:rsid w:val="00083496"/>
    <w:rsid w:val="00083924"/>
    <w:rsid w:val="00083A72"/>
    <w:rsid w:val="00084172"/>
    <w:rsid w:val="000841B6"/>
    <w:rsid w:val="00084253"/>
    <w:rsid w:val="000846DD"/>
    <w:rsid w:val="0008493E"/>
    <w:rsid w:val="00084D7A"/>
    <w:rsid w:val="00084FD5"/>
    <w:rsid w:val="0008530E"/>
    <w:rsid w:val="00085324"/>
    <w:rsid w:val="00085752"/>
    <w:rsid w:val="000858F5"/>
    <w:rsid w:val="00085A70"/>
    <w:rsid w:val="00085B2D"/>
    <w:rsid w:val="00085B52"/>
    <w:rsid w:val="00085D25"/>
    <w:rsid w:val="00085DCE"/>
    <w:rsid w:val="00085E7B"/>
    <w:rsid w:val="00085F39"/>
    <w:rsid w:val="000862BC"/>
    <w:rsid w:val="0008643C"/>
    <w:rsid w:val="000867C9"/>
    <w:rsid w:val="00086957"/>
    <w:rsid w:val="00086B13"/>
    <w:rsid w:val="00086FBD"/>
    <w:rsid w:val="00087038"/>
    <w:rsid w:val="0008745A"/>
    <w:rsid w:val="00087A01"/>
    <w:rsid w:val="00087D7E"/>
    <w:rsid w:val="00090047"/>
    <w:rsid w:val="000900E5"/>
    <w:rsid w:val="0009061F"/>
    <w:rsid w:val="000907A9"/>
    <w:rsid w:val="000907B1"/>
    <w:rsid w:val="00091074"/>
    <w:rsid w:val="00091487"/>
    <w:rsid w:val="00091688"/>
    <w:rsid w:val="00091958"/>
    <w:rsid w:val="000919A0"/>
    <w:rsid w:val="00091BF8"/>
    <w:rsid w:val="00091C5C"/>
    <w:rsid w:val="00091D7C"/>
    <w:rsid w:val="00091D7D"/>
    <w:rsid w:val="00091DBD"/>
    <w:rsid w:val="00091E53"/>
    <w:rsid w:val="00091EB3"/>
    <w:rsid w:val="00091FC1"/>
    <w:rsid w:val="00092151"/>
    <w:rsid w:val="0009219E"/>
    <w:rsid w:val="000921FD"/>
    <w:rsid w:val="0009276B"/>
    <w:rsid w:val="00092A88"/>
    <w:rsid w:val="00092B26"/>
    <w:rsid w:val="00092D12"/>
    <w:rsid w:val="000930D2"/>
    <w:rsid w:val="0009332A"/>
    <w:rsid w:val="00093437"/>
    <w:rsid w:val="000937E7"/>
    <w:rsid w:val="0009382A"/>
    <w:rsid w:val="000939ED"/>
    <w:rsid w:val="00093B73"/>
    <w:rsid w:val="00093D33"/>
    <w:rsid w:val="0009422C"/>
    <w:rsid w:val="00094257"/>
    <w:rsid w:val="00094621"/>
    <w:rsid w:val="00094704"/>
    <w:rsid w:val="00094811"/>
    <w:rsid w:val="00094B7A"/>
    <w:rsid w:val="00094BAB"/>
    <w:rsid w:val="000952BE"/>
    <w:rsid w:val="000952DB"/>
    <w:rsid w:val="0009530D"/>
    <w:rsid w:val="00095809"/>
    <w:rsid w:val="000958D5"/>
    <w:rsid w:val="000959B7"/>
    <w:rsid w:val="00095E13"/>
    <w:rsid w:val="00095F61"/>
    <w:rsid w:val="0009613F"/>
    <w:rsid w:val="00096686"/>
    <w:rsid w:val="000967F6"/>
    <w:rsid w:val="00096AFE"/>
    <w:rsid w:val="00096E4B"/>
    <w:rsid w:val="00097243"/>
    <w:rsid w:val="00097358"/>
    <w:rsid w:val="0009770E"/>
    <w:rsid w:val="00097F96"/>
    <w:rsid w:val="000A0115"/>
    <w:rsid w:val="000A0141"/>
    <w:rsid w:val="000A01A8"/>
    <w:rsid w:val="000A0209"/>
    <w:rsid w:val="000A04FC"/>
    <w:rsid w:val="000A05A6"/>
    <w:rsid w:val="000A0610"/>
    <w:rsid w:val="000A071C"/>
    <w:rsid w:val="000A0CD7"/>
    <w:rsid w:val="000A0DAD"/>
    <w:rsid w:val="000A0DE7"/>
    <w:rsid w:val="000A0F6C"/>
    <w:rsid w:val="000A1527"/>
    <w:rsid w:val="000A15A6"/>
    <w:rsid w:val="000A1786"/>
    <w:rsid w:val="000A1AE1"/>
    <w:rsid w:val="000A1E5D"/>
    <w:rsid w:val="000A1FFD"/>
    <w:rsid w:val="000A20F3"/>
    <w:rsid w:val="000A22FD"/>
    <w:rsid w:val="000A272B"/>
    <w:rsid w:val="000A2968"/>
    <w:rsid w:val="000A2BC5"/>
    <w:rsid w:val="000A2ED6"/>
    <w:rsid w:val="000A30B8"/>
    <w:rsid w:val="000A3240"/>
    <w:rsid w:val="000A32DD"/>
    <w:rsid w:val="000A3376"/>
    <w:rsid w:val="000A391A"/>
    <w:rsid w:val="000A3959"/>
    <w:rsid w:val="000A39C0"/>
    <w:rsid w:val="000A3E69"/>
    <w:rsid w:val="000A3F2F"/>
    <w:rsid w:val="000A40A3"/>
    <w:rsid w:val="000A41CB"/>
    <w:rsid w:val="000A4317"/>
    <w:rsid w:val="000A4669"/>
    <w:rsid w:val="000A47CF"/>
    <w:rsid w:val="000A47F5"/>
    <w:rsid w:val="000A48E2"/>
    <w:rsid w:val="000A5045"/>
    <w:rsid w:val="000A505D"/>
    <w:rsid w:val="000A5301"/>
    <w:rsid w:val="000A53C6"/>
    <w:rsid w:val="000A597F"/>
    <w:rsid w:val="000A5988"/>
    <w:rsid w:val="000A5A8C"/>
    <w:rsid w:val="000A5ED7"/>
    <w:rsid w:val="000A603B"/>
    <w:rsid w:val="000A6100"/>
    <w:rsid w:val="000A6448"/>
    <w:rsid w:val="000A6816"/>
    <w:rsid w:val="000A6AF4"/>
    <w:rsid w:val="000A6BBD"/>
    <w:rsid w:val="000A6E2F"/>
    <w:rsid w:val="000A6EDF"/>
    <w:rsid w:val="000A72CB"/>
    <w:rsid w:val="000A75DE"/>
    <w:rsid w:val="000A7817"/>
    <w:rsid w:val="000A7A00"/>
    <w:rsid w:val="000A7EDE"/>
    <w:rsid w:val="000B0020"/>
    <w:rsid w:val="000B00A3"/>
    <w:rsid w:val="000B0448"/>
    <w:rsid w:val="000B049A"/>
    <w:rsid w:val="000B069F"/>
    <w:rsid w:val="000B0A6B"/>
    <w:rsid w:val="000B0B99"/>
    <w:rsid w:val="000B0BA1"/>
    <w:rsid w:val="000B0F58"/>
    <w:rsid w:val="000B1649"/>
    <w:rsid w:val="000B1B34"/>
    <w:rsid w:val="000B1CBC"/>
    <w:rsid w:val="000B1E54"/>
    <w:rsid w:val="000B20C8"/>
    <w:rsid w:val="000B21C4"/>
    <w:rsid w:val="000B2200"/>
    <w:rsid w:val="000B2262"/>
    <w:rsid w:val="000B22A5"/>
    <w:rsid w:val="000B22F7"/>
    <w:rsid w:val="000B232C"/>
    <w:rsid w:val="000B28BA"/>
    <w:rsid w:val="000B2D39"/>
    <w:rsid w:val="000B2D5E"/>
    <w:rsid w:val="000B306F"/>
    <w:rsid w:val="000B3330"/>
    <w:rsid w:val="000B3379"/>
    <w:rsid w:val="000B36E5"/>
    <w:rsid w:val="000B390D"/>
    <w:rsid w:val="000B399E"/>
    <w:rsid w:val="000B39BA"/>
    <w:rsid w:val="000B3A36"/>
    <w:rsid w:val="000B3A9B"/>
    <w:rsid w:val="000B3BCE"/>
    <w:rsid w:val="000B3F05"/>
    <w:rsid w:val="000B40B3"/>
    <w:rsid w:val="000B45C2"/>
    <w:rsid w:val="000B4BC2"/>
    <w:rsid w:val="000B4C17"/>
    <w:rsid w:val="000B4C74"/>
    <w:rsid w:val="000B4EBF"/>
    <w:rsid w:val="000B5402"/>
    <w:rsid w:val="000B5488"/>
    <w:rsid w:val="000B56EB"/>
    <w:rsid w:val="000B56F5"/>
    <w:rsid w:val="000B57BA"/>
    <w:rsid w:val="000B5AAA"/>
    <w:rsid w:val="000B5B14"/>
    <w:rsid w:val="000B5E13"/>
    <w:rsid w:val="000B6108"/>
    <w:rsid w:val="000B649F"/>
    <w:rsid w:val="000B664C"/>
    <w:rsid w:val="000B68B9"/>
    <w:rsid w:val="000B6C30"/>
    <w:rsid w:val="000B6D9F"/>
    <w:rsid w:val="000B7220"/>
    <w:rsid w:val="000B730F"/>
    <w:rsid w:val="000B758C"/>
    <w:rsid w:val="000B7BE3"/>
    <w:rsid w:val="000B7C84"/>
    <w:rsid w:val="000B7CC5"/>
    <w:rsid w:val="000B7F8C"/>
    <w:rsid w:val="000C0574"/>
    <w:rsid w:val="000C065F"/>
    <w:rsid w:val="000C0EA8"/>
    <w:rsid w:val="000C11D3"/>
    <w:rsid w:val="000C11F8"/>
    <w:rsid w:val="000C1271"/>
    <w:rsid w:val="000C1406"/>
    <w:rsid w:val="000C144A"/>
    <w:rsid w:val="000C14EF"/>
    <w:rsid w:val="000C1551"/>
    <w:rsid w:val="000C163B"/>
    <w:rsid w:val="000C196E"/>
    <w:rsid w:val="000C1C87"/>
    <w:rsid w:val="000C1FD7"/>
    <w:rsid w:val="000C225A"/>
    <w:rsid w:val="000C228E"/>
    <w:rsid w:val="000C2378"/>
    <w:rsid w:val="000C2436"/>
    <w:rsid w:val="000C2BD4"/>
    <w:rsid w:val="000C2CC4"/>
    <w:rsid w:val="000C3132"/>
    <w:rsid w:val="000C3190"/>
    <w:rsid w:val="000C3772"/>
    <w:rsid w:val="000C388B"/>
    <w:rsid w:val="000C3974"/>
    <w:rsid w:val="000C3E29"/>
    <w:rsid w:val="000C3FA3"/>
    <w:rsid w:val="000C405B"/>
    <w:rsid w:val="000C4312"/>
    <w:rsid w:val="000C486F"/>
    <w:rsid w:val="000C4BF2"/>
    <w:rsid w:val="000C4D90"/>
    <w:rsid w:val="000C513E"/>
    <w:rsid w:val="000C55B0"/>
    <w:rsid w:val="000C563C"/>
    <w:rsid w:val="000C5D83"/>
    <w:rsid w:val="000C5E40"/>
    <w:rsid w:val="000C5E45"/>
    <w:rsid w:val="000C5E8E"/>
    <w:rsid w:val="000C5EC3"/>
    <w:rsid w:val="000C6026"/>
    <w:rsid w:val="000C6273"/>
    <w:rsid w:val="000C64D8"/>
    <w:rsid w:val="000C6808"/>
    <w:rsid w:val="000C6870"/>
    <w:rsid w:val="000C68EC"/>
    <w:rsid w:val="000C695D"/>
    <w:rsid w:val="000C6B2E"/>
    <w:rsid w:val="000C6DD0"/>
    <w:rsid w:val="000C6DD1"/>
    <w:rsid w:val="000C7237"/>
    <w:rsid w:val="000C7346"/>
    <w:rsid w:val="000C74D3"/>
    <w:rsid w:val="000C751F"/>
    <w:rsid w:val="000C7783"/>
    <w:rsid w:val="000C7880"/>
    <w:rsid w:val="000C78E3"/>
    <w:rsid w:val="000C79C7"/>
    <w:rsid w:val="000C7BFE"/>
    <w:rsid w:val="000C7CAC"/>
    <w:rsid w:val="000D009A"/>
    <w:rsid w:val="000D0722"/>
    <w:rsid w:val="000D09F0"/>
    <w:rsid w:val="000D0E0F"/>
    <w:rsid w:val="000D11D5"/>
    <w:rsid w:val="000D11E0"/>
    <w:rsid w:val="000D18D2"/>
    <w:rsid w:val="000D1B80"/>
    <w:rsid w:val="000D1BE8"/>
    <w:rsid w:val="000D1E7D"/>
    <w:rsid w:val="000D1FCD"/>
    <w:rsid w:val="000D244C"/>
    <w:rsid w:val="000D25BC"/>
    <w:rsid w:val="000D269E"/>
    <w:rsid w:val="000D2A4B"/>
    <w:rsid w:val="000D2FD4"/>
    <w:rsid w:val="000D3020"/>
    <w:rsid w:val="000D3155"/>
    <w:rsid w:val="000D35E5"/>
    <w:rsid w:val="000D38D7"/>
    <w:rsid w:val="000D39CB"/>
    <w:rsid w:val="000D39D7"/>
    <w:rsid w:val="000D3A64"/>
    <w:rsid w:val="000D3E0C"/>
    <w:rsid w:val="000D4179"/>
    <w:rsid w:val="000D4672"/>
    <w:rsid w:val="000D477B"/>
    <w:rsid w:val="000D49A4"/>
    <w:rsid w:val="000D4A41"/>
    <w:rsid w:val="000D4B26"/>
    <w:rsid w:val="000D4E81"/>
    <w:rsid w:val="000D4E90"/>
    <w:rsid w:val="000D4EA8"/>
    <w:rsid w:val="000D5560"/>
    <w:rsid w:val="000D5664"/>
    <w:rsid w:val="000D58A2"/>
    <w:rsid w:val="000D59EE"/>
    <w:rsid w:val="000D5D41"/>
    <w:rsid w:val="000D5E59"/>
    <w:rsid w:val="000D5F78"/>
    <w:rsid w:val="000D5FE4"/>
    <w:rsid w:val="000D6541"/>
    <w:rsid w:val="000D6993"/>
    <w:rsid w:val="000D6B94"/>
    <w:rsid w:val="000D6BD9"/>
    <w:rsid w:val="000D6C01"/>
    <w:rsid w:val="000D6D74"/>
    <w:rsid w:val="000D6E1F"/>
    <w:rsid w:val="000D7557"/>
    <w:rsid w:val="000D7720"/>
    <w:rsid w:val="000D7870"/>
    <w:rsid w:val="000E0180"/>
    <w:rsid w:val="000E0415"/>
    <w:rsid w:val="000E0684"/>
    <w:rsid w:val="000E0696"/>
    <w:rsid w:val="000E0799"/>
    <w:rsid w:val="000E0DC4"/>
    <w:rsid w:val="000E1014"/>
    <w:rsid w:val="000E15E3"/>
    <w:rsid w:val="000E187F"/>
    <w:rsid w:val="000E1A51"/>
    <w:rsid w:val="000E1ED4"/>
    <w:rsid w:val="000E1FCF"/>
    <w:rsid w:val="000E2201"/>
    <w:rsid w:val="000E2268"/>
    <w:rsid w:val="000E2780"/>
    <w:rsid w:val="000E2796"/>
    <w:rsid w:val="000E2941"/>
    <w:rsid w:val="000E2CF7"/>
    <w:rsid w:val="000E2E76"/>
    <w:rsid w:val="000E2F14"/>
    <w:rsid w:val="000E35D5"/>
    <w:rsid w:val="000E3934"/>
    <w:rsid w:val="000E3D8C"/>
    <w:rsid w:val="000E4402"/>
    <w:rsid w:val="000E444B"/>
    <w:rsid w:val="000E475B"/>
    <w:rsid w:val="000E48A3"/>
    <w:rsid w:val="000E4D6B"/>
    <w:rsid w:val="000E4ED0"/>
    <w:rsid w:val="000E4F82"/>
    <w:rsid w:val="000E57FF"/>
    <w:rsid w:val="000E5882"/>
    <w:rsid w:val="000E5D9C"/>
    <w:rsid w:val="000E5EEC"/>
    <w:rsid w:val="000E6331"/>
    <w:rsid w:val="000E63A6"/>
    <w:rsid w:val="000E6E05"/>
    <w:rsid w:val="000E6E26"/>
    <w:rsid w:val="000E6F0F"/>
    <w:rsid w:val="000E6F1C"/>
    <w:rsid w:val="000E6F33"/>
    <w:rsid w:val="000E7401"/>
    <w:rsid w:val="000E76CF"/>
    <w:rsid w:val="000E78E9"/>
    <w:rsid w:val="000E7D39"/>
    <w:rsid w:val="000F006F"/>
    <w:rsid w:val="000F0103"/>
    <w:rsid w:val="000F02DC"/>
    <w:rsid w:val="000F0425"/>
    <w:rsid w:val="000F0479"/>
    <w:rsid w:val="000F05B6"/>
    <w:rsid w:val="000F083C"/>
    <w:rsid w:val="000F091F"/>
    <w:rsid w:val="000F093A"/>
    <w:rsid w:val="000F1015"/>
    <w:rsid w:val="000F1057"/>
    <w:rsid w:val="000F1183"/>
    <w:rsid w:val="000F1577"/>
    <w:rsid w:val="000F157C"/>
    <w:rsid w:val="000F1848"/>
    <w:rsid w:val="000F1B90"/>
    <w:rsid w:val="000F1C76"/>
    <w:rsid w:val="000F1EA8"/>
    <w:rsid w:val="000F25DD"/>
    <w:rsid w:val="000F28BC"/>
    <w:rsid w:val="000F2A4E"/>
    <w:rsid w:val="000F2D69"/>
    <w:rsid w:val="000F2E64"/>
    <w:rsid w:val="000F34F5"/>
    <w:rsid w:val="000F36C4"/>
    <w:rsid w:val="000F36D5"/>
    <w:rsid w:val="000F389D"/>
    <w:rsid w:val="000F39BB"/>
    <w:rsid w:val="000F3A23"/>
    <w:rsid w:val="000F3ACB"/>
    <w:rsid w:val="000F3B0C"/>
    <w:rsid w:val="000F3C4D"/>
    <w:rsid w:val="000F3CBF"/>
    <w:rsid w:val="000F4047"/>
    <w:rsid w:val="000F41CB"/>
    <w:rsid w:val="000F425C"/>
    <w:rsid w:val="000F46BB"/>
    <w:rsid w:val="000F479F"/>
    <w:rsid w:val="000F4D71"/>
    <w:rsid w:val="000F50A3"/>
    <w:rsid w:val="000F50A5"/>
    <w:rsid w:val="000F50FC"/>
    <w:rsid w:val="000F525E"/>
    <w:rsid w:val="000F52AC"/>
    <w:rsid w:val="000F539B"/>
    <w:rsid w:val="000F55D4"/>
    <w:rsid w:val="000F5B12"/>
    <w:rsid w:val="000F5C0E"/>
    <w:rsid w:val="000F5E3F"/>
    <w:rsid w:val="000F648B"/>
    <w:rsid w:val="000F659F"/>
    <w:rsid w:val="000F65AB"/>
    <w:rsid w:val="000F67F1"/>
    <w:rsid w:val="000F6865"/>
    <w:rsid w:val="000F69BB"/>
    <w:rsid w:val="000F71D4"/>
    <w:rsid w:val="000F771D"/>
    <w:rsid w:val="000F7AEB"/>
    <w:rsid w:val="000F7D57"/>
    <w:rsid w:val="0010054A"/>
    <w:rsid w:val="00100A67"/>
    <w:rsid w:val="00100B7D"/>
    <w:rsid w:val="00100E37"/>
    <w:rsid w:val="0010133C"/>
    <w:rsid w:val="00101381"/>
    <w:rsid w:val="001017E7"/>
    <w:rsid w:val="00101972"/>
    <w:rsid w:val="00101A4F"/>
    <w:rsid w:val="00101BF3"/>
    <w:rsid w:val="00101C5D"/>
    <w:rsid w:val="00101D3D"/>
    <w:rsid w:val="00101E61"/>
    <w:rsid w:val="00102020"/>
    <w:rsid w:val="001023B7"/>
    <w:rsid w:val="00102423"/>
    <w:rsid w:val="00102475"/>
    <w:rsid w:val="00102F32"/>
    <w:rsid w:val="00102FCB"/>
    <w:rsid w:val="0010308A"/>
    <w:rsid w:val="001032A4"/>
    <w:rsid w:val="001033F5"/>
    <w:rsid w:val="00103AB6"/>
    <w:rsid w:val="00103B21"/>
    <w:rsid w:val="00103CAF"/>
    <w:rsid w:val="00103D05"/>
    <w:rsid w:val="00103D1C"/>
    <w:rsid w:val="001040FF"/>
    <w:rsid w:val="00104401"/>
    <w:rsid w:val="00104473"/>
    <w:rsid w:val="001045A3"/>
    <w:rsid w:val="00104661"/>
    <w:rsid w:val="0010486D"/>
    <w:rsid w:val="00104878"/>
    <w:rsid w:val="001048E4"/>
    <w:rsid w:val="00104CAC"/>
    <w:rsid w:val="001051CE"/>
    <w:rsid w:val="0010538C"/>
    <w:rsid w:val="001055AC"/>
    <w:rsid w:val="00105A62"/>
    <w:rsid w:val="00105B3E"/>
    <w:rsid w:val="00106251"/>
    <w:rsid w:val="00106355"/>
    <w:rsid w:val="001064D2"/>
    <w:rsid w:val="00106667"/>
    <w:rsid w:val="00106B04"/>
    <w:rsid w:val="00106ED5"/>
    <w:rsid w:val="00106F10"/>
    <w:rsid w:val="00107165"/>
    <w:rsid w:val="00107336"/>
    <w:rsid w:val="001075A2"/>
    <w:rsid w:val="00107BDF"/>
    <w:rsid w:val="00107DA1"/>
    <w:rsid w:val="001101D3"/>
    <w:rsid w:val="00110804"/>
    <w:rsid w:val="00110B1C"/>
    <w:rsid w:val="00110E4E"/>
    <w:rsid w:val="00111445"/>
    <w:rsid w:val="001115D2"/>
    <w:rsid w:val="00111A43"/>
    <w:rsid w:val="00111A62"/>
    <w:rsid w:val="00111B8D"/>
    <w:rsid w:val="00111D46"/>
    <w:rsid w:val="00111EBB"/>
    <w:rsid w:val="00112013"/>
    <w:rsid w:val="001120D4"/>
    <w:rsid w:val="00112105"/>
    <w:rsid w:val="00112242"/>
    <w:rsid w:val="00112644"/>
    <w:rsid w:val="001126B7"/>
    <w:rsid w:val="0011281A"/>
    <w:rsid w:val="00112BD1"/>
    <w:rsid w:val="00112E6F"/>
    <w:rsid w:val="00112EFC"/>
    <w:rsid w:val="00112FC9"/>
    <w:rsid w:val="001133A3"/>
    <w:rsid w:val="0011355D"/>
    <w:rsid w:val="0011379E"/>
    <w:rsid w:val="00113BD7"/>
    <w:rsid w:val="00113E59"/>
    <w:rsid w:val="00113EB2"/>
    <w:rsid w:val="001140D0"/>
    <w:rsid w:val="0011426C"/>
    <w:rsid w:val="0011434E"/>
    <w:rsid w:val="00114496"/>
    <w:rsid w:val="00114589"/>
    <w:rsid w:val="001145A3"/>
    <w:rsid w:val="001145AD"/>
    <w:rsid w:val="00114743"/>
    <w:rsid w:val="001148A3"/>
    <w:rsid w:val="00114D9A"/>
    <w:rsid w:val="00115290"/>
    <w:rsid w:val="00115312"/>
    <w:rsid w:val="00115436"/>
    <w:rsid w:val="001154FC"/>
    <w:rsid w:val="001157B7"/>
    <w:rsid w:val="0011592F"/>
    <w:rsid w:val="00115C04"/>
    <w:rsid w:val="00115EBC"/>
    <w:rsid w:val="00116173"/>
    <w:rsid w:val="0011641E"/>
    <w:rsid w:val="001168EE"/>
    <w:rsid w:val="00116C87"/>
    <w:rsid w:val="00116E60"/>
    <w:rsid w:val="00117290"/>
    <w:rsid w:val="001173C5"/>
    <w:rsid w:val="001176CC"/>
    <w:rsid w:val="00117782"/>
    <w:rsid w:val="00117A79"/>
    <w:rsid w:val="00117C4B"/>
    <w:rsid w:val="00117EE0"/>
    <w:rsid w:val="00117FD1"/>
    <w:rsid w:val="001200E5"/>
    <w:rsid w:val="00120184"/>
    <w:rsid w:val="001201BF"/>
    <w:rsid w:val="00120693"/>
    <w:rsid w:val="001206FB"/>
    <w:rsid w:val="001209BD"/>
    <w:rsid w:val="00120F42"/>
    <w:rsid w:val="001211FD"/>
    <w:rsid w:val="00121306"/>
    <w:rsid w:val="001215D6"/>
    <w:rsid w:val="00121831"/>
    <w:rsid w:val="00121C72"/>
    <w:rsid w:val="00121D86"/>
    <w:rsid w:val="00122513"/>
    <w:rsid w:val="001227FC"/>
    <w:rsid w:val="00122876"/>
    <w:rsid w:val="00122894"/>
    <w:rsid w:val="00122AFE"/>
    <w:rsid w:val="0012332D"/>
    <w:rsid w:val="001238AF"/>
    <w:rsid w:val="00123A4C"/>
    <w:rsid w:val="00124192"/>
    <w:rsid w:val="00124269"/>
    <w:rsid w:val="00124297"/>
    <w:rsid w:val="0012464A"/>
    <w:rsid w:val="001249D8"/>
    <w:rsid w:val="00124F95"/>
    <w:rsid w:val="00125C74"/>
    <w:rsid w:val="00126313"/>
    <w:rsid w:val="001263D5"/>
    <w:rsid w:val="001263F2"/>
    <w:rsid w:val="00126646"/>
    <w:rsid w:val="00126855"/>
    <w:rsid w:val="00126C46"/>
    <w:rsid w:val="00126CF5"/>
    <w:rsid w:val="00126EC0"/>
    <w:rsid w:val="00127228"/>
    <w:rsid w:val="00127478"/>
    <w:rsid w:val="0012747A"/>
    <w:rsid w:val="00127643"/>
    <w:rsid w:val="00127C85"/>
    <w:rsid w:val="00127E37"/>
    <w:rsid w:val="00127FC5"/>
    <w:rsid w:val="00130452"/>
    <w:rsid w:val="001304D4"/>
    <w:rsid w:val="0013075D"/>
    <w:rsid w:val="00130AB1"/>
    <w:rsid w:val="00130B2B"/>
    <w:rsid w:val="00130E6C"/>
    <w:rsid w:val="00130FBC"/>
    <w:rsid w:val="0013152D"/>
    <w:rsid w:val="00131587"/>
    <w:rsid w:val="00131A14"/>
    <w:rsid w:val="00131A29"/>
    <w:rsid w:val="00132418"/>
    <w:rsid w:val="00132A1F"/>
    <w:rsid w:val="00132B23"/>
    <w:rsid w:val="00132B37"/>
    <w:rsid w:val="001330B5"/>
    <w:rsid w:val="001332E3"/>
    <w:rsid w:val="001332E7"/>
    <w:rsid w:val="00133638"/>
    <w:rsid w:val="00133893"/>
    <w:rsid w:val="00133DA4"/>
    <w:rsid w:val="00133DF3"/>
    <w:rsid w:val="00134091"/>
    <w:rsid w:val="00134216"/>
    <w:rsid w:val="00134262"/>
    <w:rsid w:val="00134339"/>
    <w:rsid w:val="00134916"/>
    <w:rsid w:val="001349BC"/>
    <w:rsid w:val="00134C06"/>
    <w:rsid w:val="00134D2F"/>
    <w:rsid w:val="00134DA0"/>
    <w:rsid w:val="00134E9D"/>
    <w:rsid w:val="001351D3"/>
    <w:rsid w:val="0013531F"/>
    <w:rsid w:val="00135479"/>
    <w:rsid w:val="00135744"/>
    <w:rsid w:val="0013590D"/>
    <w:rsid w:val="00135AAC"/>
    <w:rsid w:val="00135E7D"/>
    <w:rsid w:val="0013622C"/>
    <w:rsid w:val="001364DF"/>
    <w:rsid w:val="00136650"/>
    <w:rsid w:val="00136686"/>
    <w:rsid w:val="001369ED"/>
    <w:rsid w:val="00136C51"/>
    <w:rsid w:val="00137093"/>
    <w:rsid w:val="001370FF"/>
    <w:rsid w:val="00137134"/>
    <w:rsid w:val="0013714D"/>
    <w:rsid w:val="001371EE"/>
    <w:rsid w:val="001373D5"/>
    <w:rsid w:val="0013759E"/>
    <w:rsid w:val="001376F5"/>
    <w:rsid w:val="00137929"/>
    <w:rsid w:val="0013794A"/>
    <w:rsid w:val="00137A7A"/>
    <w:rsid w:val="00137ACC"/>
    <w:rsid w:val="00137C71"/>
    <w:rsid w:val="00137D4C"/>
    <w:rsid w:val="00137E33"/>
    <w:rsid w:val="00137EC9"/>
    <w:rsid w:val="001400F3"/>
    <w:rsid w:val="0014019B"/>
    <w:rsid w:val="001404ED"/>
    <w:rsid w:val="00140549"/>
    <w:rsid w:val="001405FD"/>
    <w:rsid w:val="001406F3"/>
    <w:rsid w:val="001407B3"/>
    <w:rsid w:val="00140B2F"/>
    <w:rsid w:val="00140B55"/>
    <w:rsid w:val="00140C85"/>
    <w:rsid w:val="00140CFF"/>
    <w:rsid w:val="00140DB0"/>
    <w:rsid w:val="00140E2A"/>
    <w:rsid w:val="00141413"/>
    <w:rsid w:val="00141B25"/>
    <w:rsid w:val="00141DF8"/>
    <w:rsid w:val="00141E5B"/>
    <w:rsid w:val="00141F4A"/>
    <w:rsid w:val="0014213A"/>
    <w:rsid w:val="00142898"/>
    <w:rsid w:val="001428DB"/>
    <w:rsid w:val="00142A73"/>
    <w:rsid w:val="00142ED7"/>
    <w:rsid w:val="00142F25"/>
    <w:rsid w:val="00143283"/>
    <w:rsid w:val="001432B4"/>
    <w:rsid w:val="00143377"/>
    <w:rsid w:val="0014338A"/>
    <w:rsid w:val="00143428"/>
    <w:rsid w:val="0014348A"/>
    <w:rsid w:val="001439E7"/>
    <w:rsid w:val="00143A5E"/>
    <w:rsid w:val="00143E01"/>
    <w:rsid w:val="00144067"/>
    <w:rsid w:val="00144905"/>
    <w:rsid w:val="00144DF4"/>
    <w:rsid w:val="001455D1"/>
    <w:rsid w:val="00145BDF"/>
    <w:rsid w:val="00145ED2"/>
    <w:rsid w:val="00145F97"/>
    <w:rsid w:val="00145F9D"/>
    <w:rsid w:val="00145FF9"/>
    <w:rsid w:val="0014616C"/>
    <w:rsid w:val="00146207"/>
    <w:rsid w:val="00146564"/>
    <w:rsid w:val="0014683A"/>
    <w:rsid w:val="00146F68"/>
    <w:rsid w:val="00147005"/>
    <w:rsid w:val="001473BD"/>
    <w:rsid w:val="001473F2"/>
    <w:rsid w:val="00147587"/>
    <w:rsid w:val="00147AE6"/>
    <w:rsid w:val="00150B29"/>
    <w:rsid w:val="00150B65"/>
    <w:rsid w:val="00150D0E"/>
    <w:rsid w:val="00150D9E"/>
    <w:rsid w:val="0015154B"/>
    <w:rsid w:val="0015174A"/>
    <w:rsid w:val="00151B5C"/>
    <w:rsid w:val="00151C9C"/>
    <w:rsid w:val="00151CDA"/>
    <w:rsid w:val="00151D03"/>
    <w:rsid w:val="00151D8F"/>
    <w:rsid w:val="00151E66"/>
    <w:rsid w:val="0015215C"/>
    <w:rsid w:val="001525EC"/>
    <w:rsid w:val="001526FA"/>
    <w:rsid w:val="00152712"/>
    <w:rsid w:val="00152774"/>
    <w:rsid w:val="00152BC3"/>
    <w:rsid w:val="00152FC4"/>
    <w:rsid w:val="00153068"/>
    <w:rsid w:val="001532B3"/>
    <w:rsid w:val="00153495"/>
    <w:rsid w:val="001534AE"/>
    <w:rsid w:val="0015373E"/>
    <w:rsid w:val="0015377E"/>
    <w:rsid w:val="00153A68"/>
    <w:rsid w:val="00153CC0"/>
    <w:rsid w:val="00153EBB"/>
    <w:rsid w:val="00153F48"/>
    <w:rsid w:val="00153F73"/>
    <w:rsid w:val="0015410E"/>
    <w:rsid w:val="00154166"/>
    <w:rsid w:val="00154D21"/>
    <w:rsid w:val="001550B8"/>
    <w:rsid w:val="001550D7"/>
    <w:rsid w:val="00155323"/>
    <w:rsid w:val="00155417"/>
    <w:rsid w:val="00155490"/>
    <w:rsid w:val="00155801"/>
    <w:rsid w:val="00155967"/>
    <w:rsid w:val="00155A22"/>
    <w:rsid w:val="00155C78"/>
    <w:rsid w:val="00155F17"/>
    <w:rsid w:val="0015634F"/>
    <w:rsid w:val="0015646C"/>
    <w:rsid w:val="0015692A"/>
    <w:rsid w:val="00156C89"/>
    <w:rsid w:val="00156EA5"/>
    <w:rsid w:val="00157174"/>
    <w:rsid w:val="001571EA"/>
    <w:rsid w:val="00157323"/>
    <w:rsid w:val="00157400"/>
    <w:rsid w:val="00157463"/>
    <w:rsid w:val="00157A87"/>
    <w:rsid w:val="001600FA"/>
    <w:rsid w:val="0016029D"/>
    <w:rsid w:val="001602CA"/>
    <w:rsid w:val="00160374"/>
    <w:rsid w:val="00160411"/>
    <w:rsid w:val="00160501"/>
    <w:rsid w:val="001605BD"/>
    <w:rsid w:val="001607A2"/>
    <w:rsid w:val="00160870"/>
    <w:rsid w:val="00160A07"/>
    <w:rsid w:val="00160A61"/>
    <w:rsid w:val="00160C32"/>
    <w:rsid w:val="00160CFC"/>
    <w:rsid w:val="001610A6"/>
    <w:rsid w:val="001611AE"/>
    <w:rsid w:val="001611B0"/>
    <w:rsid w:val="001613A0"/>
    <w:rsid w:val="001614BA"/>
    <w:rsid w:val="0016150B"/>
    <w:rsid w:val="0016167D"/>
    <w:rsid w:val="001616D1"/>
    <w:rsid w:val="0016182C"/>
    <w:rsid w:val="001618AD"/>
    <w:rsid w:val="00161935"/>
    <w:rsid w:val="00161D87"/>
    <w:rsid w:val="00161FB6"/>
    <w:rsid w:val="0016200B"/>
    <w:rsid w:val="00162090"/>
    <w:rsid w:val="0016241F"/>
    <w:rsid w:val="0016254B"/>
    <w:rsid w:val="0016296B"/>
    <w:rsid w:val="00162C31"/>
    <w:rsid w:val="0016350B"/>
    <w:rsid w:val="0016355E"/>
    <w:rsid w:val="00163662"/>
    <w:rsid w:val="00163734"/>
    <w:rsid w:val="001637B1"/>
    <w:rsid w:val="00163829"/>
    <w:rsid w:val="00163F24"/>
    <w:rsid w:val="001640DD"/>
    <w:rsid w:val="001641A8"/>
    <w:rsid w:val="0016426E"/>
    <w:rsid w:val="0016432E"/>
    <w:rsid w:val="00164671"/>
    <w:rsid w:val="00164732"/>
    <w:rsid w:val="001648BC"/>
    <w:rsid w:val="001649E6"/>
    <w:rsid w:val="001654C6"/>
    <w:rsid w:val="001657A1"/>
    <w:rsid w:val="001658B7"/>
    <w:rsid w:val="00165996"/>
    <w:rsid w:val="001659C4"/>
    <w:rsid w:val="00165A4C"/>
    <w:rsid w:val="00165BDF"/>
    <w:rsid w:val="00165E11"/>
    <w:rsid w:val="00165F4C"/>
    <w:rsid w:val="001661D4"/>
    <w:rsid w:val="001661DA"/>
    <w:rsid w:val="00166615"/>
    <w:rsid w:val="001666D9"/>
    <w:rsid w:val="00166741"/>
    <w:rsid w:val="00166826"/>
    <w:rsid w:val="00166989"/>
    <w:rsid w:val="00166A33"/>
    <w:rsid w:val="00166C31"/>
    <w:rsid w:val="00166F24"/>
    <w:rsid w:val="0016705E"/>
    <w:rsid w:val="001674DF"/>
    <w:rsid w:val="00167593"/>
    <w:rsid w:val="00167624"/>
    <w:rsid w:val="0016775D"/>
    <w:rsid w:val="001677A9"/>
    <w:rsid w:val="001677CD"/>
    <w:rsid w:val="00167833"/>
    <w:rsid w:val="00167874"/>
    <w:rsid w:val="001678B4"/>
    <w:rsid w:val="001679CB"/>
    <w:rsid w:val="00167E05"/>
    <w:rsid w:val="00167E9F"/>
    <w:rsid w:val="00167EF5"/>
    <w:rsid w:val="00170135"/>
    <w:rsid w:val="00170742"/>
    <w:rsid w:val="001708A0"/>
    <w:rsid w:val="00170B42"/>
    <w:rsid w:val="00170D85"/>
    <w:rsid w:val="00171151"/>
    <w:rsid w:val="001712AC"/>
    <w:rsid w:val="00171390"/>
    <w:rsid w:val="00171759"/>
    <w:rsid w:val="00171937"/>
    <w:rsid w:val="0017196D"/>
    <w:rsid w:val="00171AD6"/>
    <w:rsid w:val="001720F7"/>
    <w:rsid w:val="001722E5"/>
    <w:rsid w:val="001724B3"/>
    <w:rsid w:val="00172734"/>
    <w:rsid w:val="00172AF6"/>
    <w:rsid w:val="00172BCD"/>
    <w:rsid w:val="00172BD4"/>
    <w:rsid w:val="00172D5C"/>
    <w:rsid w:val="001732A8"/>
    <w:rsid w:val="001739F1"/>
    <w:rsid w:val="00173CC5"/>
    <w:rsid w:val="00173DF5"/>
    <w:rsid w:val="00174524"/>
    <w:rsid w:val="0017490A"/>
    <w:rsid w:val="00174AFE"/>
    <w:rsid w:val="00174E29"/>
    <w:rsid w:val="00174FB1"/>
    <w:rsid w:val="0017517C"/>
    <w:rsid w:val="00175728"/>
    <w:rsid w:val="00175A52"/>
    <w:rsid w:val="00175A57"/>
    <w:rsid w:val="00175BF7"/>
    <w:rsid w:val="00175C2C"/>
    <w:rsid w:val="00175C49"/>
    <w:rsid w:val="0017680E"/>
    <w:rsid w:val="00176B6D"/>
    <w:rsid w:val="00176D05"/>
    <w:rsid w:val="00176DFC"/>
    <w:rsid w:val="00176E84"/>
    <w:rsid w:val="00176ED8"/>
    <w:rsid w:val="00176FC6"/>
    <w:rsid w:val="0017718D"/>
    <w:rsid w:val="0017722F"/>
    <w:rsid w:val="0017732F"/>
    <w:rsid w:val="001774A0"/>
    <w:rsid w:val="001778C5"/>
    <w:rsid w:val="00177985"/>
    <w:rsid w:val="00177E01"/>
    <w:rsid w:val="0018011C"/>
    <w:rsid w:val="00180130"/>
    <w:rsid w:val="00180509"/>
    <w:rsid w:val="00180763"/>
    <w:rsid w:val="00180A0F"/>
    <w:rsid w:val="001812B6"/>
    <w:rsid w:val="001814A0"/>
    <w:rsid w:val="00181636"/>
    <w:rsid w:val="001817C1"/>
    <w:rsid w:val="00181EEE"/>
    <w:rsid w:val="00182105"/>
    <w:rsid w:val="0018238B"/>
    <w:rsid w:val="001826D0"/>
    <w:rsid w:val="00182746"/>
    <w:rsid w:val="001829F6"/>
    <w:rsid w:val="00182B1A"/>
    <w:rsid w:val="00182DB7"/>
    <w:rsid w:val="00182F9C"/>
    <w:rsid w:val="00183423"/>
    <w:rsid w:val="00183512"/>
    <w:rsid w:val="00183521"/>
    <w:rsid w:val="001836BF"/>
    <w:rsid w:val="001839B4"/>
    <w:rsid w:val="00183B06"/>
    <w:rsid w:val="00183B7D"/>
    <w:rsid w:val="00183BA2"/>
    <w:rsid w:val="00183D38"/>
    <w:rsid w:val="00183E85"/>
    <w:rsid w:val="00183F8B"/>
    <w:rsid w:val="00184245"/>
    <w:rsid w:val="0018444B"/>
    <w:rsid w:val="00184464"/>
    <w:rsid w:val="00184699"/>
    <w:rsid w:val="001846E3"/>
    <w:rsid w:val="001847F7"/>
    <w:rsid w:val="00184CDD"/>
    <w:rsid w:val="00184D9A"/>
    <w:rsid w:val="00184F30"/>
    <w:rsid w:val="00184F63"/>
    <w:rsid w:val="00184FA4"/>
    <w:rsid w:val="0018535D"/>
    <w:rsid w:val="001853C2"/>
    <w:rsid w:val="001853C6"/>
    <w:rsid w:val="001853E5"/>
    <w:rsid w:val="00185800"/>
    <w:rsid w:val="00185853"/>
    <w:rsid w:val="00185909"/>
    <w:rsid w:val="00185917"/>
    <w:rsid w:val="00185DEF"/>
    <w:rsid w:val="00185E4A"/>
    <w:rsid w:val="001860BB"/>
    <w:rsid w:val="0018637D"/>
    <w:rsid w:val="001865D0"/>
    <w:rsid w:val="00186817"/>
    <w:rsid w:val="0018682A"/>
    <w:rsid w:val="001869C5"/>
    <w:rsid w:val="00186A84"/>
    <w:rsid w:val="00186B75"/>
    <w:rsid w:val="00186D6D"/>
    <w:rsid w:val="00186F5E"/>
    <w:rsid w:val="00186F90"/>
    <w:rsid w:val="00186FE9"/>
    <w:rsid w:val="001870D3"/>
    <w:rsid w:val="001870FA"/>
    <w:rsid w:val="00187279"/>
    <w:rsid w:val="00187312"/>
    <w:rsid w:val="00187A4F"/>
    <w:rsid w:val="00187C02"/>
    <w:rsid w:val="00190170"/>
    <w:rsid w:val="0019028F"/>
    <w:rsid w:val="00190376"/>
    <w:rsid w:val="001906DB"/>
    <w:rsid w:val="001909E8"/>
    <w:rsid w:val="00190AAE"/>
    <w:rsid w:val="00190BEB"/>
    <w:rsid w:val="00190E63"/>
    <w:rsid w:val="00191107"/>
    <w:rsid w:val="001913D6"/>
    <w:rsid w:val="00191482"/>
    <w:rsid w:val="001916C9"/>
    <w:rsid w:val="00191722"/>
    <w:rsid w:val="001917DB"/>
    <w:rsid w:val="001919F5"/>
    <w:rsid w:val="00191BD5"/>
    <w:rsid w:val="00191DF3"/>
    <w:rsid w:val="00191FC2"/>
    <w:rsid w:val="00191FF0"/>
    <w:rsid w:val="001920D2"/>
    <w:rsid w:val="001920F3"/>
    <w:rsid w:val="0019236B"/>
    <w:rsid w:val="001923D9"/>
    <w:rsid w:val="001925EB"/>
    <w:rsid w:val="0019263B"/>
    <w:rsid w:val="00192743"/>
    <w:rsid w:val="00192915"/>
    <w:rsid w:val="001929C2"/>
    <w:rsid w:val="00192BEE"/>
    <w:rsid w:val="00192D9C"/>
    <w:rsid w:val="00192E33"/>
    <w:rsid w:val="00192EA4"/>
    <w:rsid w:val="00193400"/>
    <w:rsid w:val="00193410"/>
    <w:rsid w:val="00193542"/>
    <w:rsid w:val="00193545"/>
    <w:rsid w:val="00193779"/>
    <w:rsid w:val="00193AD8"/>
    <w:rsid w:val="00193BF4"/>
    <w:rsid w:val="00193D30"/>
    <w:rsid w:val="00193FA1"/>
    <w:rsid w:val="001942CB"/>
    <w:rsid w:val="00194310"/>
    <w:rsid w:val="0019447A"/>
    <w:rsid w:val="00194545"/>
    <w:rsid w:val="0019464F"/>
    <w:rsid w:val="0019480D"/>
    <w:rsid w:val="00194B82"/>
    <w:rsid w:val="00194C0B"/>
    <w:rsid w:val="0019516F"/>
    <w:rsid w:val="001951C6"/>
    <w:rsid w:val="001951E5"/>
    <w:rsid w:val="00195698"/>
    <w:rsid w:val="001956CF"/>
    <w:rsid w:val="0019585A"/>
    <w:rsid w:val="001958B1"/>
    <w:rsid w:val="001958E6"/>
    <w:rsid w:val="00195970"/>
    <w:rsid w:val="00195A34"/>
    <w:rsid w:val="0019613B"/>
    <w:rsid w:val="0019615D"/>
    <w:rsid w:val="00196316"/>
    <w:rsid w:val="001964FA"/>
    <w:rsid w:val="001967B8"/>
    <w:rsid w:val="0019689C"/>
    <w:rsid w:val="00196E3F"/>
    <w:rsid w:val="00197087"/>
    <w:rsid w:val="00197253"/>
    <w:rsid w:val="0019741A"/>
    <w:rsid w:val="00197934"/>
    <w:rsid w:val="00197A3E"/>
    <w:rsid w:val="00197DA5"/>
    <w:rsid w:val="00197DF0"/>
    <w:rsid w:val="001A01F6"/>
    <w:rsid w:val="001A07C7"/>
    <w:rsid w:val="001A09DE"/>
    <w:rsid w:val="001A0D80"/>
    <w:rsid w:val="001A0F5F"/>
    <w:rsid w:val="001A0F64"/>
    <w:rsid w:val="001A10D7"/>
    <w:rsid w:val="001A14A1"/>
    <w:rsid w:val="001A176E"/>
    <w:rsid w:val="001A1771"/>
    <w:rsid w:val="001A1925"/>
    <w:rsid w:val="001A1C64"/>
    <w:rsid w:val="001A1C90"/>
    <w:rsid w:val="001A1DD9"/>
    <w:rsid w:val="001A2320"/>
    <w:rsid w:val="001A2A9E"/>
    <w:rsid w:val="001A364E"/>
    <w:rsid w:val="001A367F"/>
    <w:rsid w:val="001A38E7"/>
    <w:rsid w:val="001A39AE"/>
    <w:rsid w:val="001A3A6C"/>
    <w:rsid w:val="001A3B7D"/>
    <w:rsid w:val="001A43A5"/>
    <w:rsid w:val="001A4628"/>
    <w:rsid w:val="001A4B98"/>
    <w:rsid w:val="001A4BBA"/>
    <w:rsid w:val="001A4CBF"/>
    <w:rsid w:val="001A4D13"/>
    <w:rsid w:val="001A4EEB"/>
    <w:rsid w:val="001A503C"/>
    <w:rsid w:val="001A50E0"/>
    <w:rsid w:val="001A52A2"/>
    <w:rsid w:val="001A52EE"/>
    <w:rsid w:val="001A5372"/>
    <w:rsid w:val="001A55DF"/>
    <w:rsid w:val="001A55EF"/>
    <w:rsid w:val="001A5C24"/>
    <w:rsid w:val="001A5DCD"/>
    <w:rsid w:val="001A5F12"/>
    <w:rsid w:val="001A612A"/>
    <w:rsid w:val="001A6228"/>
    <w:rsid w:val="001A6375"/>
    <w:rsid w:val="001A65B8"/>
    <w:rsid w:val="001A65E3"/>
    <w:rsid w:val="001A677B"/>
    <w:rsid w:val="001A680A"/>
    <w:rsid w:val="001A737F"/>
    <w:rsid w:val="001A73FA"/>
    <w:rsid w:val="001A7677"/>
    <w:rsid w:val="001A7718"/>
    <w:rsid w:val="001A7890"/>
    <w:rsid w:val="001A7991"/>
    <w:rsid w:val="001A79B1"/>
    <w:rsid w:val="001A7ACF"/>
    <w:rsid w:val="001A7BEC"/>
    <w:rsid w:val="001A7C25"/>
    <w:rsid w:val="001A7FE4"/>
    <w:rsid w:val="001AECB1"/>
    <w:rsid w:val="001B00C2"/>
    <w:rsid w:val="001B013A"/>
    <w:rsid w:val="001B025A"/>
    <w:rsid w:val="001B0712"/>
    <w:rsid w:val="001B08CC"/>
    <w:rsid w:val="001B114C"/>
    <w:rsid w:val="001B12FB"/>
    <w:rsid w:val="001B1500"/>
    <w:rsid w:val="001B1593"/>
    <w:rsid w:val="001B167C"/>
    <w:rsid w:val="001B16F0"/>
    <w:rsid w:val="001B1E58"/>
    <w:rsid w:val="001B1FB4"/>
    <w:rsid w:val="001B22B9"/>
    <w:rsid w:val="001B2321"/>
    <w:rsid w:val="001B239F"/>
    <w:rsid w:val="001B26D0"/>
    <w:rsid w:val="001B28CD"/>
    <w:rsid w:val="001B2AB8"/>
    <w:rsid w:val="001B2C51"/>
    <w:rsid w:val="001B2CE0"/>
    <w:rsid w:val="001B2F78"/>
    <w:rsid w:val="001B337B"/>
    <w:rsid w:val="001B3615"/>
    <w:rsid w:val="001B3749"/>
    <w:rsid w:val="001B3755"/>
    <w:rsid w:val="001B3A2A"/>
    <w:rsid w:val="001B3B02"/>
    <w:rsid w:val="001B3BB9"/>
    <w:rsid w:val="001B3C0C"/>
    <w:rsid w:val="001B3E21"/>
    <w:rsid w:val="001B3E43"/>
    <w:rsid w:val="001B4239"/>
    <w:rsid w:val="001B469D"/>
    <w:rsid w:val="001B4705"/>
    <w:rsid w:val="001B491B"/>
    <w:rsid w:val="001B4A4E"/>
    <w:rsid w:val="001B4BBF"/>
    <w:rsid w:val="001B4BEB"/>
    <w:rsid w:val="001B4C0E"/>
    <w:rsid w:val="001B4C20"/>
    <w:rsid w:val="001B4EA7"/>
    <w:rsid w:val="001B4EEB"/>
    <w:rsid w:val="001B5253"/>
    <w:rsid w:val="001B554B"/>
    <w:rsid w:val="001B600A"/>
    <w:rsid w:val="001B608B"/>
    <w:rsid w:val="001B6120"/>
    <w:rsid w:val="001B6128"/>
    <w:rsid w:val="001B6AEB"/>
    <w:rsid w:val="001B6D65"/>
    <w:rsid w:val="001B71C0"/>
    <w:rsid w:val="001B76AD"/>
    <w:rsid w:val="001B776F"/>
    <w:rsid w:val="001B7865"/>
    <w:rsid w:val="001B7922"/>
    <w:rsid w:val="001B7A01"/>
    <w:rsid w:val="001B7C75"/>
    <w:rsid w:val="001B7CDE"/>
    <w:rsid w:val="001C022C"/>
    <w:rsid w:val="001C03BB"/>
    <w:rsid w:val="001C05B6"/>
    <w:rsid w:val="001C0A59"/>
    <w:rsid w:val="001C0ACA"/>
    <w:rsid w:val="001C10BD"/>
    <w:rsid w:val="001C13D2"/>
    <w:rsid w:val="001C1C1C"/>
    <w:rsid w:val="001C1D80"/>
    <w:rsid w:val="001C1EA3"/>
    <w:rsid w:val="001C1F89"/>
    <w:rsid w:val="001C21B1"/>
    <w:rsid w:val="001C2216"/>
    <w:rsid w:val="001C268A"/>
    <w:rsid w:val="001C2A86"/>
    <w:rsid w:val="001C2ACC"/>
    <w:rsid w:val="001C2B13"/>
    <w:rsid w:val="001C2BC8"/>
    <w:rsid w:val="001C2FF8"/>
    <w:rsid w:val="001C33E1"/>
    <w:rsid w:val="001C378E"/>
    <w:rsid w:val="001C386B"/>
    <w:rsid w:val="001C3931"/>
    <w:rsid w:val="001C3B50"/>
    <w:rsid w:val="001C3F5B"/>
    <w:rsid w:val="001C4122"/>
    <w:rsid w:val="001C4182"/>
    <w:rsid w:val="001C418D"/>
    <w:rsid w:val="001C42A1"/>
    <w:rsid w:val="001C4371"/>
    <w:rsid w:val="001C44A9"/>
    <w:rsid w:val="001C46C1"/>
    <w:rsid w:val="001C46F8"/>
    <w:rsid w:val="001C48E9"/>
    <w:rsid w:val="001C4953"/>
    <w:rsid w:val="001C4A19"/>
    <w:rsid w:val="001C4C34"/>
    <w:rsid w:val="001C4E6C"/>
    <w:rsid w:val="001C5182"/>
    <w:rsid w:val="001C51E6"/>
    <w:rsid w:val="001C53CC"/>
    <w:rsid w:val="001C53EE"/>
    <w:rsid w:val="001C5469"/>
    <w:rsid w:val="001C55D3"/>
    <w:rsid w:val="001C5A0B"/>
    <w:rsid w:val="001C5CAF"/>
    <w:rsid w:val="001C5E0C"/>
    <w:rsid w:val="001C631A"/>
    <w:rsid w:val="001C657A"/>
    <w:rsid w:val="001C67AE"/>
    <w:rsid w:val="001C67EC"/>
    <w:rsid w:val="001C6CEA"/>
    <w:rsid w:val="001C73FC"/>
    <w:rsid w:val="001C752E"/>
    <w:rsid w:val="001C7590"/>
    <w:rsid w:val="001C791F"/>
    <w:rsid w:val="001C7A3B"/>
    <w:rsid w:val="001C7E0E"/>
    <w:rsid w:val="001D05DD"/>
    <w:rsid w:val="001D097C"/>
    <w:rsid w:val="001D0ABC"/>
    <w:rsid w:val="001D0DD7"/>
    <w:rsid w:val="001D0F7D"/>
    <w:rsid w:val="001D100D"/>
    <w:rsid w:val="001D11F0"/>
    <w:rsid w:val="001D12B5"/>
    <w:rsid w:val="001D1372"/>
    <w:rsid w:val="001D1484"/>
    <w:rsid w:val="001D14D4"/>
    <w:rsid w:val="001D16B7"/>
    <w:rsid w:val="001D193D"/>
    <w:rsid w:val="001D1C51"/>
    <w:rsid w:val="001D1F38"/>
    <w:rsid w:val="001D23F9"/>
    <w:rsid w:val="001D24AB"/>
    <w:rsid w:val="001D261B"/>
    <w:rsid w:val="001D2DAF"/>
    <w:rsid w:val="001D2FFF"/>
    <w:rsid w:val="001D32A2"/>
    <w:rsid w:val="001D32A5"/>
    <w:rsid w:val="001D36F7"/>
    <w:rsid w:val="001D3975"/>
    <w:rsid w:val="001D397F"/>
    <w:rsid w:val="001D3F53"/>
    <w:rsid w:val="001D3FB4"/>
    <w:rsid w:val="001D4160"/>
    <w:rsid w:val="001D42F3"/>
    <w:rsid w:val="001D4641"/>
    <w:rsid w:val="001D47E0"/>
    <w:rsid w:val="001D4921"/>
    <w:rsid w:val="001D4B35"/>
    <w:rsid w:val="001D4BBA"/>
    <w:rsid w:val="001D4BF0"/>
    <w:rsid w:val="001D4D08"/>
    <w:rsid w:val="001D529E"/>
    <w:rsid w:val="001D52DC"/>
    <w:rsid w:val="001D5345"/>
    <w:rsid w:val="001D53D7"/>
    <w:rsid w:val="001D560B"/>
    <w:rsid w:val="001D5B3F"/>
    <w:rsid w:val="001D5B71"/>
    <w:rsid w:val="001D5F73"/>
    <w:rsid w:val="001D630F"/>
    <w:rsid w:val="001D6CCF"/>
    <w:rsid w:val="001D7020"/>
    <w:rsid w:val="001D7150"/>
    <w:rsid w:val="001D7311"/>
    <w:rsid w:val="001D74D6"/>
    <w:rsid w:val="001D764C"/>
    <w:rsid w:val="001D7680"/>
    <w:rsid w:val="001D76EC"/>
    <w:rsid w:val="001D7718"/>
    <w:rsid w:val="001D7B5D"/>
    <w:rsid w:val="001E031C"/>
    <w:rsid w:val="001E032B"/>
    <w:rsid w:val="001E0366"/>
    <w:rsid w:val="001E05F1"/>
    <w:rsid w:val="001E06DD"/>
    <w:rsid w:val="001E0851"/>
    <w:rsid w:val="001E08AA"/>
    <w:rsid w:val="001E0C0A"/>
    <w:rsid w:val="001E0EF0"/>
    <w:rsid w:val="001E11B3"/>
    <w:rsid w:val="001E128A"/>
    <w:rsid w:val="001E17EB"/>
    <w:rsid w:val="001E1947"/>
    <w:rsid w:val="001E1AC8"/>
    <w:rsid w:val="001E1BF8"/>
    <w:rsid w:val="001E1D43"/>
    <w:rsid w:val="001E1DA6"/>
    <w:rsid w:val="001E2025"/>
    <w:rsid w:val="001E2212"/>
    <w:rsid w:val="001E2497"/>
    <w:rsid w:val="001E2542"/>
    <w:rsid w:val="001E2F52"/>
    <w:rsid w:val="001E315B"/>
    <w:rsid w:val="001E331B"/>
    <w:rsid w:val="001E3341"/>
    <w:rsid w:val="001E345B"/>
    <w:rsid w:val="001E3814"/>
    <w:rsid w:val="001E3AA2"/>
    <w:rsid w:val="001E3BA9"/>
    <w:rsid w:val="001E42B3"/>
    <w:rsid w:val="001E44F9"/>
    <w:rsid w:val="001E4A80"/>
    <w:rsid w:val="001E4AF8"/>
    <w:rsid w:val="001E4EFD"/>
    <w:rsid w:val="001E50FA"/>
    <w:rsid w:val="001E5163"/>
    <w:rsid w:val="001E5516"/>
    <w:rsid w:val="001E573F"/>
    <w:rsid w:val="001E59FF"/>
    <w:rsid w:val="001E5CD3"/>
    <w:rsid w:val="001E5D97"/>
    <w:rsid w:val="001E626C"/>
    <w:rsid w:val="001E66D2"/>
    <w:rsid w:val="001E70CA"/>
    <w:rsid w:val="001E71AF"/>
    <w:rsid w:val="001E71EB"/>
    <w:rsid w:val="001E7564"/>
    <w:rsid w:val="001E7587"/>
    <w:rsid w:val="001E75FE"/>
    <w:rsid w:val="001E7704"/>
    <w:rsid w:val="001E7871"/>
    <w:rsid w:val="001E790E"/>
    <w:rsid w:val="001E79FB"/>
    <w:rsid w:val="001E7F63"/>
    <w:rsid w:val="001F0520"/>
    <w:rsid w:val="001F05C7"/>
    <w:rsid w:val="001F0609"/>
    <w:rsid w:val="001F06FE"/>
    <w:rsid w:val="001F0864"/>
    <w:rsid w:val="001F0A2F"/>
    <w:rsid w:val="001F0C90"/>
    <w:rsid w:val="001F105C"/>
    <w:rsid w:val="001F108A"/>
    <w:rsid w:val="001F108B"/>
    <w:rsid w:val="001F14AF"/>
    <w:rsid w:val="001F1515"/>
    <w:rsid w:val="001F19E9"/>
    <w:rsid w:val="001F19F7"/>
    <w:rsid w:val="001F284E"/>
    <w:rsid w:val="001F28A9"/>
    <w:rsid w:val="001F2986"/>
    <w:rsid w:val="001F2C1C"/>
    <w:rsid w:val="001F2DAD"/>
    <w:rsid w:val="001F2EE7"/>
    <w:rsid w:val="001F2F5F"/>
    <w:rsid w:val="001F31EE"/>
    <w:rsid w:val="001F330E"/>
    <w:rsid w:val="001F35BA"/>
    <w:rsid w:val="001F3658"/>
    <w:rsid w:val="001F3A0D"/>
    <w:rsid w:val="001F3AF6"/>
    <w:rsid w:val="001F4269"/>
    <w:rsid w:val="001F448B"/>
    <w:rsid w:val="001F462D"/>
    <w:rsid w:val="001F482B"/>
    <w:rsid w:val="001F4A41"/>
    <w:rsid w:val="001F4D15"/>
    <w:rsid w:val="001F4EE6"/>
    <w:rsid w:val="001F4FE2"/>
    <w:rsid w:val="001F5165"/>
    <w:rsid w:val="001F5363"/>
    <w:rsid w:val="001F53BA"/>
    <w:rsid w:val="001F570B"/>
    <w:rsid w:val="001F5968"/>
    <w:rsid w:val="001F5D77"/>
    <w:rsid w:val="001F5DD9"/>
    <w:rsid w:val="001F61C9"/>
    <w:rsid w:val="001F6483"/>
    <w:rsid w:val="001F66D0"/>
    <w:rsid w:val="001F6865"/>
    <w:rsid w:val="001F68EF"/>
    <w:rsid w:val="001F6A26"/>
    <w:rsid w:val="001F6B72"/>
    <w:rsid w:val="001F6D7B"/>
    <w:rsid w:val="001F6FE0"/>
    <w:rsid w:val="001F748B"/>
    <w:rsid w:val="001F7AAB"/>
    <w:rsid w:val="001F7FFD"/>
    <w:rsid w:val="00200172"/>
    <w:rsid w:val="00200330"/>
    <w:rsid w:val="0020039B"/>
    <w:rsid w:val="002008D9"/>
    <w:rsid w:val="00200FF1"/>
    <w:rsid w:val="0020100A"/>
    <w:rsid w:val="00201264"/>
    <w:rsid w:val="002015F4"/>
    <w:rsid w:val="00201614"/>
    <w:rsid w:val="0020165C"/>
    <w:rsid w:val="002017E9"/>
    <w:rsid w:val="00201A43"/>
    <w:rsid w:val="00201B35"/>
    <w:rsid w:val="00201C35"/>
    <w:rsid w:val="00201CA5"/>
    <w:rsid w:val="0020219A"/>
    <w:rsid w:val="002022BA"/>
    <w:rsid w:val="0020242A"/>
    <w:rsid w:val="002025EC"/>
    <w:rsid w:val="002025EE"/>
    <w:rsid w:val="00202622"/>
    <w:rsid w:val="00202731"/>
    <w:rsid w:val="00202835"/>
    <w:rsid w:val="002029FE"/>
    <w:rsid w:val="00202C04"/>
    <w:rsid w:val="00202D01"/>
    <w:rsid w:val="00203186"/>
    <w:rsid w:val="002031B3"/>
    <w:rsid w:val="002032A7"/>
    <w:rsid w:val="00203BC4"/>
    <w:rsid w:val="00203DA4"/>
    <w:rsid w:val="00203F37"/>
    <w:rsid w:val="002040A7"/>
    <w:rsid w:val="0020491B"/>
    <w:rsid w:val="00204D1F"/>
    <w:rsid w:val="00204D50"/>
    <w:rsid w:val="00204F85"/>
    <w:rsid w:val="0020501B"/>
    <w:rsid w:val="002050DE"/>
    <w:rsid w:val="00205589"/>
    <w:rsid w:val="00205733"/>
    <w:rsid w:val="00205A86"/>
    <w:rsid w:val="00205D9B"/>
    <w:rsid w:val="00205FD3"/>
    <w:rsid w:val="0020603A"/>
    <w:rsid w:val="002060BD"/>
    <w:rsid w:val="002060FE"/>
    <w:rsid w:val="0020619F"/>
    <w:rsid w:val="002061A0"/>
    <w:rsid w:val="002062B8"/>
    <w:rsid w:val="002064C9"/>
    <w:rsid w:val="002066E2"/>
    <w:rsid w:val="00206763"/>
    <w:rsid w:val="00206C30"/>
    <w:rsid w:val="00206C35"/>
    <w:rsid w:val="00206CAE"/>
    <w:rsid w:val="00207004"/>
    <w:rsid w:val="0020711E"/>
    <w:rsid w:val="00207200"/>
    <w:rsid w:val="00207408"/>
    <w:rsid w:val="002075C8"/>
    <w:rsid w:val="00207C32"/>
    <w:rsid w:val="00207E5A"/>
    <w:rsid w:val="00207EE9"/>
    <w:rsid w:val="00207F4D"/>
    <w:rsid w:val="002101C8"/>
    <w:rsid w:val="002103A4"/>
    <w:rsid w:val="002105A0"/>
    <w:rsid w:val="0021075E"/>
    <w:rsid w:val="00210B02"/>
    <w:rsid w:val="00210CEE"/>
    <w:rsid w:val="00210F17"/>
    <w:rsid w:val="00210F6A"/>
    <w:rsid w:val="0021130B"/>
    <w:rsid w:val="00211797"/>
    <w:rsid w:val="002118CA"/>
    <w:rsid w:val="00211A7F"/>
    <w:rsid w:val="00211C97"/>
    <w:rsid w:val="00212205"/>
    <w:rsid w:val="0021232B"/>
    <w:rsid w:val="0021238E"/>
    <w:rsid w:val="002123C0"/>
    <w:rsid w:val="00212886"/>
    <w:rsid w:val="00212AF9"/>
    <w:rsid w:val="00212B92"/>
    <w:rsid w:val="0021310B"/>
    <w:rsid w:val="00213742"/>
    <w:rsid w:val="00213777"/>
    <w:rsid w:val="0021386E"/>
    <w:rsid w:val="002139EB"/>
    <w:rsid w:val="00213AF9"/>
    <w:rsid w:val="00213C63"/>
    <w:rsid w:val="00213C90"/>
    <w:rsid w:val="00213C93"/>
    <w:rsid w:val="00213DCC"/>
    <w:rsid w:val="00213EAB"/>
    <w:rsid w:val="00213EF6"/>
    <w:rsid w:val="002140D7"/>
    <w:rsid w:val="00214353"/>
    <w:rsid w:val="00214C18"/>
    <w:rsid w:val="002150C3"/>
    <w:rsid w:val="0021521B"/>
    <w:rsid w:val="002156CC"/>
    <w:rsid w:val="0021586A"/>
    <w:rsid w:val="00215950"/>
    <w:rsid w:val="00215A77"/>
    <w:rsid w:val="00215D0C"/>
    <w:rsid w:val="0021643F"/>
    <w:rsid w:val="00216BF0"/>
    <w:rsid w:val="00216D72"/>
    <w:rsid w:val="00216EB7"/>
    <w:rsid w:val="00217037"/>
    <w:rsid w:val="002170D3"/>
    <w:rsid w:val="002171D7"/>
    <w:rsid w:val="002175BA"/>
    <w:rsid w:val="0021776F"/>
    <w:rsid w:val="002177DF"/>
    <w:rsid w:val="00217BD9"/>
    <w:rsid w:val="00217FC0"/>
    <w:rsid w:val="00220194"/>
    <w:rsid w:val="0022020D"/>
    <w:rsid w:val="002209B5"/>
    <w:rsid w:val="00220B93"/>
    <w:rsid w:val="00220EB6"/>
    <w:rsid w:val="002210CB"/>
    <w:rsid w:val="002211A9"/>
    <w:rsid w:val="0022130C"/>
    <w:rsid w:val="00221507"/>
    <w:rsid w:val="0022150B"/>
    <w:rsid w:val="002215DC"/>
    <w:rsid w:val="00221688"/>
    <w:rsid w:val="00221A65"/>
    <w:rsid w:val="00221EE1"/>
    <w:rsid w:val="00222100"/>
    <w:rsid w:val="0022224D"/>
    <w:rsid w:val="002222D9"/>
    <w:rsid w:val="002229FF"/>
    <w:rsid w:val="00222BEF"/>
    <w:rsid w:val="00222C52"/>
    <w:rsid w:val="00222CD3"/>
    <w:rsid w:val="00222ED8"/>
    <w:rsid w:val="00223207"/>
    <w:rsid w:val="00223452"/>
    <w:rsid w:val="002236C9"/>
    <w:rsid w:val="00223887"/>
    <w:rsid w:val="00223888"/>
    <w:rsid w:val="002239C1"/>
    <w:rsid w:val="00223A2C"/>
    <w:rsid w:val="00223D33"/>
    <w:rsid w:val="00223F97"/>
    <w:rsid w:val="002240DD"/>
    <w:rsid w:val="00224131"/>
    <w:rsid w:val="0022430B"/>
    <w:rsid w:val="002244A0"/>
    <w:rsid w:val="002246DA"/>
    <w:rsid w:val="002248C9"/>
    <w:rsid w:val="00224925"/>
    <w:rsid w:val="00224BEF"/>
    <w:rsid w:val="00224D04"/>
    <w:rsid w:val="00224ED6"/>
    <w:rsid w:val="00224FDA"/>
    <w:rsid w:val="002251A8"/>
    <w:rsid w:val="002252A3"/>
    <w:rsid w:val="00225340"/>
    <w:rsid w:val="00225384"/>
    <w:rsid w:val="0022544E"/>
    <w:rsid w:val="002255FD"/>
    <w:rsid w:val="00225FC7"/>
    <w:rsid w:val="00226033"/>
    <w:rsid w:val="002260DF"/>
    <w:rsid w:val="00226133"/>
    <w:rsid w:val="002263BD"/>
    <w:rsid w:val="00226584"/>
    <w:rsid w:val="00226BA8"/>
    <w:rsid w:val="00226BD4"/>
    <w:rsid w:val="00226DF3"/>
    <w:rsid w:val="00226FED"/>
    <w:rsid w:val="00227323"/>
    <w:rsid w:val="002273EB"/>
    <w:rsid w:val="002275AA"/>
    <w:rsid w:val="002277E1"/>
    <w:rsid w:val="002279AD"/>
    <w:rsid w:val="00227B72"/>
    <w:rsid w:val="00227BDB"/>
    <w:rsid w:val="00227EF2"/>
    <w:rsid w:val="0023017C"/>
    <w:rsid w:val="0023037D"/>
    <w:rsid w:val="002303A9"/>
    <w:rsid w:val="002303CC"/>
    <w:rsid w:val="0023066C"/>
    <w:rsid w:val="00230D24"/>
    <w:rsid w:val="00230FC7"/>
    <w:rsid w:val="00231020"/>
    <w:rsid w:val="00231086"/>
    <w:rsid w:val="002314B5"/>
    <w:rsid w:val="0023183F"/>
    <w:rsid w:val="00231886"/>
    <w:rsid w:val="00231A21"/>
    <w:rsid w:val="00232123"/>
    <w:rsid w:val="0023261B"/>
    <w:rsid w:val="002327EC"/>
    <w:rsid w:val="00232BED"/>
    <w:rsid w:val="00232C88"/>
    <w:rsid w:val="00232FAA"/>
    <w:rsid w:val="002330F6"/>
    <w:rsid w:val="0023314C"/>
    <w:rsid w:val="00233198"/>
    <w:rsid w:val="0023324A"/>
    <w:rsid w:val="002336F4"/>
    <w:rsid w:val="00233C14"/>
    <w:rsid w:val="00233D93"/>
    <w:rsid w:val="00233DC4"/>
    <w:rsid w:val="00233F07"/>
    <w:rsid w:val="00233F7A"/>
    <w:rsid w:val="002340B0"/>
    <w:rsid w:val="002341BB"/>
    <w:rsid w:val="00234256"/>
    <w:rsid w:val="002342E8"/>
    <w:rsid w:val="00234621"/>
    <w:rsid w:val="00234943"/>
    <w:rsid w:val="00234BEC"/>
    <w:rsid w:val="00234F83"/>
    <w:rsid w:val="002352F1"/>
    <w:rsid w:val="00235637"/>
    <w:rsid w:val="00235901"/>
    <w:rsid w:val="002359C1"/>
    <w:rsid w:val="00235A7E"/>
    <w:rsid w:val="00235CEC"/>
    <w:rsid w:val="002362A0"/>
    <w:rsid w:val="0023670A"/>
    <w:rsid w:val="002368F3"/>
    <w:rsid w:val="00236992"/>
    <w:rsid w:val="00236A7B"/>
    <w:rsid w:val="00236BFC"/>
    <w:rsid w:val="00236E2A"/>
    <w:rsid w:val="00236E69"/>
    <w:rsid w:val="00236E90"/>
    <w:rsid w:val="002375A9"/>
    <w:rsid w:val="00237688"/>
    <w:rsid w:val="00237A75"/>
    <w:rsid w:val="00237B01"/>
    <w:rsid w:val="00237EF2"/>
    <w:rsid w:val="00240218"/>
    <w:rsid w:val="00240277"/>
    <w:rsid w:val="00240348"/>
    <w:rsid w:val="00240366"/>
    <w:rsid w:val="0024061E"/>
    <w:rsid w:val="0024085D"/>
    <w:rsid w:val="00240B14"/>
    <w:rsid w:val="00240C3D"/>
    <w:rsid w:val="00240CBE"/>
    <w:rsid w:val="00240E92"/>
    <w:rsid w:val="00240F41"/>
    <w:rsid w:val="002410C1"/>
    <w:rsid w:val="00241357"/>
    <w:rsid w:val="002413FE"/>
    <w:rsid w:val="00241741"/>
    <w:rsid w:val="00241789"/>
    <w:rsid w:val="00241B2C"/>
    <w:rsid w:val="00241DA8"/>
    <w:rsid w:val="00241E8D"/>
    <w:rsid w:val="00241EDD"/>
    <w:rsid w:val="00242308"/>
    <w:rsid w:val="002426BE"/>
    <w:rsid w:val="002427AA"/>
    <w:rsid w:val="002427CE"/>
    <w:rsid w:val="00242884"/>
    <w:rsid w:val="00242DF9"/>
    <w:rsid w:val="0024309F"/>
    <w:rsid w:val="002431D3"/>
    <w:rsid w:val="002432DA"/>
    <w:rsid w:val="0024377D"/>
    <w:rsid w:val="00243CA7"/>
    <w:rsid w:val="0024441D"/>
    <w:rsid w:val="002445A3"/>
    <w:rsid w:val="002449E4"/>
    <w:rsid w:val="00244B31"/>
    <w:rsid w:val="00244B9E"/>
    <w:rsid w:val="00244DC5"/>
    <w:rsid w:val="00244E41"/>
    <w:rsid w:val="00244F2C"/>
    <w:rsid w:val="00244F82"/>
    <w:rsid w:val="00244F8B"/>
    <w:rsid w:val="002453D0"/>
    <w:rsid w:val="00245613"/>
    <w:rsid w:val="00245676"/>
    <w:rsid w:val="002456D2"/>
    <w:rsid w:val="002456D3"/>
    <w:rsid w:val="00245769"/>
    <w:rsid w:val="002458C7"/>
    <w:rsid w:val="0024599F"/>
    <w:rsid w:val="002462D4"/>
    <w:rsid w:val="0024638D"/>
    <w:rsid w:val="002466EE"/>
    <w:rsid w:val="00246973"/>
    <w:rsid w:val="00246B64"/>
    <w:rsid w:val="00246C67"/>
    <w:rsid w:val="00246D4D"/>
    <w:rsid w:val="00246E47"/>
    <w:rsid w:val="00247001"/>
    <w:rsid w:val="0024721C"/>
    <w:rsid w:val="0024784A"/>
    <w:rsid w:val="00247E0B"/>
    <w:rsid w:val="002500FE"/>
    <w:rsid w:val="002502D3"/>
    <w:rsid w:val="00250334"/>
    <w:rsid w:val="00250483"/>
    <w:rsid w:val="0025073E"/>
    <w:rsid w:val="00250B38"/>
    <w:rsid w:val="0025157A"/>
    <w:rsid w:val="00251A34"/>
    <w:rsid w:val="00251D43"/>
    <w:rsid w:val="002526C0"/>
    <w:rsid w:val="00252700"/>
    <w:rsid w:val="00252774"/>
    <w:rsid w:val="002528CF"/>
    <w:rsid w:val="00252DAD"/>
    <w:rsid w:val="002537D5"/>
    <w:rsid w:val="00253806"/>
    <w:rsid w:val="00253B75"/>
    <w:rsid w:val="00253D70"/>
    <w:rsid w:val="00253DF5"/>
    <w:rsid w:val="00253EA8"/>
    <w:rsid w:val="00253FBD"/>
    <w:rsid w:val="00254300"/>
    <w:rsid w:val="002544B0"/>
    <w:rsid w:val="002544EC"/>
    <w:rsid w:val="00254554"/>
    <w:rsid w:val="0025490C"/>
    <w:rsid w:val="00254D47"/>
    <w:rsid w:val="00254E17"/>
    <w:rsid w:val="00255058"/>
    <w:rsid w:val="00255141"/>
    <w:rsid w:val="0025518C"/>
    <w:rsid w:val="00255585"/>
    <w:rsid w:val="002555F4"/>
    <w:rsid w:val="002556E5"/>
    <w:rsid w:val="00255965"/>
    <w:rsid w:val="00255993"/>
    <w:rsid w:val="00255ABF"/>
    <w:rsid w:val="00255B95"/>
    <w:rsid w:val="00256150"/>
    <w:rsid w:val="002565AF"/>
    <w:rsid w:val="00256780"/>
    <w:rsid w:val="00256A66"/>
    <w:rsid w:val="00256AE0"/>
    <w:rsid w:val="00256B3D"/>
    <w:rsid w:val="00256E69"/>
    <w:rsid w:val="00257046"/>
    <w:rsid w:val="00257695"/>
    <w:rsid w:val="00257B05"/>
    <w:rsid w:val="00257B96"/>
    <w:rsid w:val="00257BE9"/>
    <w:rsid w:val="00257C0D"/>
    <w:rsid w:val="00257F87"/>
    <w:rsid w:val="00257FEF"/>
    <w:rsid w:val="002602D0"/>
    <w:rsid w:val="002602E9"/>
    <w:rsid w:val="00260587"/>
    <w:rsid w:val="002606B9"/>
    <w:rsid w:val="002607E0"/>
    <w:rsid w:val="00260841"/>
    <w:rsid w:val="00260AA6"/>
    <w:rsid w:val="00260BC5"/>
    <w:rsid w:val="00260FA5"/>
    <w:rsid w:val="00261269"/>
    <w:rsid w:val="00261411"/>
    <w:rsid w:val="00261521"/>
    <w:rsid w:val="002616BB"/>
    <w:rsid w:val="00261A6B"/>
    <w:rsid w:val="00261C0A"/>
    <w:rsid w:val="00261CB1"/>
    <w:rsid w:val="00261FED"/>
    <w:rsid w:val="00262293"/>
    <w:rsid w:val="002622E0"/>
    <w:rsid w:val="00262427"/>
    <w:rsid w:val="0026252E"/>
    <w:rsid w:val="00262629"/>
    <w:rsid w:val="00262783"/>
    <w:rsid w:val="0026302F"/>
    <w:rsid w:val="002633A0"/>
    <w:rsid w:val="002635F2"/>
    <w:rsid w:val="002637C4"/>
    <w:rsid w:val="00263A31"/>
    <w:rsid w:val="00263AE6"/>
    <w:rsid w:val="00263C2A"/>
    <w:rsid w:val="00263E70"/>
    <w:rsid w:val="00263EE7"/>
    <w:rsid w:val="00263F6A"/>
    <w:rsid w:val="002640BA"/>
    <w:rsid w:val="0026412B"/>
    <w:rsid w:val="0026414D"/>
    <w:rsid w:val="0026421D"/>
    <w:rsid w:val="002643A5"/>
    <w:rsid w:val="00265138"/>
    <w:rsid w:val="002653A9"/>
    <w:rsid w:val="00265600"/>
    <w:rsid w:val="0026587E"/>
    <w:rsid w:val="00265AB8"/>
    <w:rsid w:val="00265D6A"/>
    <w:rsid w:val="00265DAA"/>
    <w:rsid w:val="00265E13"/>
    <w:rsid w:val="0026600A"/>
    <w:rsid w:val="002660E6"/>
    <w:rsid w:val="00266587"/>
    <w:rsid w:val="002669C4"/>
    <w:rsid w:val="00266BDB"/>
    <w:rsid w:val="00266C07"/>
    <w:rsid w:val="002671D5"/>
    <w:rsid w:val="002671F2"/>
    <w:rsid w:val="00267A78"/>
    <w:rsid w:val="00267C1F"/>
    <w:rsid w:val="00267C2A"/>
    <w:rsid w:val="002700D2"/>
    <w:rsid w:val="0027035F"/>
    <w:rsid w:val="00270528"/>
    <w:rsid w:val="00270DDF"/>
    <w:rsid w:val="00271238"/>
    <w:rsid w:val="0027144D"/>
    <w:rsid w:val="0027153A"/>
    <w:rsid w:val="00271A13"/>
    <w:rsid w:val="00271F14"/>
    <w:rsid w:val="00272009"/>
    <w:rsid w:val="00272102"/>
    <w:rsid w:val="00272521"/>
    <w:rsid w:val="00272AC8"/>
    <w:rsid w:val="00272DF0"/>
    <w:rsid w:val="00272EA0"/>
    <w:rsid w:val="00272F0D"/>
    <w:rsid w:val="00272FC7"/>
    <w:rsid w:val="00273463"/>
    <w:rsid w:val="002734E0"/>
    <w:rsid w:val="002735D4"/>
    <w:rsid w:val="0027379C"/>
    <w:rsid w:val="0027389D"/>
    <w:rsid w:val="002738F4"/>
    <w:rsid w:val="00273A05"/>
    <w:rsid w:val="00273B15"/>
    <w:rsid w:val="00274575"/>
    <w:rsid w:val="0027472D"/>
    <w:rsid w:val="0027496B"/>
    <w:rsid w:val="00274B99"/>
    <w:rsid w:val="00274BA9"/>
    <w:rsid w:val="00274F27"/>
    <w:rsid w:val="00275191"/>
    <w:rsid w:val="002754A2"/>
    <w:rsid w:val="002756D3"/>
    <w:rsid w:val="00275782"/>
    <w:rsid w:val="00275963"/>
    <w:rsid w:val="002759A2"/>
    <w:rsid w:val="002759AE"/>
    <w:rsid w:val="00275B4F"/>
    <w:rsid w:val="0027610A"/>
    <w:rsid w:val="00276467"/>
    <w:rsid w:val="00276503"/>
    <w:rsid w:val="0027660B"/>
    <w:rsid w:val="0027674C"/>
    <w:rsid w:val="002769B7"/>
    <w:rsid w:val="00276ABF"/>
    <w:rsid w:val="00276C07"/>
    <w:rsid w:val="00276F28"/>
    <w:rsid w:val="002770E5"/>
    <w:rsid w:val="00277211"/>
    <w:rsid w:val="0027748C"/>
    <w:rsid w:val="002776C2"/>
    <w:rsid w:val="0027789B"/>
    <w:rsid w:val="00277B71"/>
    <w:rsid w:val="00277DA6"/>
    <w:rsid w:val="00277E74"/>
    <w:rsid w:val="002800EE"/>
    <w:rsid w:val="0028030B"/>
    <w:rsid w:val="0028050F"/>
    <w:rsid w:val="00280AA5"/>
    <w:rsid w:val="00280EBE"/>
    <w:rsid w:val="0028118A"/>
    <w:rsid w:val="0028123E"/>
    <w:rsid w:val="0028162B"/>
    <w:rsid w:val="00281B85"/>
    <w:rsid w:val="00281F31"/>
    <w:rsid w:val="0028265D"/>
    <w:rsid w:val="00282688"/>
    <w:rsid w:val="002829F6"/>
    <w:rsid w:val="00282CAE"/>
    <w:rsid w:val="00282D29"/>
    <w:rsid w:val="00282D4A"/>
    <w:rsid w:val="002833BC"/>
    <w:rsid w:val="00283558"/>
    <w:rsid w:val="00283A83"/>
    <w:rsid w:val="00283D89"/>
    <w:rsid w:val="00283DE8"/>
    <w:rsid w:val="00284235"/>
    <w:rsid w:val="00284243"/>
    <w:rsid w:val="00284259"/>
    <w:rsid w:val="00284316"/>
    <w:rsid w:val="00284357"/>
    <w:rsid w:val="0028454F"/>
    <w:rsid w:val="002845EB"/>
    <w:rsid w:val="00284895"/>
    <w:rsid w:val="002848CE"/>
    <w:rsid w:val="002848F4"/>
    <w:rsid w:val="00284A31"/>
    <w:rsid w:val="002850ED"/>
    <w:rsid w:val="002854AF"/>
    <w:rsid w:val="00285689"/>
    <w:rsid w:val="0028594B"/>
    <w:rsid w:val="00285CDB"/>
    <w:rsid w:val="0028607D"/>
    <w:rsid w:val="0028617B"/>
    <w:rsid w:val="00286331"/>
    <w:rsid w:val="00286561"/>
    <w:rsid w:val="00286899"/>
    <w:rsid w:val="002869FC"/>
    <w:rsid w:val="00286A76"/>
    <w:rsid w:val="00286AC2"/>
    <w:rsid w:val="00286FCE"/>
    <w:rsid w:val="002871FA"/>
    <w:rsid w:val="00287350"/>
    <w:rsid w:val="00287360"/>
    <w:rsid w:val="00287492"/>
    <w:rsid w:val="00287681"/>
    <w:rsid w:val="002879D1"/>
    <w:rsid w:val="00287CC1"/>
    <w:rsid w:val="002905C0"/>
    <w:rsid w:val="002906BA"/>
    <w:rsid w:val="002909E8"/>
    <w:rsid w:val="00290B27"/>
    <w:rsid w:val="00290D25"/>
    <w:rsid w:val="00290DD5"/>
    <w:rsid w:val="00290F92"/>
    <w:rsid w:val="00291176"/>
    <w:rsid w:val="0029125A"/>
    <w:rsid w:val="00291277"/>
    <w:rsid w:val="0029139E"/>
    <w:rsid w:val="00291A25"/>
    <w:rsid w:val="00291E3B"/>
    <w:rsid w:val="00291E70"/>
    <w:rsid w:val="0029207F"/>
    <w:rsid w:val="002920FA"/>
    <w:rsid w:val="0029230F"/>
    <w:rsid w:val="0029285C"/>
    <w:rsid w:val="00292D36"/>
    <w:rsid w:val="00292F8D"/>
    <w:rsid w:val="00293006"/>
    <w:rsid w:val="002933FF"/>
    <w:rsid w:val="00293672"/>
    <w:rsid w:val="00293A84"/>
    <w:rsid w:val="00293AFD"/>
    <w:rsid w:val="00293F38"/>
    <w:rsid w:val="0029411C"/>
    <w:rsid w:val="002943B0"/>
    <w:rsid w:val="002945A5"/>
    <w:rsid w:val="00294A56"/>
    <w:rsid w:val="00294C88"/>
    <w:rsid w:val="00294DFC"/>
    <w:rsid w:val="00294E1D"/>
    <w:rsid w:val="00294E93"/>
    <w:rsid w:val="00294F8B"/>
    <w:rsid w:val="002950BD"/>
    <w:rsid w:val="0029535D"/>
    <w:rsid w:val="0029602B"/>
    <w:rsid w:val="002960AD"/>
    <w:rsid w:val="002961CA"/>
    <w:rsid w:val="0029629B"/>
    <w:rsid w:val="002963A8"/>
    <w:rsid w:val="00296579"/>
    <w:rsid w:val="00296A9E"/>
    <w:rsid w:val="00296B22"/>
    <w:rsid w:val="00296B24"/>
    <w:rsid w:val="00296D2C"/>
    <w:rsid w:val="00296FD5"/>
    <w:rsid w:val="002971D3"/>
    <w:rsid w:val="002974DA"/>
    <w:rsid w:val="0029756E"/>
    <w:rsid w:val="002975B1"/>
    <w:rsid w:val="00297939"/>
    <w:rsid w:val="00297E57"/>
    <w:rsid w:val="002A0634"/>
    <w:rsid w:val="002A06B2"/>
    <w:rsid w:val="002A0A2D"/>
    <w:rsid w:val="002A0B0F"/>
    <w:rsid w:val="002A10AA"/>
    <w:rsid w:val="002A1159"/>
    <w:rsid w:val="002A1232"/>
    <w:rsid w:val="002A151C"/>
    <w:rsid w:val="002A15EC"/>
    <w:rsid w:val="002A18AC"/>
    <w:rsid w:val="002A19B7"/>
    <w:rsid w:val="002A19DB"/>
    <w:rsid w:val="002A23C6"/>
    <w:rsid w:val="002A267E"/>
    <w:rsid w:val="002A2761"/>
    <w:rsid w:val="002A2A7A"/>
    <w:rsid w:val="002A2A9E"/>
    <w:rsid w:val="002A303F"/>
    <w:rsid w:val="002A30BE"/>
    <w:rsid w:val="002A3123"/>
    <w:rsid w:val="002A3160"/>
    <w:rsid w:val="002A31B0"/>
    <w:rsid w:val="002A31BE"/>
    <w:rsid w:val="002A3387"/>
    <w:rsid w:val="002A350C"/>
    <w:rsid w:val="002A3667"/>
    <w:rsid w:val="002A397C"/>
    <w:rsid w:val="002A39EA"/>
    <w:rsid w:val="002A3BD3"/>
    <w:rsid w:val="002A3ECF"/>
    <w:rsid w:val="002A3F07"/>
    <w:rsid w:val="002A3F9C"/>
    <w:rsid w:val="002A4397"/>
    <w:rsid w:val="002A457C"/>
    <w:rsid w:val="002A4750"/>
    <w:rsid w:val="002A4782"/>
    <w:rsid w:val="002A497E"/>
    <w:rsid w:val="002A4C5D"/>
    <w:rsid w:val="002A4C82"/>
    <w:rsid w:val="002A4E27"/>
    <w:rsid w:val="002A4E38"/>
    <w:rsid w:val="002A4E9E"/>
    <w:rsid w:val="002A547A"/>
    <w:rsid w:val="002A5585"/>
    <w:rsid w:val="002A55C7"/>
    <w:rsid w:val="002A5B3F"/>
    <w:rsid w:val="002A5FC6"/>
    <w:rsid w:val="002A62FF"/>
    <w:rsid w:val="002A6759"/>
    <w:rsid w:val="002A685B"/>
    <w:rsid w:val="002A6946"/>
    <w:rsid w:val="002A6EA9"/>
    <w:rsid w:val="002A7158"/>
    <w:rsid w:val="002A72BA"/>
    <w:rsid w:val="002A76DC"/>
    <w:rsid w:val="002A7805"/>
    <w:rsid w:val="002A787B"/>
    <w:rsid w:val="002A7898"/>
    <w:rsid w:val="002A7936"/>
    <w:rsid w:val="002A7D45"/>
    <w:rsid w:val="002B0287"/>
    <w:rsid w:val="002B034F"/>
    <w:rsid w:val="002B0443"/>
    <w:rsid w:val="002B05BF"/>
    <w:rsid w:val="002B0650"/>
    <w:rsid w:val="002B08F8"/>
    <w:rsid w:val="002B0993"/>
    <w:rsid w:val="002B0EBB"/>
    <w:rsid w:val="002B16DE"/>
    <w:rsid w:val="002B1856"/>
    <w:rsid w:val="002B21F4"/>
    <w:rsid w:val="002B22A4"/>
    <w:rsid w:val="002B22D0"/>
    <w:rsid w:val="002B2907"/>
    <w:rsid w:val="002B32D9"/>
    <w:rsid w:val="002B363A"/>
    <w:rsid w:val="002B3658"/>
    <w:rsid w:val="002B3764"/>
    <w:rsid w:val="002B3917"/>
    <w:rsid w:val="002B3D8B"/>
    <w:rsid w:val="002B426A"/>
    <w:rsid w:val="002B436B"/>
    <w:rsid w:val="002B4487"/>
    <w:rsid w:val="002B44BA"/>
    <w:rsid w:val="002B4961"/>
    <w:rsid w:val="002B4AB2"/>
    <w:rsid w:val="002B4DA7"/>
    <w:rsid w:val="002B4EED"/>
    <w:rsid w:val="002B5339"/>
    <w:rsid w:val="002B53B1"/>
    <w:rsid w:val="002B5430"/>
    <w:rsid w:val="002B54FB"/>
    <w:rsid w:val="002B5551"/>
    <w:rsid w:val="002B57CB"/>
    <w:rsid w:val="002B5828"/>
    <w:rsid w:val="002B5DD3"/>
    <w:rsid w:val="002B5F0D"/>
    <w:rsid w:val="002B602A"/>
    <w:rsid w:val="002B64F8"/>
    <w:rsid w:val="002B6724"/>
    <w:rsid w:val="002B6A34"/>
    <w:rsid w:val="002B6CB2"/>
    <w:rsid w:val="002B6E98"/>
    <w:rsid w:val="002B7672"/>
    <w:rsid w:val="002B76A4"/>
    <w:rsid w:val="002B777F"/>
    <w:rsid w:val="002B7931"/>
    <w:rsid w:val="002B7AC9"/>
    <w:rsid w:val="002B7D67"/>
    <w:rsid w:val="002B7DB5"/>
    <w:rsid w:val="002B7DFA"/>
    <w:rsid w:val="002B7EC8"/>
    <w:rsid w:val="002C0248"/>
    <w:rsid w:val="002C030F"/>
    <w:rsid w:val="002C03C4"/>
    <w:rsid w:val="002C03EB"/>
    <w:rsid w:val="002C05AD"/>
    <w:rsid w:val="002C0863"/>
    <w:rsid w:val="002C0987"/>
    <w:rsid w:val="002C0A2F"/>
    <w:rsid w:val="002C0B7E"/>
    <w:rsid w:val="002C0C85"/>
    <w:rsid w:val="002C0DD2"/>
    <w:rsid w:val="002C12EC"/>
    <w:rsid w:val="002C17A4"/>
    <w:rsid w:val="002C18BD"/>
    <w:rsid w:val="002C1953"/>
    <w:rsid w:val="002C1AA9"/>
    <w:rsid w:val="002C1B4D"/>
    <w:rsid w:val="002C1B8C"/>
    <w:rsid w:val="002C1EC7"/>
    <w:rsid w:val="002C211B"/>
    <w:rsid w:val="002C215C"/>
    <w:rsid w:val="002C232C"/>
    <w:rsid w:val="002C2415"/>
    <w:rsid w:val="002C2466"/>
    <w:rsid w:val="002C27CF"/>
    <w:rsid w:val="002C28BA"/>
    <w:rsid w:val="002C28FB"/>
    <w:rsid w:val="002C29BE"/>
    <w:rsid w:val="002C29CE"/>
    <w:rsid w:val="002C2BC6"/>
    <w:rsid w:val="002C2C0B"/>
    <w:rsid w:val="002C2F3C"/>
    <w:rsid w:val="002C3113"/>
    <w:rsid w:val="002C33AC"/>
    <w:rsid w:val="002C3485"/>
    <w:rsid w:val="002C3500"/>
    <w:rsid w:val="002C3614"/>
    <w:rsid w:val="002C36E2"/>
    <w:rsid w:val="002C3B1C"/>
    <w:rsid w:val="002C3DC0"/>
    <w:rsid w:val="002C3EE3"/>
    <w:rsid w:val="002C43D6"/>
    <w:rsid w:val="002C4692"/>
    <w:rsid w:val="002C4954"/>
    <w:rsid w:val="002C4AEC"/>
    <w:rsid w:val="002C4E44"/>
    <w:rsid w:val="002C5AE6"/>
    <w:rsid w:val="002C6005"/>
    <w:rsid w:val="002C610E"/>
    <w:rsid w:val="002C64D5"/>
    <w:rsid w:val="002C6978"/>
    <w:rsid w:val="002C6FA6"/>
    <w:rsid w:val="002C6FAA"/>
    <w:rsid w:val="002C7093"/>
    <w:rsid w:val="002C72FE"/>
    <w:rsid w:val="002C74E3"/>
    <w:rsid w:val="002C774A"/>
    <w:rsid w:val="002C7790"/>
    <w:rsid w:val="002C77D9"/>
    <w:rsid w:val="002C785A"/>
    <w:rsid w:val="002C7CB3"/>
    <w:rsid w:val="002D0249"/>
    <w:rsid w:val="002D070A"/>
    <w:rsid w:val="002D08EB"/>
    <w:rsid w:val="002D0AB5"/>
    <w:rsid w:val="002D0F4D"/>
    <w:rsid w:val="002D1262"/>
    <w:rsid w:val="002D160B"/>
    <w:rsid w:val="002D1DAC"/>
    <w:rsid w:val="002D21BD"/>
    <w:rsid w:val="002D24D4"/>
    <w:rsid w:val="002D2588"/>
    <w:rsid w:val="002D268F"/>
    <w:rsid w:val="002D26FA"/>
    <w:rsid w:val="002D2894"/>
    <w:rsid w:val="002D28AB"/>
    <w:rsid w:val="002D2A61"/>
    <w:rsid w:val="002D2D5B"/>
    <w:rsid w:val="002D2DE1"/>
    <w:rsid w:val="002D2E1D"/>
    <w:rsid w:val="002D2E39"/>
    <w:rsid w:val="002D30AA"/>
    <w:rsid w:val="002D3244"/>
    <w:rsid w:val="002D358B"/>
    <w:rsid w:val="002D39AD"/>
    <w:rsid w:val="002D39F7"/>
    <w:rsid w:val="002D3FDD"/>
    <w:rsid w:val="002D417C"/>
    <w:rsid w:val="002D43B0"/>
    <w:rsid w:val="002D43F7"/>
    <w:rsid w:val="002D4890"/>
    <w:rsid w:val="002D48AE"/>
    <w:rsid w:val="002D4C6F"/>
    <w:rsid w:val="002D4E15"/>
    <w:rsid w:val="002D4F09"/>
    <w:rsid w:val="002D5083"/>
    <w:rsid w:val="002D58F8"/>
    <w:rsid w:val="002D593D"/>
    <w:rsid w:val="002D5BD1"/>
    <w:rsid w:val="002D5EE3"/>
    <w:rsid w:val="002D5F55"/>
    <w:rsid w:val="002D641E"/>
    <w:rsid w:val="002D6866"/>
    <w:rsid w:val="002D7167"/>
    <w:rsid w:val="002D72A8"/>
    <w:rsid w:val="002D7379"/>
    <w:rsid w:val="002D7459"/>
    <w:rsid w:val="002D75B0"/>
    <w:rsid w:val="002D7796"/>
    <w:rsid w:val="002D7BE1"/>
    <w:rsid w:val="002D7EB2"/>
    <w:rsid w:val="002D7F30"/>
    <w:rsid w:val="002D7F79"/>
    <w:rsid w:val="002E02A9"/>
    <w:rsid w:val="002E032F"/>
    <w:rsid w:val="002E0562"/>
    <w:rsid w:val="002E0848"/>
    <w:rsid w:val="002E0CCF"/>
    <w:rsid w:val="002E1077"/>
    <w:rsid w:val="002E12E9"/>
    <w:rsid w:val="002E1C97"/>
    <w:rsid w:val="002E1D72"/>
    <w:rsid w:val="002E207A"/>
    <w:rsid w:val="002E2271"/>
    <w:rsid w:val="002E22CC"/>
    <w:rsid w:val="002E257E"/>
    <w:rsid w:val="002E259C"/>
    <w:rsid w:val="002E26E2"/>
    <w:rsid w:val="002E294D"/>
    <w:rsid w:val="002E2BBC"/>
    <w:rsid w:val="002E2C41"/>
    <w:rsid w:val="002E2D3F"/>
    <w:rsid w:val="002E30C5"/>
    <w:rsid w:val="002E31C1"/>
    <w:rsid w:val="002E31F3"/>
    <w:rsid w:val="002E33D3"/>
    <w:rsid w:val="002E3766"/>
    <w:rsid w:val="002E39DA"/>
    <w:rsid w:val="002E3BF1"/>
    <w:rsid w:val="002E3D6C"/>
    <w:rsid w:val="002E3D96"/>
    <w:rsid w:val="002E3EC7"/>
    <w:rsid w:val="002E414F"/>
    <w:rsid w:val="002E419C"/>
    <w:rsid w:val="002E4732"/>
    <w:rsid w:val="002E4E65"/>
    <w:rsid w:val="002E4F07"/>
    <w:rsid w:val="002E4F0F"/>
    <w:rsid w:val="002E5171"/>
    <w:rsid w:val="002E5412"/>
    <w:rsid w:val="002E55EB"/>
    <w:rsid w:val="002E5776"/>
    <w:rsid w:val="002E58B6"/>
    <w:rsid w:val="002E5A4D"/>
    <w:rsid w:val="002E5AF4"/>
    <w:rsid w:val="002E5BC8"/>
    <w:rsid w:val="002E60AB"/>
    <w:rsid w:val="002E6439"/>
    <w:rsid w:val="002E678F"/>
    <w:rsid w:val="002E67FF"/>
    <w:rsid w:val="002E6A64"/>
    <w:rsid w:val="002E6E42"/>
    <w:rsid w:val="002E6FEA"/>
    <w:rsid w:val="002E714B"/>
    <w:rsid w:val="002E7443"/>
    <w:rsid w:val="002E76A2"/>
    <w:rsid w:val="002E7791"/>
    <w:rsid w:val="002E7820"/>
    <w:rsid w:val="002E785E"/>
    <w:rsid w:val="002E7A49"/>
    <w:rsid w:val="002E7FA6"/>
    <w:rsid w:val="002F0064"/>
    <w:rsid w:val="002F00EB"/>
    <w:rsid w:val="002F02CC"/>
    <w:rsid w:val="002F0356"/>
    <w:rsid w:val="002F039F"/>
    <w:rsid w:val="002F047B"/>
    <w:rsid w:val="002F04B0"/>
    <w:rsid w:val="002F055A"/>
    <w:rsid w:val="002F07B6"/>
    <w:rsid w:val="002F0800"/>
    <w:rsid w:val="002F0FD8"/>
    <w:rsid w:val="002F16FB"/>
    <w:rsid w:val="002F19A3"/>
    <w:rsid w:val="002F1BEB"/>
    <w:rsid w:val="002F1CCB"/>
    <w:rsid w:val="002F1E43"/>
    <w:rsid w:val="002F1E9A"/>
    <w:rsid w:val="002F2059"/>
    <w:rsid w:val="002F231C"/>
    <w:rsid w:val="002F2343"/>
    <w:rsid w:val="002F2A21"/>
    <w:rsid w:val="002F2BCB"/>
    <w:rsid w:val="002F2DA4"/>
    <w:rsid w:val="002F31DA"/>
    <w:rsid w:val="002F32EA"/>
    <w:rsid w:val="002F3345"/>
    <w:rsid w:val="002F3782"/>
    <w:rsid w:val="002F3ED8"/>
    <w:rsid w:val="002F3F7B"/>
    <w:rsid w:val="002F4048"/>
    <w:rsid w:val="002F4119"/>
    <w:rsid w:val="002F4155"/>
    <w:rsid w:val="002F426C"/>
    <w:rsid w:val="002F4299"/>
    <w:rsid w:val="002F4374"/>
    <w:rsid w:val="002F4440"/>
    <w:rsid w:val="002F4536"/>
    <w:rsid w:val="002F47A6"/>
    <w:rsid w:val="002F4CE7"/>
    <w:rsid w:val="002F4CFA"/>
    <w:rsid w:val="002F4E5E"/>
    <w:rsid w:val="002F4EF6"/>
    <w:rsid w:val="002F5009"/>
    <w:rsid w:val="002F501A"/>
    <w:rsid w:val="002F5028"/>
    <w:rsid w:val="002F54A5"/>
    <w:rsid w:val="002F571D"/>
    <w:rsid w:val="002F5A3A"/>
    <w:rsid w:val="002F5A55"/>
    <w:rsid w:val="002F5BE2"/>
    <w:rsid w:val="002F609F"/>
    <w:rsid w:val="002F65C2"/>
    <w:rsid w:val="002F6995"/>
    <w:rsid w:val="002F6D13"/>
    <w:rsid w:val="002F701B"/>
    <w:rsid w:val="002F7068"/>
    <w:rsid w:val="002F7518"/>
    <w:rsid w:val="002F772D"/>
    <w:rsid w:val="002F7BD1"/>
    <w:rsid w:val="002F7E77"/>
    <w:rsid w:val="003003E5"/>
    <w:rsid w:val="00300406"/>
    <w:rsid w:val="00300914"/>
    <w:rsid w:val="00300B84"/>
    <w:rsid w:val="00300C43"/>
    <w:rsid w:val="0030164D"/>
    <w:rsid w:val="003018AB"/>
    <w:rsid w:val="00301900"/>
    <w:rsid w:val="0030194C"/>
    <w:rsid w:val="00301AAE"/>
    <w:rsid w:val="00301D5E"/>
    <w:rsid w:val="00301FA9"/>
    <w:rsid w:val="00302099"/>
    <w:rsid w:val="003022DF"/>
    <w:rsid w:val="00302423"/>
    <w:rsid w:val="003024BF"/>
    <w:rsid w:val="00302606"/>
    <w:rsid w:val="00302BB4"/>
    <w:rsid w:val="00302E5B"/>
    <w:rsid w:val="00302EBA"/>
    <w:rsid w:val="003030BB"/>
    <w:rsid w:val="00303C14"/>
    <w:rsid w:val="00303C8E"/>
    <w:rsid w:val="00303E54"/>
    <w:rsid w:val="00303FB5"/>
    <w:rsid w:val="003041D4"/>
    <w:rsid w:val="0030423B"/>
    <w:rsid w:val="0030430E"/>
    <w:rsid w:val="0030438A"/>
    <w:rsid w:val="00304482"/>
    <w:rsid w:val="00304632"/>
    <w:rsid w:val="00304771"/>
    <w:rsid w:val="0030485D"/>
    <w:rsid w:val="00304CE4"/>
    <w:rsid w:val="00304ED3"/>
    <w:rsid w:val="00304EDF"/>
    <w:rsid w:val="00304F30"/>
    <w:rsid w:val="00305768"/>
    <w:rsid w:val="00305E6F"/>
    <w:rsid w:val="00305E7A"/>
    <w:rsid w:val="00306369"/>
    <w:rsid w:val="0030641A"/>
    <w:rsid w:val="00306430"/>
    <w:rsid w:val="00306615"/>
    <w:rsid w:val="0030683B"/>
    <w:rsid w:val="00306C23"/>
    <w:rsid w:val="00307305"/>
    <w:rsid w:val="0030745A"/>
    <w:rsid w:val="00307546"/>
    <w:rsid w:val="0030777E"/>
    <w:rsid w:val="00307F33"/>
    <w:rsid w:val="00307F55"/>
    <w:rsid w:val="003100C5"/>
    <w:rsid w:val="00310534"/>
    <w:rsid w:val="00310676"/>
    <w:rsid w:val="0031116A"/>
    <w:rsid w:val="0031124B"/>
    <w:rsid w:val="00311D43"/>
    <w:rsid w:val="00311D50"/>
    <w:rsid w:val="00311DB8"/>
    <w:rsid w:val="00311F9A"/>
    <w:rsid w:val="0031208A"/>
    <w:rsid w:val="00312858"/>
    <w:rsid w:val="003129A0"/>
    <w:rsid w:val="00312BCE"/>
    <w:rsid w:val="00312D8F"/>
    <w:rsid w:val="003130A1"/>
    <w:rsid w:val="00313197"/>
    <w:rsid w:val="003132E8"/>
    <w:rsid w:val="00313428"/>
    <w:rsid w:val="00313AE0"/>
    <w:rsid w:val="00313DE0"/>
    <w:rsid w:val="00313E56"/>
    <w:rsid w:val="00314093"/>
    <w:rsid w:val="00314497"/>
    <w:rsid w:val="00314589"/>
    <w:rsid w:val="00314783"/>
    <w:rsid w:val="0031485A"/>
    <w:rsid w:val="00314929"/>
    <w:rsid w:val="0031495A"/>
    <w:rsid w:val="00314D11"/>
    <w:rsid w:val="00314EC7"/>
    <w:rsid w:val="00314F43"/>
    <w:rsid w:val="0031531B"/>
    <w:rsid w:val="0031535C"/>
    <w:rsid w:val="0031557D"/>
    <w:rsid w:val="00315714"/>
    <w:rsid w:val="003158C5"/>
    <w:rsid w:val="003158FE"/>
    <w:rsid w:val="003159F3"/>
    <w:rsid w:val="00315E0C"/>
    <w:rsid w:val="00315E34"/>
    <w:rsid w:val="003162DB"/>
    <w:rsid w:val="003163F5"/>
    <w:rsid w:val="00316427"/>
    <w:rsid w:val="0031660E"/>
    <w:rsid w:val="0031684D"/>
    <w:rsid w:val="00316A3A"/>
    <w:rsid w:val="00316C9C"/>
    <w:rsid w:val="0031702C"/>
    <w:rsid w:val="00317144"/>
    <w:rsid w:val="003177A1"/>
    <w:rsid w:val="003179A4"/>
    <w:rsid w:val="00317CC3"/>
    <w:rsid w:val="003202DF"/>
    <w:rsid w:val="0032052F"/>
    <w:rsid w:val="003206A5"/>
    <w:rsid w:val="003208FB"/>
    <w:rsid w:val="00320F8A"/>
    <w:rsid w:val="0032119F"/>
    <w:rsid w:val="003212ED"/>
    <w:rsid w:val="00321912"/>
    <w:rsid w:val="00321F46"/>
    <w:rsid w:val="003223FA"/>
    <w:rsid w:val="00322ABE"/>
    <w:rsid w:val="00322B4E"/>
    <w:rsid w:val="00322C6E"/>
    <w:rsid w:val="00322E15"/>
    <w:rsid w:val="00322E86"/>
    <w:rsid w:val="00322EA8"/>
    <w:rsid w:val="00322F21"/>
    <w:rsid w:val="003231AF"/>
    <w:rsid w:val="00323423"/>
    <w:rsid w:val="00323552"/>
    <w:rsid w:val="00323598"/>
    <w:rsid w:val="003235C9"/>
    <w:rsid w:val="00323794"/>
    <w:rsid w:val="00323C39"/>
    <w:rsid w:val="00323C6B"/>
    <w:rsid w:val="00323CE3"/>
    <w:rsid w:val="00323E6E"/>
    <w:rsid w:val="00323E73"/>
    <w:rsid w:val="003240C2"/>
    <w:rsid w:val="003241D2"/>
    <w:rsid w:val="00324386"/>
    <w:rsid w:val="00324637"/>
    <w:rsid w:val="00324692"/>
    <w:rsid w:val="00324A65"/>
    <w:rsid w:val="00324B6E"/>
    <w:rsid w:val="00324B8F"/>
    <w:rsid w:val="00324D68"/>
    <w:rsid w:val="00324E46"/>
    <w:rsid w:val="00325024"/>
    <w:rsid w:val="003251A0"/>
    <w:rsid w:val="00325609"/>
    <w:rsid w:val="00325766"/>
    <w:rsid w:val="003258B8"/>
    <w:rsid w:val="00325B4C"/>
    <w:rsid w:val="00325DC1"/>
    <w:rsid w:val="0032618F"/>
    <w:rsid w:val="00326405"/>
    <w:rsid w:val="00326CD3"/>
    <w:rsid w:val="00326FA6"/>
    <w:rsid w:val="00327081"/>
    <w:rsid w:val="003276AA"/>
    <w:rsid w:val="003279FB"/>
    <w:rsid w:val="00327BA2"/>
    <w:rsid w:val="00327D5C"/>
    <w:rsid w:val="00327E53"/>
    <w:rsid w:val="003300DA"/>
    <w:rsid w:val="00330745"/>
    <w:rsid w:val="00330891"/>
    <w:rsid w:val="003308AA"/>
    <w:rsid w:val="00330901"/>
    <w:rsid w:val="00330D21"/>
    <w:rsid w:val="00330E4F"/>
    <w:rsid w:val="00330F77"/>
    <w:rsid w:val="003316FB"/>
    <w:rsid w:val="003318FA"/>
    <w:rsid w:val="00331B35"/>
    <w:rsid w:val="00331DDF"/>
    <w:rsid w:val="00331F4F"/>
    <w:rsid w:val="003320CB"/>
    <w:rsid w:val="0033217F"/>
    <w:rsid w:val="00332341"/>
    <w:rsid w:val="003323A2"/>
    <w:rsid w:val="003325D6"/>
    <w:rsid w:val="0033272F"/>
    <w:rsid w:val="00332769"/>
    <w:rsid w:val="00332989"/>
    <w:rsid w:val="00332E71"/>
    <w:rsid w:val="00333418"/>
    <w:rsid w:val="0033363F"/>
    <w:rsid w:val="003336DD"/>
    <w:rsid w:val="0033370A"/>
    <w:rsid w:val="003339D4"/>
    <w:rsid w:val="00333A90"/>
    <w:rsid w:val="00333AC9"/>
    <w:rsid w:val="00333AF1"/>
    <w:rsid w:val="00333C38"/>
    <w:rsid w:val="0033408F"/>
    <w:rsid w:val="003341E3"/>
    <w:rsid w:val="003344C2"/>
    <w:rsid w:val="00334523"/>
    <w:rsid w:val="003345DB"/>
    <w:rsid w:val="00334900"/>
    <w:rsid w:val="00334A20"/>
    <w:rsid w:val="00334CF3"/>
    <w:rsid w:val="00334DD7"/>
    <w:rsid w:val="00335498"/>
    <w:rsid w:val="003354A2"/>
    <w:rsid w:val="00335558"/>
    <w:rsid w:val="003356B4"/>
    <w:rsid w:val="0033596C"/>
    <w:rsid w:val="003359AC"/>
    <w:rsid w:val="00335D20"/>
    <w:rsid w:val="00335FFB"/>
    <w:rsid w:val="0033642E"/>
    <w:rsid w:val="00336596"/>
    <w:rsid w:val="003368A3"/>
    <w:rsid w:val="0033699A"/>
    <w:rsid w:val="00336AB1"/>
    <w:rsid w:val="00336C28"/>
    <w:rsid w:val="00336C42"/>
    <w:rsid w:val="00336FC6"/>
    <w:rsid w:val="00337000"/>
    <w:rsid w:val="00337237"/>
    <w:rsid w:val="0033791B"/>
    <w:rsid w:val="00337A9D"/>
    <w:rsid w:val="00337AEC"/>
    <w:rsid w:val="00337CA8"/>
    <w:rsid w:val="00337E7A"/>
    <w:rsid w:val="0034011B"/>
    <w:rsid w:val="00340AB3"/>
    <w:rsid w:val="00340AF6"/>
    <w:rsid w:val="00340BEF"/>
    <w:rsid w:val="0034131D"/>
    <w:rsid w:val="003418D3"/>
    <w:rsid w:val="00341ED2"/>
    <w:rsid w:val="00341EFC"/>
    <w:rsid w:val="00341FF4"/>
    <w:rsid w:val="0034227C"/>
    <w:rsid w:val="00342286"/>
    <w:rsid w:val="00342548"/>
    <w:rsid w:val="0034259C"/>
    <w:rsid w:val="00342927"/>
    <w:rsid w:val="003429C7"/>
    <w:rsid w:val="003429ED"/>
    <w:rsid w:val="00342AC7"/>
    <w:rsid w:val="00342CA1"/>
    <w:rsid w:val="00343283"/>
    <w:rsid w:val="003432E5"/>
    <w:rsid w:val="0034364B"/>
    <w:rsid w:val="00343C58"/>
    <w:rsid w:val="00343C8E"/>
    <w:rsid w:val="00343E6B"/>
    <w:rsid w:val="00343E7C"/>
    <w:rsid w:val="00344235"/>
    <w:rsid w:val="003448EE"/>
    <w:rsid w:val="00344BAF"/>
    <w:rsid w:val="00344C5F"/>
    <w:rsid w:val="00344F99"/>
    <w:rsid w:val="00345271"/>
    <w:rsid w:val="0034538F"/>
    <w:rsid w:val="003454EF"/>
    <w:rsid w:val="003456CC"/>
    <w:rsid w:val="00345E15"/>
    <w:rsid w:val="00346107"/>
    <w:rsid w:val="0034632E"/>
    <w:rsid w:val="003469B5"/>
    <w:rsid w:val="00346A53"/>
    <w:rsid w:val="00346A7F"/>
    <w:rsid w:val="00346ABF"/>
    <w:rsid w:val="00346CB2"/>
    <w:rsid w:val="00347524"/>
    <w:rsid w:val="003475D2"/>
    <w:rsid w:val="00347694"/>
    <w:rsid w:val="00347821"/>
    <w:rsid w:val="00347C80"/>
    <w:rsid w:val="00347F46"/>
    <w:rsid w:val="00350044"/>
    <w:rsid w:val="0035009A"/>
    <w:rsid w:val="003501D2"/>
    <w:rsid w:val="00350285"/>
    <w:rsid w:val="00350322"/>
    <w:rsid w:val="003507F8"/>
    <w:rsid w:val="003509E0"/>
    <w:rsid w:val="00350DB9"/>
    <w:rsid w:val="00350E1B"/>
    <w:rsid w:val="003516F9"/>
    <w:rsid w:val="00351BD0"/>
    <w:rsid w:val="00352BA0"/>
    <w:rsid w:val="00352E60"/>
    <w:rsid w:val="00353024"/>
    <w:rsid w:val="00353134"/>
    <w:rsid w:val="003531F2"/>
    <w:rsid w:val="00353432"/>
    <w:rsid w:val="003534F2"/>
    <w:rsid w:val="003535D5"/>
    <w:rsid w:val="00353672"/>
    <w:rsid w:val="0035388F"/>
    <w:rsid w:val="003538D4"/>
    <w:rsid w:val="00353C49"/>
    <w:rsid w:val="00353C8D"/>
    <w:rsid w:val="00353FA9"/>
    <w:rsid w:val="00354050"/>
    <w:rsid w:val="003540BD"/>
    <w:rsid w:val="003544A0"/>
    <w:rsid w:val="00354578"/>
    <w:rsid w:val="0035467B"/>
    <w:rsid w:val="003547B5"/>
    <w:rsid w:val="00354CE6"/>
    <w:rsid w:val="00354FCA"/>
    <w:rsid w:val="00355215"/>
    <w:rsid w:val="0035521E"/>
    <w:rsid w:val="003552FC"/>
    <w:rsid w:val="00355497"/>
    <w:rsid w:val="00355770"/>
    <w:rsid w:val="00355881"/>
    <w:rsid w:val="00355AE0"/>
    <w:rsid w:val="00355B0D"/>
    <w:rsid w:val="00355B95"/>
    <w:rsid w:val="00356026"/>
    <w:rsid w:val="00356250"/>
    <w:rsid w:val="00357013"/>
    <w:rsid w:val="00357247"/>
    <w:rsid w:val="003578D1"/>
    <w:rsid w:val="003579AB"/>
    <w:rsid w:val="00357A9A"/>
    <w:rsid w:val="00357BA7"/>
    <w:rsid w:val="00357BC7"/>
    <w:rsid w:val="00357CD8"/>
    <w:rsid w:val="00357DEA"/>
    <w:rsid w:val="00357DF3"/>
    <w:rsid w:val="00360196"/>
    <w:rsid w:val="00360292"/>
    <w:rsid w:val="00360412"/>
    <w:rsid w:val="0036057C"/>
    <w:rsid w:val="00360636"/>
    <w:rsid w:val="00360842"/>
    <w:rsid w:val="003608D9"/>
    <w:rsid w:val="00360A9A"/>
    <w:rsid w:val="00360D86"/>
    <w:rsid w:val="00361249"/>
    <w:rsid w:val="00361B4F"/>
    <w:rsid w:val="00361D73"/>
    <w:rsid w:val="0036258E"/>
    <w:rsid w:val="00362654"/>
    <w:rsid w:val="003626B7"/>
    <w:rsid w:val="0036289B"/>
    <w:rsid w:val="00362957"/>
    <w:rsid w:val="00362C9D"/>
    <w:rsid w:val="00362D3B"/>
    <w:rsid w:val="003630C4"/>
    <w:rsid w:val="0036356B"/>
    <w:rsid w:val="003635B0"/>
    <w:rsid w:val="0036382B"/>
    <w:rsid w:val="00363953"/>
    <w:rsid w:val="00363A17"/>
    <w:rsid w:val="00363B5C"/>
    <w:rsid w:val="00363CA3"/>
    <w:rsid w:val="00363CDC"/>
    <w:rsid w:val="00363ECD"/>
    <w:rsid w:val="00364135"/>
    <w:rsid w:val="0036432B"/>
    <w:rsid w:val="00364A50"/>
    <w:rsid w:val="003652C6"/>
    <w:rsid w:val="00365697"/>
    <w:rsid w:val="00365B0A"/>
    <w:rsid w:val="00365C6D"/>
    <w:rsid w:val="00366229"/>
    <w:rsid w:val="0036623F"/>
    <w:rsid w:val="0036639B"/>
    <w:rsid w:val="00366B4E"/>
    <w:rsid w:val="00366F82"/>
    <w:rsid w:val="003670E2"/>
    <w:rsid w:val="003671F1"/>
    <w:rsid w:val="00367463"/>
    <w:rsid w:val="00367531"/>
    <w:rsid w:val="003676FC"/>
    <w:rsid w:val="00367779"/>
    <w:rsid w:val="00367B14"/>
    <w:rsid w:val="00367B42"/>
    <w:rsid w:val="003700C9"/>
    <w:rsid w:val="003702E6"/>
    <w:rsid w:val="00370361"/>
    <w:rsid w:val="003703BF"/>
    <w:rsid w:val="003704ED"/>
    <w:rsid w:val="003706E9"/>
    <w:rsid w:val="003708B1"/>
    <w:rsid w:val="00370B4D"/>
    <w:rsid w:val="00370BB6"/>
    <w:rsid w:val="00370C0E"/>
    <w:rsid w:val="00370EC3"/>
    <w:rsid w:val="003710B5"/>
    <w:rsid w:val="003710E8"/>
    <w:rsid w:val="00371366"/>
    <w:rsid w:val="003713B1"/>
    <w:rsid w:val="003719DC"/>
    <w:rsid w:val="00371BC2"/>
    <w:rsid w:val="00371BC4"/>
    <w:rsid w:val="00371CE7"/>
    <w:rsid w:val="00371CEB"/>
    <w:rsid w:val="003723F8"/>
    <w:rsid w:val="00372815"/>
    <w:rsid w:val="003728F2"/>
    <w:rsid w:val="00372F20"/>
    <w:rsid w:val="00372FC9"/>
    <w:rsid w:val="00373149"/>
    <w:rsid w:val="0037347F"/>
    <w:rsid w:val="003734CE"/>
    <w:rsid w:val="0037382D"/>
    <w:rsid w:val="00373966"/>
    <w:rsid w:val="00373A98"/>
    <w:rsid w:val="00373BD3"/>
    <w:rsid w:val="00373BF8"/>
    <w:rsid w:val="00373C6F"/>
    <w:rsid w:val="0037418A"/>
    <w:rsid w:val="00374409"/>
    <w:rsid w:val="003748D2"/>
    <w:rsid w:val="00374903"/>
    <w:rsid w:val="00374CED"/>
    <w:rsid w:val="00374F9B"/>
    <w:rsid w:val="00375396"/>
    <w:rsid w:val="0037539B"/>
    <w:rsid w:val="003759EC"/>
    <w:rsid w:val="00375B85"/>
    <w:rsid w:val="00375C33"/>
    <w:rsid w:val="00375CF4"/>
    <w:rsid w:val="00375CFC"/>
    <w:rsid w:val="0037621D"/>
    <w:rsid w:val="00376285"/>
    <w:rsid w:val="003762E9"/>
    <w:rsid w:val="0037660E"/>
    <w:rsid w:val="0037669F"/>
    <w:rsid w:val="00376746"/>
    <w:rsid w:val="00376836"/>
    <w:rsid w:val="00376BC5"/>
    <w:rsid w:val="0037755F"/>
    <w:rsid w:val="0037784B"/>
    <w:rsid w:val="003779B2"/>
    <w:rsid w:val="003779BA"/>
    <w:rsid w:val="00377CDB"/>
    <w:rsid w:val="003800D1"/>
    <w:rsid w:val="00380204"/>
    <w:rsid w:val="00380544"/>
    <w:rsid w:val="00380631"/>
    <w:rsid w:val="00380784"/>
    <w:rsid w:val="0038096C"/>
    <w:rsid w:val="00380C58"/>
    <w:rsid w:val="00380D7B"/>
    <w:rsid w:val="00380E00"/>
    <w:rsid w:val="00381364"/>
    <w:rsid w:val="003816BA"/>
    <w:rsid w:val="00381835"/>
    <w:rsid w:val="00381CBF"/>
    <w:rsid w:val="00381D97"/>
    <w:rsid w:val="003823B5"/>
    <w:rsid w:val="003824B5"/>
    <w:rsid w:val="00382637"/>
    <w:rsid w:val="00382891"/>
    <w:rsid w:val="00382CE3"/>
    <w:rsid w:val="00382D51"/>
    <w:rsid w:val="00382FD6"/>
    <w:rsid w:val="0038306B"/>
    <w:rsid w:val="00383835"/>
    <w:rsid w:val="00383B3C"/>
    <w:rsid w:val="00383C1B"/>
    <w:rsid w:val="00383C29"/>
    <w:rsid w:val="00383E23"/>
    <w:rsid w:val="00384108"/>
    <w:rsid w:val="003845D9"/>
    <w:rsid w:val="00384786"/>
    <w:rsid w:val="00384810"/>
    <w:rsid w:val="00384A92"/>
    <w:rsid w:val="00385125"/>
    <w:rsid w:val="003851F6"/>
    <w:rsid w:val="00385356"/>
    <w:rsid w:val="00385653"/>
    <w:rsid w:val="00385688"/>
    <w:rsid w:val="00385A8B"/>
    <w:rsid w:val="00385AF7"/>
    <w:rsid w:val="00385B3A"/>
    <w:rsid w:val="00385CC9"/>
    <w:rsid w:val="00385D33"/>
    <w:rsid w:val="00385D6B"/>
    <w:rsid w:val="00385ED3"/>
    <w:rsid w:val="00386328"/>
    <w:rsid w:val="00386418"/>
    <w:rsid w:val="00386508"/>
    <w:rsid w:val="00386B79"/>
    <w:rsid w:val="00386BCD"/>
    <w:rsid w:val="00386EFD"/>
    <w:rsid w:val="0038705E"/>
    <w:rsid w:val="00387378"/>
    <w:rsid w:val="0038778C"/>
    <w:rsid w:val="0038796C"/>
    <w:rsid w:val="00387BF8"/>
    <w:rsid w:val="00387C7E"/>
    <w:rsid w:val="00387E37"/>
    <w:rsid w:val="00387E89"/>
    <w:rsid w:val="00387EE1"/>
    <w:rsid w:val="00390426"/>
    <w:rsid w:val="00390469"/>
    <w:rsid w:val="00390809"/>
    <w:rsid w:val="0039085E"/>
    <w:rsid w:val="00390C1E"/>
    <w:rsid w:val="00390DF3"/>
    <w:rsid w:val="00390E71"/>
    <w:rsid w:val="003911CD"/>
    <w:rsid w:val="00391284"/>
    <w:rsid w:val="003912E7"/>
    <w:rsid w:val="003913FD"/>
    <w:rsid w:val="0039169E"/>
    <w:rsid w:val="00391BA4"/>
    <w:rsid w:val="0039249B"/>
    <w:rsid w:val="003924B7"/>
    <w:rsid w:val="00392600"/>
    <w:rsid w:val="00392628"/>
    <w:rsid w:val="00392766"/>
    <w:rsid w:val="00392A06"/>
    <w:rsid w:val="00392BBF"/>
    <w:rsid w:val="00392C90"/>
    <w:rsid w:val="00392DEF"/>
    <w:rsid w:val="003931A3"/>
    <w:rsid w:val="00393344"/>
    <w:rsid w:val="0039341D"/>
    <w:rsid w:val="003935C1"/>
    <w:rsid w:val="003938D0"/>
    <w:rsid w:val="00393C75"/>
    <w:rsid w:val="00393E98"/>
    <w:rsid w:val="00394598"/>
    <w:rsid w:val="00394611"/>
    <w:rsid w:val="00394759"/>
    <w:rsid w:val="00394B1C"/>
    <w:rsid w:val="003959DE"/>
    <w:rsid w:val="00395BFF"/>
    <w:rsid w:val="00395D33"/>
    <w:rsid w:val="0039608A"/>
    <w:rsid w:val="00396118"/>
    <w:rsid w:val="00396429"/>
    <w:rsid w:val="00396437"/>
    <w:rsid w:val="00396941"/>
    <w:rsid w:val="00396EE3"/>
    <w:rsid w:val="00396EFA"/>
    <w:rsid w:val="00397196"/>
    <w:rsid w:val="00397221"/>
    <w:rsid w:val="00397301"/>
    <w:rsid w:val="00397579"/>
    <w:rsid w:val="0039776D"/>
    <w:rsid w:val="00397F08"/>
    <w:rsid w:val="00397F1B"/>
    <w:rsid w:val="00397FC1"/>
    <w:rsid w:val="003A0185"/>
    <w:rsid w:val="003A027F"/>
    <w:rsid w:val="003A02D4"/>
    <w:rsid w:val="003A06F3"/>
    <w:rsid w:val="003A0860"/>
    <w:rsid w:val="003A0B3B"/>
    <w:rsid w:val="003A0FB2"/>
    <w:rsid w:val="003A1080"/>
    <w:rsid w:val="003A1216"/>
    <w:rsid w:val="003A20AD"/>
    <w:rsid w:val="003A243F"/>
    <w:rsid w:val="003A27EF"/>
    <w:rsid w:val="003A2864"/>
    <w:rsid w:val="003A2961"/>
    <w:rsid w:val="003A298D"/>
    <w:rsid w:val="003A2C49"/>
    <w:rsid w:val="003A2CDF"/>
    <w:rsid w:val="003A2CE7"/>
    <w:rsid w:val="003A318E"/>
    <w:rsid w:val="003A3195"/>
    <w:rsid w:val="003A3342"/>
    <w:rsid w:val="003A37D5"/>
    <w:rsid w:val="003A3A20"/>
    <w:rsid w:val="003A3F39"/>
    <w:rsid w:val="003A3FAE"/>
    <w:rsid w:val="003A47EE"/>
    <w:rsid w:val="003A4872"/>
    <w:rsid w:val="003A4924"/>
    <w:rsid w:val="003A4BB3"/>
    <w:rsid w:val="003A4D35"/>
    <w:rsid w:val="003A4DB1"/>
    <w:rsid w:val="003A4E30"/>
    <w:rsid w:val="003A4EF2"/>
    <w:rsid w:val="003A4FB2"/>
    <w:rsid w:val="003A5439"/>
    <w:rsid w:val="003A5571"/>
    <w:rsid w:val="003A58A7"/>
    <w:rsid w:val="003A5A43"/>
    <w:rsid w:val="003A5B51"/>
    <w:rsid w:val="003A6120"/>
    <w:rsid w:val="003A618A"/>
    <w:rsid w:val="003A665A"/>
    <w:rsid w:val="003A67E0"/>
    <w:rsid w:val="003A6D1B"/>
    <w:rsid w:val="003A74A0"/>
    <w:rsid w:val="003A757E"/>
    <w:rsid w:val="003A77D4"/>
    <w:rsid w:val="003A7B89"/>
    <w:rsid w:val="003A7BB9"/>
    <w:rsid w:val="003A7C60"/>
    <w:rsid w:val="003A7D01"/>
    <w:rsid w:val="003A7DE0"/>
    <w:rsid w:val="003A7FE2"/>
    <w:rsid w:val="003B00B7"/>
    <w:rsid w:val="003B0402"/>
    <w:rsid w:val="003B05DC"/>
    <w:rsid w:val="003B0689"/>
    <w:rsid w:val="003B07AB"/>
    <w:rsid w:val="003B08CD"/>
    <w:rsid w:val="003B0977"/>
    <w:rsid w:val="003B0A88"/>
    <w:rsid w:val="003B0CD2"/>
    <w:rsid w:val="003B0DA8"/>
    <w:rsid w:val="003B0ED6"/>
    <w:rsid w:val="003B1022"/>
    <w:rsid w:val="003B11A0"/>
    <w:rsid w:val="003B1415"/>
    <w:rsid w:val="003B1528"/>
    <w:rsid w:val="003B181C"/>
    <w:rsid w:val="003B1B7E"/>
    <w:rsid w:val="003B201D"/>
    <w:rsid w:val="003B22DF"/>
    <w:rsid w:val="003B22E4"/>
    <w:rsid w:val="003B2580"/>
    <w:rsid w:val="003B25A7"/>
    <w:rsid w:val="003B25C2"/>
    <w:rsid w:val="003B26C1"/>
    <w:rsid w:val="003B2984"/>
    <w:rsid w:val="003B2CB7"/>
    <w:rsid w:val="003B2DEB"/>
    <w:rsid w:val="003B3177"/>
    <w:rsid w:val="003B3548"/>
    <w:rsid w:val="003B3622"/>
    <w:rsid w:val="003B367E"/>
    <w:rsid w:val="003B3787"/>
    <w:rsid w:val="003B4216"/>
    <w:rsid w:val="003B428E"/>
    <w:rsid w:val="003B4631"/>
    <w:rsid w:val="003B46FD"/>
    <w:rsid w:val="003B4775"/>
    <w:rsid w:val="003B4821"/>
    <w:rsid w:val="003B4941"/>
    <w:rsid w:val="003B4ADD"/>
    <w:rsid w:val="003B4C05"/>
    <w:rsid w:val="003B4E96"/>
    <w:rsid w:val="003B4F97"/>
    <w:rsid w:val="003B52E7"/>
    <w:rsid w:val="003B5464"/>
    <w:rsid w:val="003B55A8"/>
    <w:rsid w:val="003B58A9"/>
    <w:rsid w:val="003B59E8"/>
    <w:rsid w:val="003B5C65"/>
    <w:rsid w:val="003B5D30"/>
    <w:rsid w:val="003B5FB0"/>
    <w:rsid w:val="003B668A"/>
    <w:rsid w:val="003B66FF"/>
    <w:rsid w:val="003B6E69"/>
    <w:rsid w:val="003B70A0"/>
    <w:rsid w:val="003B73F5"/>
    <w:rsid w:val="003B750D"/>
    <w:rsid w:val="003B756F"/>
    <w:rsid w:val="003B7620"/>
    <w:rsid w:val="003B775F"/>
    <w:rsid w:val="003B7A94"/>
    <w:rsid w:val="003B7C6B"/>
    <w:rsid w:val="003B7FAF"/>
    <w:rsid w:val="003C0275"/>
    <w:rsid w:val="003C0624"/>
    <w:rsid w:val="003C0692"/>
    <w:rsid w:val="003C0848"/>
    <w:rsid w:val="003C090D"/>
    <w:rsid w:val="003C0CDE"/>
    <w:rsid w:val="003C0DAA"/>
    <w:rsid w:val="003C1001"/>
    <w:rsid w:val="003C146C"/>
    <w:rsid w:val="003C1E66"/>
    <w:rsid w:val="003C1F24"/>
    <w:rsid w:val="003C2040"/>
    <w:rsid w:val="003C2148"/>
    <w:rsid w:val="003C2489"/>
    <w:rsid w:val="003C24E2"/>
    <w:rsid w:val="003C2E7F"/>
    <w:rsid w:val="003C2F54"/>
    <w:rsid w:val="003C341E"/>
    <w:rsid w:val="003C35CD"/>
    <w:rsid w:val="003C367E"/>
    <w:rsid w:val="003C3C83"/>
    <w:rsid w:val="003C3E73"/>
    <w:rsid w:val="003C3F18"/>
    <w:rsid w:val="003C40FD"/>
    <w:rsid w:val="003C4155"/>
    <w:rsid w:val="003C43FE"/>
    <w:rsid w:val="003C4512"/>
    <w:rsid w:val="003C48C5"/>
    <w:rsid w:val="003C4A03"/>
    <w:rsid w:val="003C500B"/>
    <w:rsid w:val="003C54E7"/>
    <w:rsid w:val="003C55DA"/>
    <w:rsid w:val="003C5B23"/>
    <w:rsid w:val="003C5BCD"/>
    <w:rsid w:val="003C5C9A"/>
    <w:rsid w:val="003C6533"/>
    <w:rsid w:val="003C6570"/>
    <w:rsid w:val="003C6762"/>
    <w:rsid w:val="003C68B6"/>
    <w:rsid w:val="003C6BF5"/>
    <w:rsid w:val="003C7424"/>
    <w:rsid w:val="003C7E9D"/>
    <w:rsid w:val="003D03D8"/>
    <w:rsid w:val="003D040C"/>
    <w:rsid w:val="003D0D77"/>
    <w:rsid w:val="003D0FFB"/>
    <w:rsid w:val="003D1062"/>
    <w:rsid w:val="003D1573"/>
    <w:rsid w:val="003D17CB"/>
    <w:rsid w:val="003D18F1"/>
    <w:rsid w:val="003D1A0A"/>
    <w:rsid w:val="003D1CE1"/>
    <w:rsid w:val="003D1DE3"/>
    <w:rsid w:val="003D21D1"/>
    <w:rsid w:val="003D2695"/>
    <w:rsid w:val="003D277A"/>
    <w:rsid w:val="003D295B"/>
    <w:rsid w:val="003D2B00"/>
    <w:rsid w:val="003D2D24"/>
    <w:rsid w:val="003D2DBB"/>
    <w:rsid w:val="003D3036"/>
    <w:rsid w:val="003D31C1"/>
    <w:rsid w:val="003D336A"/>
    <w:rsid w:val="003D383A"/>
    <w:rsid w:val="003D3D41"/>
    <w:rsid w:val="003D3F64"/>
    <w:rsid w:val="003D40BB"/>
    <w:rsid w:val="003D415A"/>
    <w:rsid w:val="003D4323"/>
    <w:rsid w:val="003D487D"/>
    <w:rsid w:val="003D48A7"/>
    <w:rsid w:val="003D49EB"/>
    <w:rsid w:val="003D4A14"/>
    <w:rsid w:val="003D4D95"/>
    <w:rsid w:val="003D4E9E"/>
    <w:rsid w:val="003D4FC1"/>
    <w:rsid w:val="003D5074"/>
    <w:rsid w:val="003D52B4"/>
    <w:rsid w:val="003D54A7"/>
    <w:rsid w:val="003D5782"/>
    <w:rsid w:val="003D5918"/>
    <w:rsid w:val="003D5BD2"/>
    <w:rsid w:val="003D5E7C"/>
    <w:rsid w:val="003D5F8C"/>
    <w:rsid w:val="003D6078"/>
    <w:rsid w:val="003D6331"/>
    <w:rsid w:val="003D637B"/>
    <w:rsid w:val="003D651F"/>
    <w:rsid w:val="003D666B"/>
    <w:rsid w:val="003D66D6"/>
    <w:rsid w:val="003D68F9"/>
    <w:rsid w:val="003D69C3"/>
    <w:rsid w:val="003D6A49"/>
    <w:rsid w:val="003D6E89"/>
    <w:rsid w:val="003D72C9"/>
    <w:rsid w:val="003D7478"/>
    <w:rsid w:val="003D77DE"/>
    <w:rsid w:val="003D782B"/>
    <w:rsid w:val="003D7D1B"/>
    <w:rsid w:val="003E007A"/>
    <w:rsid w:val="003E00F3"/>
    <w:rsid w:val="003E01E3"/>
    <w:rsid w:val="003E0633"/>
    <w:rsid w:val="003E082F"/>
    <w:rsid w:val="003E08A3"/>
    <w:rsid w:val="003E0B01"/>
    <w:rsid w:val="003E0CFA"/>
    <w:rsid w:val="003E156D"/>
    <w:rsid w:val="003E1D9D"/>
    <w:rsid w:val="003E1EF4"/>
    <w:rsid w:val="003E1F3E"/>
    <w:rsid w:val="003E1F84"/>
    <w:rsid w:val="003E21CE"/>
    <w:rsid w:val="003E23E7"/>
    <w:rsid w:val="003E290B"/>
    <w:rsid w:val="003E294D"/>
    <w:rsid w:val="003E315A"/>
    <w:rsid w:val="003E3271"/>
    <w:rsid w:val="003E353D"/>
    <w:rsid w:val="003E3562"/>
    <w:rsid w:val="003E399F"/>
    <w:rsid w:val="003E39E4"/>
    <w:rsid w:val="003E3A69"/>
    <w:rsid w:val="003E3D11"/>
    <w:rsid w:val="003E4039"/>
    <w:rsid w:val="003E415B"/>
    <w:rsid w:val="003E4361"/>
    <w:rsid w:val="003E47A9"/>
    <w:rsid w:val="003E4B12"/>
    <w:rsid w:val="003E4F43"/>
    <w:rsid w:val="003E51A5"/>
    <w:rsid w:val="003E5321"/>
    <w:rsid w:val="003E53E5"/>
    <w:rsid w:val="003E59D5"/>
    <w:rsid w:val="003E5E61"/>
    <w:rsid w:val="003E5F9C"/>
    <w:rsid w:val="003E61F4"/>
    <w:rsid w:val="003E6599"/>
    <w:rsid w:val="003E66A0"/>
    <w:rsid w:val="003E687D"/>
    <w:rsid w:val="003E69C4"/>
    <w:rsid w:val="003E708F"/>
    <w:rsid w:val="003E763E"/>
    <w:rsid w:val="003E76E8"/>
    <w:rsid w:val="003E79C7"/>
    <w:rsid w:val="003E7BA5"/>
    <w:rsid w:val="003E7C0F"/>
    <w:rsid w:val="003F00E4"/>
    <w:rsid w:val="003F0600"/>
    <w:rsid w:val="003F0646"/>
    <w:rsid w:val="003F0C8C"/>
    <w:rsid w:val="003F0D74"/>
    <w:rsid w:val="003F100C"/>
    <w:rsid w:val="003F1381"/>
    <w:rsid w:val="003F13BE"/>
    <w:rsid w:val="003F1A3F"/>
    <w:rsid w:val="003F1FD8"/>
    <w:rsid w:val="003F1FE4"/>
    <w:rsid w:val="003F2149"/>
    <w:rsid w:val="003F2166"/>
    <w:rsid w:val="003F25D8"/>
    <w:rsid w:val="003F274F"/>
    <w:rsid w:val="003F2841"/>
    <w:rsid w:val="003F29D1"/>
    <w:rsid w:val="003F2A18"/>
    <w:rsid w:val="003F2E1E"/>
    <w:rsid w:val="003F2F54"/>
    <w:rsid w:val="003F3086"/>
    <w:rsid w:val="003F3227"/>
    <w:rsid w:val="003F34D9"/>
    <w:rsid w:val="003F36E4"/>
    <w:rsid w:val="003F3785"/>
    <w:rsid w:val="003F37C8"/>
    <w:rsid w:val="003F3A57"/>
    <w:rsid w:val="003F3BD1"/>
    <w:rsid w:val="003F3C99"/>
    <w:rsid w:val="003F3CFB"/>
    <w:rsid w:val="003F3DBF"/>
    <w:rsid w:val="003F44F5"/>
    <w:rsid w:val="003F4729"/>
    <w:rsid w:val="003F48DD"/>
    <w:rsid w:val="003F497E"/>
    <w:rsid w:val="003F4A2D"/>
    <w:rsid w:val="003F4AB2"/>
    <w:rsid w:val="003F4E2F"/>
    <w:rsid w:val="003F4E4B"/>
    <w:rsid w:val="003F5123"/>
    <w:rsid w:val="003F5151"/>
    <w:rsid w:val="003F516E"/>
    <w:rsid w:val="003F5481"/>
    <w:rsid w:val="003F5603"/>
    <w:rsid w:val="003F566D"/>
    <w:rsid w:val="003F597A"/>
    <w:rsid w:val="003F5DC0"/>
    <w:rsid w:val="003F62BA"/>
    <w:rsid w:val="003F6921"/>
    <w:rsid w:val="003F69B8"/>
    <w:rsid w:val="003F6ABE"/>
    <w:rsid w:val="003F6AC2"/>
    <w:rsid w:val="003F6C09"/>
    <w:rsid w:val="003F6C6A"/>
    <w:rsid w:val="003F6CCB"/>
    <w:rsid w:val="003F7340"/>
    <w:rsid w:val="003F74C3"/>
    <w:rsid w:val="003F75FB"/>
    <w:rsid w:val="003F7643"/>
    <w:rsid w:val="003F765F"/>
    <w:rsid w:val="003F7675"/>
    <w:rsid w:val="003F7693"/>
    <w:rsid w:val="003F77DC"/>
    <w:rsid w:val="003F7C9C"/>
    <w:rsid w:val="003F7D27"/>
    <w:rsid w:val="004002E4"/>
    <w:rsid w:val="00400A15"/>
    <w:rsid w:val="00400A1F"/>
    <w:rsid w:val="00400B65"/>
    <w:rsid w:val="00400C31"/>
    <w:rsid w:val="00400FBC"/>
    <w:rsid w:val="0040110D"/>
    <w:rsid w:val="004011BE"/>
    <w:rsid w:val="004014FD"/>
    <w:rsid w:val="00401567"/>
    <w:rsid w:val="00401827"/>
    <w:rsid w:val="00401AD7"/>
    <w:rsid w:val="00401B6C"/>
    <w:rsid w:val="00401C77"/>
    <w:rsid w:val="00401E4D"/>
    <w:rsid w:val="00402114"/>
    <w:rsid w:val="00402160"/>
    <w:rsid w:val="0040218C"/>
    <w:rsid w:val="004022C9"/>
    <w:rsid w:val="004023C6"/>
    <w:rsid w:val="004024BC"/>
    <w:rsid w:val="00402557"/>
    <w:rsid w:val="0040257B"/>
    <w:rsid w:val="004025AC"/>
    <w:rsid w:val="004025B1"/>
    <w:rsid w:val="00402AAF"/>
    <w:rsid w:val="00402AD7"/>
    <w:rsid w:val="00402B45"/>
    <w:rsid w:val="00402C9B"/>
    <w:rsid w:val="00402D73"/>
    <w:rsid w:val="00402EE5"/>
    <w:rsid w:val="0040399B"/>
    <w:rsid w:val="00403ACF"/>
    <w:rsid w:val="00403DA9"/>
    <w:rsid w:val="00403E46"/>
    <w:rsid w:val="00403EA2"/>
    <w:rsid w:val="004040ED"/>
    <w:rsid w:val="0040455E"/>
    <w:rsid w:val="0040496B"/>
    <w:rsid w:val="00404E4E"/>
    <w:rsid w:val="00404F17"/>
    <w:rsid w:val="00405090"/>
    <w:rsid w:val="004050D6"/>
    <w:rsid w:val="0040523D"/>
    <w:rsid w:val="00405342"/>
    <w:rsid w:val="00405884"/>
    <w:rsid w:val="00405B83"/>
    <w:rsid w:val="00405CE5"/>
    <w:rsid w:val="00405D00"/>
    <w:rsid w:val="00405E95"/>
    <w:rsid w:val="00405EB7"/>
    <w:rsid w:val="004060D5"/>
    <w:rsid w:val="004062AC"/>
    <w:rsid w:val="004062C7"/>
    <w:rsid w:val="004063E7"/>
    <w:rsid w:val="004066FA"/>
    <w:rsid w:val="004069B1"/>
    <w:rsid w:val="00406B5C"/>
    <w:rsid w:val="004073D9"/>
    <w:rsid w:val="0040742D"/>
    <w:rsid w:val="004074BD"/>
    <w:rsid w:val="004077BD"/>
    <w:rsid w:val="004077DC"/>
    <w:rsid w:val="0040793D"/>
    <w:rsid w:val="00407946"/>
    <w:rsid w:val="00407A2F"/>
    <w:rsid w:val="00407AAA"/>
    <w:rsid w:val="00407AF1"/>
    <w:rsid w:val="00407CFD"/>
    <w:rsid w:val="00407DE5"/>
    <w:rsid w:val="00410100"/>
    <w:rsid w:val="0041024A"/>
    <w:rsid w:val="004105CF"/>
    <w:rsid w:val="00410985"/>
    <w:rsid w:val="004109D8"/>
    <w:rsid w:val="00410AAD"/>
    <w:rsid w:val="00410B01"/>
    <w:rsid w:val="00411132"/>
    <w:rsid w:val="004111AC"/>
    <w:rsid w:val="004113D8"/>
    <w:rsid w:val="0041144B"/>
    <w:rsid w:val="00411924"/>
    <w:rsid w:val="00411A34"/>
    <w:rsid w:val="00411D70"/>
    <w:rsid w:val="00411E49"/>
    <w:rsid w:val="0041227F"/>
    <w:rsid w:val="00412691"/>
    <w:rsid w:val="004128C5"/>
    <w:rsid w:val="004128D7"/>
    <w:rsid w:val="004128ED"/>
    <w:rsid w:val="004129DF"/>
    <w:rsid w:val="00412B1C"/>
    <w:rsid w:val="00412D9C"/>
    <w:rsid w:val="00412E1C"/>
    <w:rsid w:val="00412EA9"/>
    <w:rsid w:val="00413235"/>
    <w:rsid w:val="0041377E"/>
    <w:rsid w:val="00413B07"/>
    <w:rsid w:val="00413BC8"/>
    <w:rsid w:val="00413EC0"/>
    <w:rsid w:val="00413F3D"/>
    <w:rsid w:val="00413FAB"/>
    <w:rsid w:val="00413FC4"/>
    <w:rsid w:val="00413FF5"/>
    <w:rsid w:val="004140F5"/>
    <w:rsid w:val="0041451A"/>
    <w:rsid w:val="0041464F"/>
    <w:rsid w:val="004148DE"/>
    <w:rsid w:val="00414924"/>
    <w:rsid w:val="00414B03"/>
    <w:rsid w:val="00414BA0"/>
    <w:rsid w:val="004152B3"/>
    <w:rsid w:val="0041536D"/>
    <w:rsid w:val="004154E9"/>
    <w:rsid w:val="00415652"/>
    <w:rsid w:val="004158FC"/>
    <w:rsid w:val="0041591A"/>
    <w:rsid w:val="0041598E"/>
    <w:rsid w:val="00415EF1"/>
    <w:rsid w:val="00416119"/>
    <w:rsid w:val="004163FA"/>
    <w:rsid w:val="004169B3"/>
    <w:rsid w:val="00416A2C"/>
    <w:rsid w:val="00416B51"/>
    <w:rsid w:val="00416E1F"/>
    <w:rsid w:val="00416F72"/>
    <w:rsid w:val="0041703B"/>
    <w:rsid w:val="004170B3"/>
    <w:rsid w:val="004170EB"/>
    <w:rsid w:val="00417212"/>
    <w:rsid w:val="00417270"/>
    <w:rsid w:val="004179B2"/>
    <w:rsid w:val="00417AE4"/>
    <w:rsid w:val="00417BB1"/>
    <w:rsid w:val="00417EC8"/>
    <w:rsid w:val="0042045C"/>
    <w:rsid w:val="00420721"/>
    <w:rsid w:val="004207C8"/>
    <w:rsid w:val="004208DA"/>
    <w:rsid w:val="00420914"/>
    <w:rsid w:val="00420963"/>
    <w:rsid w:val="00420A39"/>
    <w:rsid w:val="00420B0B"/>
    <w:rsid w:val="00420B46"/>
    <w:rsid w:val="0042122A"/>
    <w:rsid w:val="00421231"/>
    <w:rsid w:val="004215A3"/>
    <w:rsid w:val="00421760"/>
    <w:rsid w:val="00421A2A"/>
    <w:rsid w:val="00421A5F"/>
    <w:rsid w:val="00421ACE"/>
    <w:rsid w:val="00421B3B"/>
    <w:rsid w:val="00421B99"/>
    <w:rsid w:val="00421BC4"/>
    <w:rsid w:val="00422096"/>
    <w:rsid w:val="004221E8"/>
    <w:rsid w:val="00422212"/>
    <w:rsid w:val="004223E6"/>
    <w:rsid w:val="00422461"/>
    <w:rsid w:val="004226E9"/>
    <w:rsid w:val="00422A08"/>
    <w:rsid w:val="00422F35"/>
    <w:rsid w:val="00422F61"/>
    <w:rsid w:val="004231EB"/>
    <w:rsid w:val="004233F2"/>
    <w:rsid w:val="004236AE"/>
    <w:rsid w:val="00423B8C"/>
    <w:rsid w:val="00423ED3"/>
    <w:rsid w:val="00423F62"/>
    <w:rsid w:val="00424578"/>
    <w:rsid w:val="004246E0"/>
    <w:rsid w:val="00424A70"/>
    <w:rsid w:val="00424D33"/>
    <w:rsid w:val="00424E4F"/>
    <w:rsid w:val="00424E87"/>
    <w:rsid w:val="00424FDC"/>
    <w:rsid w:val="004252FC"/>
    <w:rsid w:val="004253C7"/>
    <w:rsid w:val="00425592"/>
    <w:rsid w:val="00425986"/>
    <w:rsid w:val="00425AD6"/>
    <w:rsid w:val="00425CC9"/>
    <w:rsid w:val="00425CD1"/>
    <w:rsid w:val="00425D87"/>
    <w:rsid w:val="00425E46"/>
    <w:rsid w:val="00425E58"/>
    <w:rsid w:val="004260A8"/>
    <w:rsid w:val="004262EE"/>
    <w:rsid w:val="00426A24"/>
    <w:rsid w:val="00426F41"/>
    <w:rsid w:val="00426FC3"/>
    <w:rsid w:val="00427065"/>
    <w:rsid w:val="00427615"/>
    <w:rsid w:val="004277F3"/>
    <w:rsid w:val="00427BDE"/>
    <w:rsid w:val="0042F954"/>
    <w:rsid w:val="004300B9"/>
    <w:rsid w:val="00430160"/>
    <w:rsid w:val="004307EA"/>
    <w:rsid w:val="00430C00"/>
    <w:rsid w:val="00430D2E"/>
    <w:rsid w:val="00430DC9"/>
    <w:rsid w:val="004310EC"/>
    <w:rsid w:val="004313DA"/>
    <w:rsid w:val="004316AA"/>
    <w:rsid w:val="00431954"/>
    <w:rsid w:val="00431DE6"/>
    <w:rsid w:val="00431E56"/>
    <w:rsid w:val="00432421"/>
    <w:rsid w:val="00432557"/>
    <w:rsid w:val="0043297A"/>
    <w:rsid w:val="00432A5F"/>
    <w:rsid w:val="00432A8E"/>
    <w:rsid w:val="00432B64"/>
    <w:rsid w:val="00432F86"/>
    <w:rsid w:val="0043312F"/>
    <w:rsid w:val="00433150"/>
    <w:rsid w:val="00433644"/>
    <w:rsid w:val="00433653"/>
    <w:rsid w:val="00433ACB"/>
    <w:rsid w:val="00433B81"/>
    <w:rsid w:val="00433DAD"/>
    <w:rsid w:val="00433E5C"/>
    <w:rsid w:val="00433F2E"/>
    <w:rsid w:val="00433F41"/>
    <w:rsid w:val="0043416B"/>
    <w:rsid w:val="004341F1"/>
    <w:rsid w:val="00434270"/>
    <w:rsid w:val="0043454F"/>
    <w:rsid w:val="00434778"/>
    <w:rsid w:val="00434813"/>
    <w:rsid w:val="00434886"/>
    <w:rsid w:val="00434A83"/>
    <w:rsid w:val="00434F4B"/>
    <w:rsid w:val="00435180"/>
    <w:rsid w:val="0043530F"/>
    <w:rsid w:val="004356A3"/>
    <w:rsid w:val="00435BD7"/>
    <w:rsid w:val="00435EA6"/>
    <w:rsid w:val="00436033"/>
    <w:rsid w:val="004360BB"/>
    <w:rsid w:val="00436160"/>
    <w:rsid w:val="0043632C"/>
    <w:rsid w:val="0043652E"/>
    <w:rsid w:val="004366BB"/>
    <w:rsid w:val="00436A85"/>
    <w:rsid w:val="00436AA3"/>
    <w:rsid w:val="0043700B"/>
    <w:rsid w:val="004372BB"/>
    <w:rsid w:val="004372D1"/>
    <w:rsid w:val="00437350"/>
    <w:rsid w:val="00437374"/>
    <w:rsid w:val="00437726"/>
    <w:rsid w:val="00437C25"/>
    <w:rsid w:val="00437DA9"/>
    <w:rsid w:val="00437DCC"/>
    <w:rsid w:val="0044009B"/>
    <w:rsid w:val="004405C6"/>
    <w:rsid w:val="004409DF"/>
    <w:rsid w:val="00440BB9"/>
    <w:rsid w:val="00440E33"/>
    <w:rsid w:val="00440E6D"/>
    <w:rsid w:val="0044100E"/>
    <w:rsid w:val="00441118"/>
    <w:rsid w:val="0044118B"/>
    <w:rsid w:val="004411E6"/>
    <w:rsid w:val="004411FE"/>
    <w:rsid w:val="00441549"/>
    <w:rsid w:val="004415F4"/>
    <w:rsid w:val="004416A8"/>
    <w:rsid w:val="00441726"/>
    <w:rsid w:val="004419D2"/>
    <w:rsid w:val="00441AAC"/>
    <w:rsid w:val="00441BFF"/>
    <w:rsid w:val="00441C6C"/>
    <w:rsid w:val="004420F4"/>
    <w:rsid w:val="004421C2"/>
    <w:rsid w:val="00442328"/>
    <w:rsid w:val="00442737"/>
    <w:rsid w:val="004428D3"/>
    <w:rsid w:val="00442995"/>
    <w:rsid w:val="00442CAE"/>
    <w:rsid w:val="00442E6A"/>
    <w:rsid w:val="004432F0"/>
    <w:rsid w:val="004436CA"/>
    <w:rsid w:val="00443B6F"/>
    <w:rsid w:val="004440FD"/>
    <w:rsid w:val="00444286"/>
    <w:rsid w:val="00444308"/>
    <w:rsid w:val="00444D78"/>
    <w:rsid w:val="00444EB4"/>
    <w:rsid w:val="00445110"/>
    <w:rsid w:val="00445304"/>
    <w:rsid w:val="004458E6"/>
    <w:rsid w:val="00445A4D"/>
    <w:rsid w:val="00445ADC"/>
    <w:rsid w:val="00445AE3"/>
    <w:rsid w:val="00445DC4"/>
    <w:rsid w:val="00445F31"/>
    <w:rsid w:val="0044605D"/>
    <w:rsid w:val="004460D7"/>
    <w:rsid w:val="0044615A"/>
    <w:rsid w:val="0044617F"/>
    <w:rsid w:val="00446846"/>
    <w:rsid w:val="00446B85"/>
    <w:rsid w:val="00446BCD"/>
    <w:rsid w:val="00446DD8"/>
    <w:rsid w:val="0044748A"/>
    <w:rsid w:val="00447773"/>
    <w:rsid w:val="004477B6"/>
    <w:rsid w:val="00447963"/>
    <w:rsid w:val="00447B10"/>
    <w:rsid w:val="00447CA5"/>
    <w:rsid w:val="00447DFA"/>
    <w:rsid w:val="004502E6"/>
    <w:rsid w:val="00450776"/>
    <w:rsid w:val="004508E8"/>
    <w:rsid w:val="00450B66"/>
    <w:rsid w:val="00451367"/>
    <w:rsid w:val="00451600"/>
    <w:rsid w:val="00451872"/>
    <w:rsid w:val="004519B4"/>
    <w:rsid w:val="00451AA1"/>
    <w:rsid w:val="00452A9A"/>
    <w:rsid w:val="00452D22"/>
    <w:rsid w:val="00453518"/>
    <w:rsid w:val="004535FA"/>
    <w:rsid w:val="00453725"/>
    <w:rsid w:val="00453863"/>
    <w:rsid w:val="00453870"/>
    <w:rsid w:val="00453AB8"/>
    <w:rsid w:val="00453BBA"/>
    <w:rsid w:val="00453CEB"/>
    <w:rsid w:val="00453E19"/>
    <w:rsid w:val="00454050"/>
    <w:rsid w:val="0045417F"/>
    <w:rsid w:val="004542BF"/>
    <w:rsid w:val="0045439D"/>
    <w:rsid w:val="00454629"/>
    <w:rsid w:val="004547C1"/>
    <w:rsid w:val="00454858"/>
    <w:rsid w:val="00454963"/>
    <w:rsid w:val="0045496B"/>
    <w:rsid w:val="00454DB8"/>
    <w:rsid w:val="00454F06"/>
    <w:rsid w:val="00454FC9"/>
    <w:rsid w:val="0045512C"/>
    <w:rsid w:val="00455557"/>
    <w:rsid w:val="004556E1"/>
    <w:rsid w:val="00455CF9"/>
    <w:rsid w:val="00456028"/>
    <w:rsid w:val="0045642F"/>
    <w:rsid w:val="0045654C"/>
    <w:rsid w:val="00456929"/>
    <w:rsid w:val="00456B61"/>
    <w:rsid w:val="00456B6A"/>
    <w:rsid w:val="00456BF9"/>
    <w:rsid w:val="00456C94"/>
    <w:rsid w:val="00456E7C"/>
    <w:rsid w:val="004570AE"/>
    <w:rsid w:val="00457630"/>
    <w:rsid w:val="00457689"/>
    <w:rsid w:val="004579B3"/>
    <w:rsid w:val="00457D4E"/>
    <w:rsid w:val="00457FE5"/>
    <w:rsid w:val="004600E5"/>
    <w:rsid w:val="004602F8"/>
    <w:rsid w:val="004603C0"/>
    <w:rsid w:val="0046043F"/>
    <w:rsid w:val="00460D34"/>
    <w:rsid w:val="00460E8D"/>
    <w:rsid w:val="00461007"/>
    <w:rsid w:val="00461527"/>
    <w:rsid w:val="00461575"/>
    <w:rsid w:val="0046174B"/>
    <w:rsid w:val="004618A8"/>
    <w:rsid w:val="004618B6"/>
    <w:rsid w:val="00461A14"/>
    <w:rsid w:val="00461AAA"/>
    <w:rsid w:val="00461B53"/>
    <w:rsid w:val="00461BD8"/>
    <w:rsid w:val="00461CA9"/>
    <w:rsid w:val="00462255"/>
    <w:rsid w:val="0046253A"/>
    <w:rsid w:val="00462699"/>
    <w:rsid w:val="004626B8"/>
    <w:rsid w:val="00462740"/>
    <w:rsid w:val="004627E2"/>
    <w:rsid w:val="00462A08"/>
    <w:rsid w:val="00462B08"/>
    <w:rsid w:val="00462CAF"/>
    <w:rsid w:val="00463530"/>
    <w:rsid w:val="004637CA"/>
    <w:rsid w:val="00463995"/>
    <w:rsid w:val="00463BA2"/>
    <w:rsid w:val="00463BD0"/>
    <w:rsid w:val="00463BD3"/>
    <w:rsid w:val="00463CC5"/>
    <w:rsid w:val="00463D3C"/>
    <w:rsid w:val="00463E02"/>
    <w:rsid w:val="004648A2"/>
    <w:rsid w:val="00464AFF"/>
    <w:rsid w:val="00464B8E"/>
    <w:rsid w:val="00464BFC"/>
    <w:rsid w:val="00464DB9"/>
    <w:rsid w:val="004650F5"/>
    <w:rsid w:val="004653C8"/>
    <w:rsid w:val="00465426"/>
    <w:rsid w:val="004657D4"/>
    <w:rsid w:val="0046580B"/>
    <w:rsid w:val="004659CB"/>
    <w:rsid w:val="00465B89"/>
    <w:rsid w:val="00465C11"/>
    <w:rsid w:val="00465C44"/>
    <w:rsid w:val="00465F59"/>
    <w:rsid w:val="004663FF"/>
    <w:rsid w:val="00466536"/>
    <w:rsid w:val="0046687D"/>
    <w:rsid w:val="004668AF"/>
    <w:rsid w:val="0046763D"/>
    <w:rsid w:val="00467923"/>
    <w:rsid w:val="00467DAB"/>
    <w:rsid w:val="00467E9C"/>
    <w:rsid w:val="004701E1"/>
    <w:rsid w:val="004701FC"/>
    <w:rsid w:val="00470F7E"/>
    <w:rsid w:val="004710A0"/>
    <w:rsid w:val="0047133E"/>
    <w:rsid w:val="0047141A"/>
    <w:rsid w:val="0047156E"/>
    <w:rsid w:val="0047157A"/>
    <w:rsid w:val="0047163D"/>
    <w:rsid w:val="004716B4"/>
    <w:rsid w:val="00471EB9"/>
    <w:rsid w:val="00471F16"/>
    <w:rsid w:val="00472056"/>
    <w:rsid w:val="00472140"/>
    <w:rsid w:val="00472380"/>
    <w:rsid w:val="004729F5"/>
    <w:rsid w:val="00472A08"/>
    <w:rsid w:val="00472A50"/>
    <w:rsid w:val="00472D65"/>
    <w:rsid w:val="00472F33"/>
    <w:rsid w:val="004731A1"/>
    <w:rsid w:val="004735B0"/>
    <w:rsid w:val="004735C3"/>
    <w:rsid w:val="0047378D"/>
    <w:rsid w:val="004739B5"/>
    <w:rsid w:val="00473AA7"/>
    <w:rsid w:val="00473E1F"/>
    <w:rsid w:val="00473E42"/>
    <w:rsid w:val="00473FEB"/>
    <w:rsid w:val="00474063"/>
    <w:rsid w:val="004740D9"/>
    <w:rsid w:val="00474309"/>
    <w:rsid w:val="004743EC"/>
    <w:rsid w:val="00474510"/>
    <w:rsid w:val="004748AB"/>
    <w:rsid w:val="004748BF"/>
    <w:rsid w:val="004748E8"/>
    <w:rsid w:val="004749FA"/>
    <w:rsid w:val="00474AC3"/>
    <w:rsid w:val="00474B11"/>
    <w:rsid w:val="00474BC6"/>
    <w:rsid w:val="00474C9C"/>
    <w:rsid w:val="00474D23"/>
    <w:rsid w:val="00474DFC"/>
    <w:rsid w:val="00474FCF"/>
    <w:rsid w:val="0047514B"/>
    <w:rsid w:val="00475284"/>
    <w:rsid w:val="00475446"/>
    <w:rsid w:val="004757EB"/>
    <w:rsid w:val="004759F5"/>
    <w:rsid w:val="00475D6C"/>
    <w:rsid w:val="00475F82"/>
    <w:rsid w:val="004761E6"/>
    <w:rsid w:val="0047634D"/>
    <w:rsid w:val="00476516"/>
    <w:rsid w:val="00476605"/>
    <w:rsid w:val="004766F5"/>
    <w:rsid w:val="00476BE6"/>
    <w:rsid w:val="00476E9A"/>
    <w:rsid w:val="004771E2"/>
    <w:rsid w:val="00477399"/>
    <w:rsid w:val="00477748"/>
    <w:rsid w:val="00480066"/>
    <w:rsid w:val="00480216"/>
    <w:rsid w:val="004802C6"/>
    <w:rsid w:val="0048030D"/>
    <w:rsid w:val="00480682"/>
    <w:rsid w:val="00480A27"/>
    <w:rsid w:val="00480ABC"/>
    <w:rsid w:val="00480B73"/>
    <w:rsid w:val="00480BC3"/>
    <w:rsid w:val="0048118F"/>
    <w:rsid w:val="004813B5"/>
    <w:rsid w:val="004816EA"/>
    <w:rsid w:val="00481D2D"/>
    <w:rsid w:val="00481F39"/>
    <w:rsid w:val="004824CB"/>
    <w:rsid w:val="004826E5"/>
    <w:rsid w:val="004828F5"/>
    <w:rsid w:val="00482BBC"/>
    <w:rsid w:val="00482EE3"/>
    <w:rsid w:val="004833C3"/>
    <w:rsid w:val="0048366C"/>
    <w:rsid w:val="0048380E"/>
    <w:rsid w:val="00483B2E"/>
    <w:rsid w:val="0048413E"/>
    <w:rsid w:val="00484410"/>
    <w:rsid w:val="00484720"/>
    <w:rsid w:val="00484B96"/>
    <w:rsid w:val="00484C65"/>
    <w:rsid w:val="00484F94"/>
    <w:rsid w:val="004850AA"/>
    <w:rsid w:val="00485788"/>
    <w:rsid w:val="0048586E"/>
    <w:rsid w:val="0048589E"/>
    <w:rsid w:val="004859C5"/>
    <w:rsid w:val="00486102"/>
    <w:rsid w:val="00486139"/>
    <w:rsid w:val="00486212"/>
    <w:rsid w:val="0048634A"/>
    <w:rsid w:val="0048636B"/>
    <w:rsid w:val="00486739"/>
    <w:rsid w:val="00486820"/>
    <w:rsid w:val="00486845"/>
    <w:rsid w:val="0048686C"/>
    <w:rsid w:val="004868CD"/>
    <w:rsid w:val="00486A23"/>
    <w:rsid w:val="00486C07"/>
    <w:rsid w:val="00486C3D"/>
    <w:rsid w:val="00487B54"/>
    <w:rsid w:val="00487C27"/>
    <w:rsid w:val="00487E72"/>
    <w:rsid w:val="0049012B"/>
    <w:rsid w:val="004901A4"/>
    <w:rsid w:val="00490387"/>
    <w:rsid w:val="0049054B"/>
    <w:rsid w:val="00490698"/>
    <w:rsid w:val="00490775"/>
    <w:rsid w:val="00490961"/>
    <w:rsid w:val="00490AA9"/>
    <w:rsid w:val="00490AD2"/>
    <w:rsid w:val="00490B1A"/>
    <w:rsid w:val="00490DCC"/>
    <w:rsid w:val="00491010"/>
    <w:rsid w:val="0049115A"/>
    <w:rsid w:val="004911BD"/>
    <w:rsid w:val="00491313"/>
    <w:rsid w:val="0049138D"/>
    <w:rsid w:val="00491434"/>
    <w:rsid w:val="004916A4"/>
    <w:rsid w:val="004917A9"/>
    <w:rsid w:val="00491874"/>
    <w:rsid w:val="00491D4D"/>
    <w:rsid w:val="00491FA9"/>
    <w:rsid w:val="00492181"/>
    <w:rsid w:val="004923DB"/>
    <w:rsid w:val="004923EC"/>
    <w:rsid w:val="004925B9"/>
    <w:rsid w:val="00492B94"/>
    <w:rsid w:val="00492F79"/>
    <w:rsid w:val="0049302F"/>
    <w:rsid w:val="004930D6"/>
    <w:rsid w:val="0049321D"/>
    <w:rsid w:val="0049388B"/>
    <w:rsid w:val="00493DB6"/>
    <w:rsid w:val="00493E63"/>
    <w:rsid w:val="00493F4D"/>
    <w:rsid w:val="00494216"/>
    <w:rsid w:val="004942FE"/>
    <w:rsid w:val="0049434E"/>
    <w:rsid w:val="00494982"/>
    <w:rsid w:val="00494BE4"/>
    <w:rsid w:val="00494C94"/>
    <w:rsid w:val="00494D87"/>
    <w:rsid w:val="00494F7E"/>
    <w:rsid w:val="00494F97"/>
    <w:rsid w:val="00495350"/>
    <w:rsid w:val="004959AC"/>
    <w:rsid w:val="00495BC0"/>
    <w:rsid w:val="00495E13"/>
    <w:rsid w:val="004967B0"/>
    <w:rsid w:val="004969C8"/>
    <w:rsid w:val="00496BE6"/>
    <w:rsid w:val="00496FB8"/>
    <w:rsid w:val="00496FDD"/>
    <w:rsid w:val="004972F1"/>
    <w:rsid w:val="004975F9"/>
    <w:rsid w:val="00497A18"/>
    <w:rsid w:val="00497A9F"/>
    <w:rsid w:val="00497D50"/>
    <w:rsid w:val="004A012F"/>
    <w:rsid w:val="004A02FC"/>
    <w:rsid w:val="004A0622"/>
    <w:rsid w:val="004A06B2"/>
    <w:rsid w:val="004A09A8"/>
    <w:rsid w:val="004A0B09"/>
    <w:rsid w:val="004A0DE5"/>
    <w:rsid w:val="004A0EED"/>
    <w:rsid w:val="004A0F1B"/>
    <w:rsid w:val="004A0F47"/>
    <w:rsid w:val="004A1207"/>
    <w:rsid w:val="004A12DB"/>
    <w:rsid w:val="004A1336"/>
    <w:rsid w:val="004A1518"/>
    <w:rsid w:val="004A18C6"/>
    <w:rsid w:val="004A1B18"/>
    <w:rsid w:val="004A1FAB"/>
    <w:rsid w:val="004A1FE8"/>
    <w:rsid w:val="004A221A"/>
    <w:rsid w:val="004A2299"/>
    <w:rsid w:val="004A23F8"/>
    <w:rsid w:val="004A26C4"/>
    <w:rsid w:val="004A2896"/>
    <w:rsid w:val="004A29AB"/>
    <w:rsid w:val="004A2FB8"/>
    <w:rsid w:val="004A3252"/>
    <w:rsid w:val="004A398A"/>
    <w:rsid w:val="004A3AFA"/>
    <w:rsid w:val="004A3C15"/>
    <w:rsid w:val="004A3D2E"/>
    <w:rsid w:val="004A483B"/>
    <w:rsid w:val="004A4881"/>
    <w:rsid w:val="004A48C7"/>
    <w:rsid w:val="004A48F0"/>
    <w:rsid w:val="004A4AFD"/>
    <w:rsid w:val="004A4BE9"/>
    <w:rsid w:val="004A4C4C"/>
    <w:rsid w:val="004A53CB"/>
    <w:rsid w:val="004A56FD"/>
    <w:rsid w:val="004A58CF"/>
    <w:rsid w:val="004A5C7E"/>
    <w:rsid w:val="004A5F09"/>
    <w:rsid w:val="004A61D2"/>
    <w:rsid w:val="004A6399"/>
    <w:rsid w:val="004A6F63"/>
    <w:rsid w:val="004A771F"/>
    <w:rsid w:val="004A7788"/>
    <w:rsid w:val="004A788C"/>
    <w:rsid w:val="004B02BF"/>
    <w:rsid w:val="004B0398"/>
    <w:rsid w:val="004B04DB"/>
    <w:rsid w:val="004B0594"/>
    <w:rsid w:val="004B0708"/>
    <w:rsid w:val="004B0710"/>
    <w:rsid w:val="004B0753"/>
    <w:rsid w:val="004B07EF"/>
    <w:rsid w:val="004B09BE"/>
    <w:rsid w:val="004B0B56"/>
    <w:rsid w:val="004B0B8F"/>
    <w:rsid w:val="004B0BB6"/>
    <w:rsid w:val="004B0EDD"/>
    <w:rsid w:val="004B0FBC"/>
    <w:rsid w:val="004B0FF0"/>
    <w:rsid w:val="004B101B"/>
    <w:rsid w:val="004B10FD"/>
    <w:rsid w:val="004B124E"/>
    <w:rsid w:val="004B1281"/>
    <w:rsid w:val="004B13EC"/>
    <w:rsid w:val="004B144F"/>
    <w:rsid w:val="004B2082"/>
    <w:rsid w:val="004B21AF"/>
    <w:rsid w:val="004B21CA"/>
    <w:rsid w:val="004B21E1"/>
    <w:rsid w:val="004B2273"/>
    <w:rsid w:val="004B2652"/>
    <w:rsid w:val="004B2B5A"/>
    <w:rsid w:val="004B2BB2"/>
    <w:rsid w:val="004B2CC1"/>
    <w:rsid w:val="004B2DF4"/>
    <w:rsid w:val="004B3045"/>
    <w:rsid w:val="004B325D"/>
    <w:rsid w:val="004B3411"/>
    <w:rsid w:val="004B3577"/>
    <w:rsid w:val="004B3728"/>
    <w:rsid w:val="004B3A93"/>
    <w:rsid w:val="004B3EB8"/>
    <w:rsid w:val="004B405D"/>
    <w:rsid w:val="004B4094"/>
    <w:rsid w:val="004B4186"/>
    <w:rsid w:val="004B4192"/>
    <w:rsid w:val="004B42BE"/>
    <w:rsid w:val="004B450D"/>
    <w:rsid w:val="004B48E3"/>
    <w:rsid w:val="004B4941"/>
    <w:rsid w:val="004B4A61"/>
    <w:rsid w:val="004B4A7E"/>
    <w:rsid w:val="004B4E4E"/>
    <w:rsid w:val="004B5228"/>
    <w:rsid w:val="004B535D"/>
    <w:rsid w:val="004B542E"/>
    <w:rsid w:val="004B5731"/>
    <w:rsid w:val="004B591F"/>
    <w:rsid w:val="004B59CD"/>
    <w:rsid w:val="004B5A7E"/>
    <w:rsid w:val="004B609D"/>
    <w:rsid w:val="004B64B4"/>
    <w:rsid w:val="004B674D"/>
    <w:rsid w:val="004B67E8"/>
    <w:rsid w:val="004B6863"/>
    <w:rsid w:val="004B6A75"/>
    <w:rsid w:val="004B712E"/>
    <w:rsid w:val="004B72BA"/>
    <w:rsid w:val="004B7375"/>
    <w:rsid w:val="004B73A6"/>
    <w:rsid w:val="004B758F"/>
    <w:rsid w:val="004B75A9"/>
    <w:rsid w:val="004B7638"/>
    <w:rsid w:val="004B799E"/>
    <w:rsid w:val="004B7AF0"/>
    <w:rsid w:val="004B7E04"/>
    <w:rsid w:val="004C040A"/>
    <w:rsid w:val="004C069B"/>
    <w:rsid w:val="004C0857"/>
    <w:rsid w:val="004C08B4"/>
    <w:rsid w:val="004C09E9"/>
    <w:rsid w:val="004C0A7F"/>
    <w:rsid w:val="004C0C57"/>
    <w:rsid w:val="004C0F70"/>
    <w:rsid w:val="004C0F89"/>
    <w:rsid w:val="004C1289"/>
    <w:rsid w:val="004C1390"/>
    <w:rsid w:val="004C19DF"/>
    <w:rsid w:val="004C1B7A"/>
    <w:rsid w:val="004C1F88"/>
    <w:rsid w:val="004C2100"/>
    <w:rsid w:val="004C25D9"/>
    <w:rsid w:val="004C2A04"/>
    <w:rsid w:val="004C360A"/>
    <w:rsid w:val="004C3791"/>
    <w:rsid w:val="004C384D"/>
    <w:rsid w:val="004C3C03"/>
    <w:rsid w:val="004C3E41"/>
    <w:rsid w:val="004C4112"/>
    <w:rsid w:val="004C4272"/>
    <w:rsid w:val="004C446D"/>
    <w:rsid w:val="004C44B1"/>
    <w:rsid w:val="004C45F3"/>
    <w:rsid w:val="004C46CE"/>
    <w:rsid w:val="004C4851"/>
    <w:rsid w:val="004C492D"/>
    <w:rsid w:val="004C4BB5"/>
    <w:rsid w:val="004C4EF2"/>
    <w:rsid w:val="004C531A"/>
    <w:rsid w:val="004C53C8"/>
    <w:rsid w:val="004C54E6"/>
    <w:rsid w:val="004C564B"/>
    <w:rsid w:val="004C5701"/>
    <w:rsid w:val="004C5C84"/>
    <w:rsid w:val="004C5ED8"/>
    <w:rsid w:val="004C5F68"/>
    <w:rsid w:val="004C5FE1"/>
    <w:rsid w:val="004C61A4"/>
    <w:rsid w:val="004C6219"/>
    <w:rsid w:val="004C62A6"/>
    <w:rsid w:val="004C62E1"/>
    <w:rsid w:val="004C6507"/>
    <w:rsid w:val="004C681E"/>
    <w:rsid w:val="004C6877"/>
    <w:rsid w:val="004C6901"/>
    <w:rsid w:val="004C6E31"/>
    <w:rsid w:val="004C6E82"/>
    <w:rsid w:val="004C6F96"/>
    <w:rsid w:val="004C76DC"/>
    <w:rsid w:val="004C783B"/>
    <w:rsid w:val="004C7E06"/>
    <w:rsid w:val="004C7F2E"/>
    <w:rsid w:val="004D01BC"/>
    <w:rsid w:val="004D0401"/>
    <w:rsid w:val="004D0729"/>
    <w:rsid w:val="004D0897"/>
    <w:rsid w:val="004D0BAA"/>
    <w:rsid w:val="004D0BAC"/>
    <w:rsid w:val="004D0CFF"/>
    <w:rsid w:val="004D0F28"/>
    <w:rsid w:val="004D11A4"/>
    <w:rsid w:val="004D120F"/>
    <w:rsid w:val="004D1282"/>
    <w:rsid w:val="004D15E2"/>
    <w:rsid w:val="004D1909"/>
    <w:rsid w:val="004D1E9C"/>
    <w:rsid w:val="004D213B"/>
    <w:rsid w:val="004D223F"/>
    <w:rsid w:val="004D22F2"/>
    <w:rsid w:val="004D24F1"/>
    <w:rsid w:val="004D25E3"/>
    <w:rsid w:val="004D2A36"/>
    <w:rsid w:val="004D2C37"/>
    <w:rsid w:val="004D2C52"/>
    <w:rsid w:val="004D2C70"/>
    <w:rsid w:val="004D2FB4"/>
    <w:rsid w:val="004D348A"/>
    <w:rsid w:val="004D37FE"/>
    <w:rsid w:val="004D3821"/>
    <w:rsid w:val="004D3A5A"/>
    <w:rsid w:val="004D3A87"/>
    <w:rsid w:val="004D3C88"/>
    <w:rsid w:val="004D3E9D"/>
    <w:rsid w:val="004D3EE9"/>
    <w:rsid w:val="004D46B9"/>
    <w:rsid w:val="004D4986"/>
    <w:rsid w:val="004D4A1D"/>
    <w:rsid w:val="004D4CD9"/>
    <w:rsid w:val="004D4FED"/>
    <w:rsid w:val="004D5612"/>
    <w:rsid w:val="004D5C49"/>
    <w:rsid w:val="004D5D32"/>
    <w:rsid w:val="004D5EDA"/>
    <w:rsid w:val="004D62C3"/>
    <w:rsid w:val="004D6537"/>
    <w:rsid w:val="004D6623"/>
    <w:rsid w:val="004D66D1"/>
    <w:rsid w:val="004D7350"/>
    <w:rsid w:val="004D7443"/>
    <w:rsid w:val="004D7551"/>
    <w:rsid w:val="004D77B3"/>
    <w:rsid w:val="004D78A2"/>
    <w:rsid w:val="004D7D5E"/>
    <w:rsid w:val="004D7FE0"/>
    <w:rsid w:val="004E0007"/>
    <w:rsid w:val="004E00AB"/>
    <w:rsid w:val="004E01C5"/>
    <w:rsid w:val="004E02CF"/>
    <w:rsid w:val="004E038A"/>
    <w:rsid w:val="004E04EF"/>
    <w:rsid w:val="004E08AA"/>
    <w:rsid w:val="004E0962"/>
    <w:rsid w:val="004E0A44"/>
    <w:rsid w:val="004E0BF1"/>
    <w:rsid w:val="004E0C62"/>
    <w:rsid w:val="004E0C8D"/>
    <w:rsid w:val="004E0DB2"/>
    <w:rsid w:val="004E0E5F"/>
    <w:rsid w:val="004E100D"/>
    <w:rsid w:val="004E1080"/>
    <w:rsid w:val="004E10FD"/>
    <w:rsid w:val="004E117B"/>
    <w:rsid w:val="004E165F"/>
    <w:rsid w:val="004E1A88"/>
    <w:rsid w:val="004E1BE1"/>
    <w:rsid w:val="004E1F67"/>
    <w:rsid w:val="004E2170"/>
    <w:rsid w:val="004E2171"/>
    <w:rsid w:val="004E21BA"/>
    <w:rsid w:val="004E22D1"/>
    <w:rsid w:val="004E290D"/>
    <w:rsid w:val="004E2EFF"/>
    <w:rsid w:val="004E3290"/>
    <w:rsid w:val="004E356F"/>
    <w:rsid w:val="004E3BCA"/>
    <w:rsid w:val="004E3CD7"/>
    <w:rsid w:val="004E3E20"/>
    <w:rsid w:val="004E3F23"/>
    <w:rsid w:val="004E4021"/>
    <w:rsid w:val="004E41B6"/>
    <w:rsid w:val="004E41FF"/>
    <w:rsid w:val="004E42AC"/>
    <w:rsid w:val="004E43FE"/>
    <w:rsid w:val="004E450C"/>
    <w:rsid w:val="004E485E"/>
    <w:rsid w:val="004E4B54"/>
    <w:rsid w:val="004E4EE7"/>
    <w:rsid w:val="004E523D"/>
    <w:rsid w:val="004E524F"/>
    <w:rsid w:val="004E55F6"/>
    <w:rsid w:val="004E562B"/>
    <w:rsid w:val="004E5707"/>
    <w:rsid w:val="004E5ACB"/>
    <w:rsid w:val="004E5D50"/>
    <w:rsid w:val="004E5E17"/>
    <w:rsid w:val="004E5E9B"/>
    <w:rsid w:val="004E5FB2"/>
    <w:rsid w:val="004E61BF"/>
    <w:rsid w:val="004E6304"/>
    <w:rsid w:val="004E63AB"/>
    <w:rsid w:val="004E6421"/>
    <w:rsid w:val="004E65C0"/>
    <w:rsid w:val="004E6624"/>
    <w:rsid w:val="004E6647"/>
    <w:rsid w:val="004E6738"/>
    <w:rsid w:val="004E673E"/>
    <w:rsid w:val="004E67AD"/>
    <w:rsid w:val="004E680A"/>
    <w:rsid w:val="004E686C"/>
    <w:rsid w:val="004E690A"/>
    <w:rsid w:val="004E69E3"/>
    <w:rsid w:val="004E6EC5"/>
    <w:rsid w:val="004E735A"/>
    <w:rsid w:val="004E73DC"/>
    <w:rsid w:val="004E73EC"/>
    <w:rsid w:val="004E7C6C"/>
    <w:rsid w:val="004EB461"/>
    <w:rsid w:val="004F00C6"/>
    <w:rsid w:val="004F01ED"/>
    <w:rsid w:val="004F0255"/>
    <w:rsid w:val="004F037A"/>
    <w:rsid w:val="004F07FD"/>
    <w:rsid w:val="004F0824"/>
    <w:rsid w:val="004F0B4E"/>
    <w:rsid w:val="004F0B98"/>
    <w:rsid w:val="004F0E54"/>
    <w:rsid w:val="004F148F"/>
    <w:rsid w:val="004F18E1"/>
    <w:rsid w:val="004F1BDF"/>
    <w:rsid w:val="004F1CEE"/>
    <w:rsid w:val="004F1DCB"/>
    <w:rsid w:val="004F1F62"/>
    <w:rsid w:val="004F2271"/>
    <w:rsid w:val="004F2540"/>
    <w:rsid w:val="004F25E5"/>
    <w:rsid w:val="004F26D9"/>
    <w:rsid w:val="004F2782"/>
    <w:rsid w:val="004F28A3"/>
    <w:rsid w:val="004F2AD7"/>
    <w:rsid w:val="004F2E02"/>
    <w:rsid w:val="004F2E8B"/>
    <w:rsid w:val="004F2FAC"/>
    <w:rsid w:val="004F3149"/>
    <w:rsid w:val="004F3379"/>
    <w:rsid w:val="004F38ED"/>
    <w:rsid w:val="004F39A5"/>
    <w:rsid w:val="004F3D6E"/>
    <w:rsid w:val="004F3F9D"/>
    <w:rsid w:val="004F4041"/>
    <w:rsid w:val="004F4054"/>
    <w:rsid w:val="004F40DC"/>
    <w:rsid w:val="004F4107"/>
    <w:rsid w:val="004F479E"/>
    <w:rsid w:val="004F4B0F"/>
    <w:rsid w:val="004F4B72"/>
    <w:rsid w:val="004F4D9F"/>
    <w:rsid w:val="004F5128"/>
    <w:rsid w:val="004F5253"/>
    <w:rsid w:val="004F52AD"/>
    <w:rsid w:val="004F560D"/>
    <w:rsid w:val="004F5664"/>
    <w:rsid w:val="004F57DA"/>
    <w:rsid w:val="004F57F7"/>
    <w:rsid w:val="004F5AC1"/>
    <w:rsid w:val="004F5CE9"/>
    <w:rsid w:val="004F5DC0"/>
    <w:rsid w:val="004F5DCE"/>
    <w:rsid w:val="004F611D"/>
    <w:rsid w:val="004F62C6"/>
    <w:rsid w:val="004F65BE"/>
    <w:rsid w:val="004F6604"/>
    <w:rsid w:val="004F667D"/>
    <w:rsid w:val="004F6A66"/>
    <w:rsid w:val="004F6C8A"/>
    <w:rsid w:val="004F6D4F"/>
    <w:rsid w:val="004F74E8"/>
    <w:rsid w:val="004F7523"/>
    <w:rsid w:val="004F7620"/>
    <w:rsid w:val="004F777A"/>
    <w:rsid w:val="004F7E21"/>
    <w:rsid w:val="004F7F07"/>
    <w:rsid w:val="00500166"/>
    <w:rsid w:val="00500305"/>
    <w:rsid w:val="00500412"/>
    <w:rsid w:val="0050060C"/>
    <w:rsid w:val="005006DE"/>
    <w:rsid w:val="005009A5"/>
    <w:rsid w:val="00500AEE"/>
    <w:rsid w:val="00500E0A"/>
    <w:rsid w:val="00500E21"/>
    <w:rsid w:val="00500EF3"/>
    <w:rsid w:val="00501037"/>
    <w:rsid w:val="005010AB"/>
    <w:rsid w:val="0050118F"/>
    <w:rsid w:val="00501CCD"/>
    <w:rsid w:val="00501D82"/>
    <w:rsid w:val="00501D8C"/>
    <w:rsid w:val="00501F7B"/>
    <w:rsid w:val="005021A0"/>
    <w:rsid w:val="005026A6"/>
    <w:rsid w:val="005027DA"/>
    <w:rsid w:val="005028CD"/>
    <w:rsid w:val="005028E6"/>
    <w:rsid w:val="00502A66"/>
    <w:rsid w:val="00502CB8"/>
    <w:rsid w:val="00502DC7"/>
    <w:rsid w:val="00503344"/>
    <w:rsid w:val="0050334C"/>
    <w:rsid w:val="00503392"/>
    <w:rsid w:val="0050353E"/>
    <w:rsid w:val="00503550"/>
    <w:rsid w:val="005035C4"/>
    <w:rsid w:val="0050363C"/>
    <w:rsid w:val="005036F8"/>
    <w:rsid w:val="005038FB"/>
    <w:rsid w:val="00503A14"/>
    <w:rsid w:val="00503C7F"/>
    <w:rsid w:val="00503CF7"/>
    <w:rsid w:val="00503F4C"/>
    <w:rsid w:val="00503F97"/>
    <w:rsid w:val="005043F5"/>
    <w:rsid w:val="0050495B"/>
    <w:rsid w:val="0050498C"/>
    <w:rsid w:val="00504A10"/>
    <w:rsid w:val="00504C87"/>
    <w:rsid w:val="00504D6B"/>
    <w:rsid w:val="00504EE2"/>
    <w:rsid w:val="00505084"/>
    <w:rsid w:val="00505129"/>
    <w:rsid w:val="005052E1"/>
    <w:rsid w:val="005057E5"/>
    <w:rsid w:val="00505B38"/>
    <w:rsid w:val="00505C93"/>
    <w:rsid w:val="005060A5"/>
    <w:rsid w:val="00506110"/>
    <w:rsid w:val="00506887"/>
    <w:rsid w:val="00506B46"/>
    <w:rsid w:val="00506CE3"/>
    <w:rsid w:val="00506FA0"/>
    <w:rsid w:val="00507005"/>
    <w:rsid w:val="00507165"/>
    <w:rsid w:val="00507321"/>
    <w:rsid w:val="005073AD"/>
    <w:rsid w:val="005079A0"/>
    <w:rsid w:val="00507AEC"/>
    <w:rsid w:val="00507BD9"/>
    <w:rsid w:val="00510041"/>
    <w:rsid w:val="0051026D"/>
    <w:rsid w:val="005103C5"/>
    <w:rsid w:val="00510455"/>
    <w:rsid w:val="0051046F"/>
    <w:rsid w:val="005104FF"/>
    <w:rsid w:val="005105E5"/>
    <w:rsid w:val="00510C6A"/>
    <w:rsid w:val="00510EED"/>
    <w:rsid w:val="00511034"/>
    <w:rsid w:val="0051129C"/>
    <w:rsid w:val="0051176D"/>
    <w:rsid w:val="00511802"/>
    <w:rsid w:val="005118F0"/>
    <w:rsid w:val="00511A98"/>
    <w:rsid w:val="005121F7"/>
    <w:rsid w:val="00512200"/>
    <w:rsid w:val="00512558"/>
    <w:rsid w:val="00512738"/>
    <w:rsid w:val="00512830"/>
    <w:rsid w:val="00512964"/>
    <w:rsid w:val="00512D72"/>
    <w:rsid w:val="00512DDD"/>
    <w:rsid w:val="005130FC"/>
    <w:rsid w:val="0051345F"/>
    <w:rsid w:val="00513776"/>
    <w:rsid w:val="00513915"/>
    <w:rsid w:val="005139B7"/>
    <w:rsid w:val="00513B0D"/>
    <w:rsid w:val="00513B58"/>
    <w:rsid w:val="00513D87"/>
    <w:rsid w:val="00513EB4"/>
    <w:rsid w:val="00513F93"/>
    <w:rsid w:val="00514021"/>
    <w:rsid w:val="0051470F"/>
    <w:rsid w:val="00514B27"/>
    <w:rsid w:val="00514BCE"/>
    <w:rsid w:val="0051557D"/>
    <w:rsid w:val="00515787"/>
    <w:rsid w:val="005157CB"/>
    <w:rsid w:val="005160FB"/>
    <w:rsid w:val="00516262"/>
    <w:rsid w:val="0051632A"/>
    <w:rsid w:val="00516353"/>
    <w:rsid w:val="005166D6"/>
    <w:rsid w:val="0051693E"/>
    <w:rsid w:val="00516953"/>
    <w:rsid w:val="00516976"/>
    <w:rsid w:val="00516A96"/>
    <w:rsid w:val="00516B2B"/>
    <w:rsid w:val="00516E84"/>
    <w:rsid w:val="00517054"/>
    <w:rsid w:val="005174BD"/>
    <w:rsid w:val="00517721"/>
    <w:rsid w:val="005179C4"/>
    <w:rsid w:val="00517D2B"/>
    <w:rsid w:val="005201B9"/>
    <w:rsid w:val="005209ED"/>
    <w:rsid w:val="00520A32"/>
    <w:rsid w:val="00520E9B"/>
    <w:rsid w:val="00520F12"/>
    <w:rsid w:val="00521287"/>
    <w:rsid w:val="005213FB"/>
    <w:rsid w:val="005214BF"/>
    <w:rsid w:val="00521843"/>
    <w:rsid w:val="0052196A"/>
    <w:rsid w:val="00521A45"/>
    <w:rsid w:val="00521EAA"/>
    <w:rsid w:val="005220B5"/>
    <w:rsid w:val="005220F9"/>
    <w:rsid w:val="005221FE"/>
    <w:rsid w:val="0052236C"/>
    <w:rsid w:val="00522666"/>
    <w:rsid w:val="0052291B"/>
    <w:rsid w:val="00522E96"/>
    <w:rsid w:val="00522F77"/>
    <w:rsid w:val="00522FB3"/>
    <w:rsid w:val="00522FE3"/>
    <w:rsid w:val="005232AC"/>
    <w:rsid w:val="005233B6"/>
    <w:rsid w:val="0052354F"/>
    <w:rsid w:val="005237E1"/>
    <w:rsid w:val="00523C1E"/>
    <w:rsid w:val="00523D89"/>
    <w:rsid w:val="00523FC6"/>
    <w:rsid w:val="00523FD8"/>
    <w:rsid w:val="0052426F"/>
    <w:rsid w:val="00524291"/>
    <w:rsid w:val="005247FC"/>
    <w:rsid w:val="00524884"/>
    <w:rsid w:val="005249BC"/>
    <w:rsid w:val="00524D45"/>
    <w:rsid w:val="00524ED9"/>
    <w:rsid w:val="005250D7"/>
    <w:rsid w:val="005256F9"/>
    <w:rsid w:val="005259ED"/>
    <w:rsid w:val="00525B3C"/>
    <w:rsid w:val="00525B8B"/>
    <w:rsid w:val="00525FD8"/>
    <w:rsid w:val="0052603D"/>
    <w:rsid w:val="005262D4"/>
    <w:rsid w:val="00526300"/>
    <w:rsid w:val="005267B0"/>
    <w:rsid w:val="00526FCF"/>
    <w:rsid w:val="00527067"/>
    <w:rsid w:val="0052717D"/>
    <w:rsid w:val="005271D4"/>
    <w:rsid w:val="005273C1"/>
    <w:rsid w:val="005273D4"/>
    <w:rsid w:val="00527503"/>
    <w:rsid w:val="005279FC"/>
    <w:rsid w:val="00527B00"/>
    <w:rsid w:val="00527F10"/>
    <w:rsid w:val="00527F43"/>
    <w:rsid w:val="005303DC"/>
    <w:rsid w:val="00530465"/>
    <w:rsid w:val="005305A5"/>
    <w:rsid w:val="005305CE"/>
    <w:rsid w:val="005308CD"/>
    <w:rsid w:val="00530CCB"/>
    <w:rsid w:val="00530F24"/>
    <w:rsid w:val="005314B7"/>
    <w:rsid w:val="0053158F"/>
    <w:rsid w:val="005316D7"/>
    <w:rsid w:val="0053183F"/>
    <w:rsid w:val="00531B38"/>
    <w:rsid w:val="005322F5"/>
    <w:rsid w:val="0053232F"/>
    <w:rsid w:val="00532432"/>
    <w:rsid w:val="00532501"/>
    <w:rsid w:val="0053252E"/>
    <w:rsid w:val="00532AE6"/>
    <w:rsid w:val="00532AFF"/>
    <w:rsid w:val="00532D12"/>
    <w:rsid w:val="00533195"/>
    <w:rsid w:val="00533708"/>
    <w:rsid w:val="00533969"/>
    <w:rsid w:val="005339D6"/>
    <w:rsid w:val="00533B4A"/>
    <w:rsid w:val="00533CB7"/>
    <w:rsid w:val="00533CEB"/>
    <w:rsid w:val="0053408E"/>
    <w:rsid w:val="005340B6"/>
    <w:rsid w:val="00534344"/>
    <w:rsid w:val="00534E53"/>
    <w:rsid w:val="00534EB1"/>
    <w:rsid w:val="00534F2A"/>
    <w:rsid w:val="00535155"/>
    <w:rsid w:val="0053529A"/>
    <w:rsid w:val="0053557D"/>
    <w:rsid w:val="005355CB"/>
    <w:rsid w:val="005355D9"/>
    <w:rsid w:val="00535631"/>
    <w:rsid w:val="005358ED"/>
    <w:rsid w:val="0053596B"/>
    <w:rsid w:val="00535C49"/>
    <w:rsid w:val="00535D1D"/>
    <w:rsid w:val="00535EE7"/>
    <w:rsid w:val="00536093"/>
    <w:rsid w:val="00536131"/>
    <w:rsid w:val="00536278"/>
    <w:rsid w:val="00536499"/>
    <w:rsid w:val="00536535"/>
    <w:rsid w:val="0053663B"/>
    <w:rsid w:val="005367F7"/>
    <w:rsid w:val="00536873"/>
    <w:rsid w:val="005368FB"/>
    <w:rsid w:val="0053690B"/>
    <w:rsid w:val="00536C5E"/>
    <w:rsid w:val="00536D36"/>
    <w:rsid w:val="00536D6C"/>
    <w:rsid w:val="00537215"/>
    <w:rsid w:val="0053744B"/>
    <w:rsid w:val="0053758B"/>
    <w:rsid w:val="0053767E"/>
    <w:rsid w:val="00537690"/>
    <w:rsid w:val="005376DA"/>
    <w:rsid w:val="0053792C"/>
    <w:rsid w:val="0054008F"/>
    <w:rsid w:val="00540129"/>
    <w:rsid w:val="005402EA"/>
    <w:rsid w:val="00540AE4"/>
    <w:rsid w:val="00540C8D"/>
    <w:rsid w:val="00540C95"/>
    <w:rsid w:val="00540CD4"/>
    <w:rsid w:val="00540D51"/>
    <w:rsid w:val="00540D86"/>
    <w:rsid w:val="00540F6C"/>
    <w:rsid w:val="00541006"/>
    <w:rsid w:val="00541032"/>
    <w:rsid w:val="005414AA"/>
    <w:rsid w:val="0054160F"/>
    <w:rsid w:val="0054184A"/>
    <w:rsid w:val="00541AEF"/>
    <w:rsid w:val="00541CA4"/>
    <w:rsid w:val="00541D98"/>
    <w:rsid w:val="00541F54"/>
    <w:rsid w:val="005423A1"/>
    <w:rsid w:val="005424A6"/>
    <w:rsid w:val="00542579"/>
    <w:rsid w:val="00542613"/>
    <w:rsid w:val="005426C8"/>
    <w:rsid w:val="005426C9"/>
    <w:rsid w:val="00542B74"/>
    <w:rsid w:val="00542BD3"/>
    <w:rsid w:val="00542D2D"/>
    <w:rsid w:val="00542D93"/>
    <w:rsid w:val="0054304E"/>
    <w:rsid w:val="00543064"/>
    <w:rsid w:val="005432FE"/>
    <w:rsid w:val="00543864"/>
    <w:rsid w:val="00543B52"/>
    <w:rsid w:val="00543C89"/>
    <w:rsid w:val="00543CC3"/>
    <w:rsid w:val="00543D3A"/>
    <w:rsid w:val="005441D1"/>
    <w:rsid w:val="00544301"/>
    <w:rsid w:val="0054483A"/>
    <w:rsid w:val="00544909"/>
    <w:rsid w:val="00544B14"/>
    <w:rsid w:val="00544BA7"/>
    <w:rsid w:val="00544C39"/>
    <w:rsid w:val="00544D4D"/>
    <w:rsid w:val="00544E0B"/>
    <w:rsid w:val="00545025"/>
    <w:rsid w:val="00545349"/>
    <w:rsid w:val="00545485"/>
    <w:rsid w:val="00545789"/>
    <w:rsid w:val="00545AD5"/>
    <w:rsid w:val="00545B42"/>
    <w:rsid w:val="00545B97"/>
    <w:rsid w:val="00545C34"/>
    <w:rsid w:val="00545E17"/>
    <w:rsid w:val="00545E3B"/>
    <w:rsid w:val="00546334"/>
    <w:rsid w:val="005463EA"/>
    <w:rsid w:val="0054649B"/>
    <w:rsid w:val="00546515"/>
    <w:rsid w:val="00546656"/>
    <w:rsid w:val="0054698A"/>
    <w:rsid w:val="00546BC5"/>
    <w:rsid w:val="00547116"/>
    <w:rsid w:val="005478DF"/>
    <w:rsid w:val="00547970"/>
    <w:rsid w:val="00547A4E"/>
    <w:rsid w:val="00547EEE"/>
    <w:rsid w:val="00547FC6"/>
    <w:rsid w:val="0054BED7"/>
    <w:rsid w:val="00550171"/>
    <w:rsid w:val="00550409"/>
    <w:rsid w:val="005505B7"/>
    <w:rsid w:val="005506E2"/>
    <w:rsid w:val="00550B8D"/>
    <w:rsid w:val="00550CB3"/>
    <w:rsid w:val="0055100B"/>
    <w:rsid w:val="00551351"/>
    <w:rsid w:val="00551726"/>
    <w:rsid w:val="00551730"/>
    <w:rsid w:val="005517CA"/>
    <w:rsid w:val="00551B4D"/>
    <w:rsid w:val="00551BC7"/>
    <w:rsid w:val="00551CE2"/>
    <w:rsid w:val="005521FF"/>
    <w:rsid w:val="0055245F"/>
    <w:rsid w:val="00552A52"/>
    <w:rsid w:val="00552C15"/>
    <w:rsid w:val="00552C9F"/>
    <w:rsid w:val="00552D71"/>
    <w:rsid w:val="00552D7D"/>
    <w:rsid w:val="00552DC9"/>
    <w:rsid w:val="00552F29"/>
    <w:rsid w:val="00552F58"/>
    <w:rsid w:val="00553167"/>
    <w:rsid w:val="00553238"/>
    <w:rsid w:val="005533FD"/>
    <w:rsid w:val="0055341A"/>
    <w:rsid w:val="0055364F"/>
    <w:rsid w:val="00553701"/>
    <w:rsid w:val="00553766"/>
    <w:rsid w:val="00553969"/>
    <w:rsid w:val="0055398B"/>
    <w:rsid w:val="005539EC"/>
    <w:rsid w:val="00553ACA"/>
    <w:rsid w:val="00553AEC"/>
    <w:rsid w:val="00553BA5"/>
    <w:rsid w:val="00554074"/>
    <w:rsid w:val="005540E9"/>
    <w:rsid w:val="00554263"/>
    <w:rsid w:val="005544E5"/>
    <w:rsid w:val="005548B9"/>
    <w:rsid w:val="00554A03"/>
    <w:rsid w:val="00554A1E"/>
    <w:rsid w:val="00554CC2"/>
    <w:rsid w:val="00554CD4"/>
    <w:rsid w:val="00555383"/>
    <w:rsid w:val="00555481"/>
    <w:rsid w:val="005555D9"/>
    <w:rsid w:val="0055564A"/>
    <w:rsid w:val="00555824"/>
    <w:rsid w:val="00555900"/>
    <w:rsid w:val="00555A14"/>
    <w:rsid w:val="00555B4E"/>
    <w:rsid w:val="00555E09"/>
    <w:rsid w:val="00555F2E"/>
    <w:rsid w:val="0055612A"/>
    <w:rsid w:val="00556366"/>
    <w:rsid w:val="005568FB"/>
    <w:rsid w:val="00556C9C"/>
    <w:rsid w:val="00556FBD"/>
    <w:rsid w:val="00557061"/>
    <w:rsid w:val="00557100"/>
    <w:rsid w:val="005571AC"/>
    <w:rsid w:val="005574B6"/>
    <w:rsid w:val="005575A9"/>
    <w:rsid w:val="00557688"/>
    <w:rsid w:val="005576C8"/>
    <w:rsid w:val="005578CA"/>
    <w:rsid w:val="00557981"/>
    <w:rsid w:val="00557B4B"/>
    <w:rsid w:val="00557C21"/>
    <w:rsid w:val="00557CD1"/>
    <w:rsid w:val="00557D74"/>
    <w:rsid w:val="00557DB8"/>
    <w:rsid w:val="00557E87"/>
    <w:rsid w:val="00557F38"/>
    <w:rsid w:val="00557FE3"/>
    <w:rsid w:val="00557FF9"/>
    <w:rsid w:val="0056021D"/>
    <w:rsid w:val="005602FC"/>
    <w:rsid w:val="005603DC"/>
    <w:rsid w:val="005605DC"/>
    <w:rsid w:val="00560792"/>
    <w:rsid w:val="0056082F"/>
    <w:rsid w:val="00560ED0"/>
    <w:rsid w:val="00560EDB"/>
    <w:rsid w:val="00560F6D"/>
    <w:rsid w:val="0056156D"/>
    <w:rsid w:val="005615AC"/>
    <w:rsid w:val="00561666"/>
    <w:rsid w:val="005618BA"/>
    <w:rsid w:val="00561B00"/>
    <w:rsid w:val="00561B63"/>
    <w:rsid w:val="00562A7D"/>
    <w:rsid w:val="00562B0F"/>
    <w:rsid w:val="00562DB5"/>
    <w:rsid w:val="00562FBE"/>
    <w:rsid w:val="0056302D"/>
    <w:rsid w:val="00563381"/>
    <w:rsid w:val="005636FF"/>
    <w:rsid w:val="00563AAE"/>
    <w:rsid w:val="005642A3"/>
    <w:rsid w:val="00564441"/>
    <w:rsid w:val="00564573"/>
    <w:rsid w:val="0056458A"/>
    <w:rsid w:val="005645B0"/>
    <w:rsid w:val="00564651"/>
    <w:rsid w:val="00564A1C"/>
    <w:rsid w:val="00564B2C"/>
    <w:rsid w:val="00564B61"/>
    <w:rsid w:val="00564CB9"/>
    <w:rsid w:val="00565196"/>
    <w:rsid w:val="00565282"/>
    <w:rsid w:val="0056534C"/>
    <w:rsid w:val="005655E8"/>
    <w:rsid w:val="00565745"/>
    <w:rsid w:val="005658F7"/>
    <w:rsid w:val="00565B5B"/>
    <w:rsid w:val="00565CF2"/>
    <w:rsid w:val="00565D0F"/>
    <w:rsid w:val="005660E1"/>
    <w:rsid w:val="005664CE"/>
    <w:rsid w:val="005667C8"/>
    <w:rsid w:val="00566A46"/>
    <w:rsid w:val="00566A90"/>
    <w:rsid w:val="00566EA4"/>
    <w:rsid w:val="0056716C"/>
    <w:rsid w:val="00567329"/>
    <w:rsid w:val="00567CC8"/>
    <w:rsid w:val="005700F5"/>
    <w:rsid w:val="005706F4"/>
    <w:rsid w:val="00570703"/>
    <w:rsid w:val="00570AA4"/>
    <w:rsid w:val="00570AC6"/>
    <w:rsid w:val="00570FF7"/>
    <w:rsid w:val="00571029"/>
    <w:rsid w:val="0057112A"/>
    <w:rsid w:val="0057158E"/>
    <w:rsid w:val="005715D0"/>
    <w:rsid w:val="005716A3"/>
    <w:rsid w:val="00571CFA"/>
    <w:rsid w:val="00571E59"/>
    <w:rsid w:val="005720BB"/>
    <w:rsid w:val="005720C4"/>
    <w:rsid w:val="005721BE"/>
    <w:rsid w:val="00572263"/>
    <w:rsid w:val="00572406"/>
    <w:rsid w:val="005726EB"/>
    <w:rsid w:val="00572798"/>
    <w:rsid w:val="0057289E"/>
    <w:rsid w:val="005728FC"/>
    <w:rsid w:val="00572993"/>
    <w:rsid w:val="005729CA"/>
    <w:rsid w:val="00572F8F"/>
    <w:rsid w:val="00572FEA"/>
    <w:rsid w:val="00573068"/>
    <w:rsid w:val="0057326D"/>
    <w:rsid w:val="00573391"/>
    <w:rsid w:val="005733C2"/>
    <w:rsid w:val="00573458"/>
    <w:rsid w:val="00573580"/>
    <w:rsid w:val="00573A21"/>
    <w:rsid w:val="00573CA6"/>
    <w:rsid w:val="00573CD0"/>
    <w:rsid w:val="00573DA1"/>
    <w:rsid w:val="00573E4D"/>
    <w:rsid w:val="005747AB"/>
    <w:rsid w:val="0057480E"/>
    <w:rsid w:val="0057486E"/>
    <w:rsid w:val="005748BC"/>
    <w:rsid w:val="0057491E"/>
    <w:rsid w:val="005749AB"/>
    <w:rsid w:val="00574AF5"/>
    <w:rsid w:val="00574B17"/>
    <w:rsid w:val="00574BFE"/>
    <w:rsid w:val="005755A6"/>
    <w:rsid w:val="005758FD"/>
    <w:rsid w:val="00575A9A"/>
    <w:rsid w:val="00575C9A"/>
    <w:rsid w:val="00575CD1"/>
    <w:rsid w:val="00575E8C"/>
    <w:rsid w:val="00575FA5"/>
    <w:rsid w:val="00576144"/>
    <w:rsid w:val="005762B7"/>
    <w:rsid w:val="005762BF"/>
    <w:rsid w:val="005766C9"/>
    <w:rsid w:val="005768AF"/>
    <w:rsid w:val="00576951"/>
    <w:rsid w:val="005769AB"/>
    <w:rsid w:val="00576BDF"/>
    <w:rsid w:val="00576BE6"/>
    <w:rsid w:val="00576CAF"/>
    <w:rsid w:val="00576CEA"/>
    <w:rsid w:val="00576D03"/>
    <w:rsid w:val="00576EF6"/>
    <w:rsid w:val="00576FF2"/>
    <w:rsid w:val="005771F3"/>
    <w:rsid w:val="0057732A"/>
    <w:rsid w:val="005773BD"/>
    <w:rsid w:val="0057743B"/>
    <w:rsid w:val="00577872"/>
    <w:rsid w:val="005778DA"/>
    <w:rsid w:val="00577C0E"/>
    <w:rsid w:val="00577E77"/>
    <w:rsid w:val="00577FB8"/>
    <w:rsid w:val="005801B1"/>
    <w:rsid w:val="0058051E"/>
    <w:rsid w:val="005807CF"/>
    <w:rsid w:val="00580C12"/>
    <w:rsid w:val="00580D41"/>
    <w:rsid w:val="00580E1E"/>
    <w:rsid w:val="00580FFE"/>
    <w:rsid w:val="005812E3"/>
    <w:rsid w:val="0058132F"/>
    <w:rsid w:val="005816B5"/>
    <w:rsid w:val="005818F3"/>
    <w:rsid w:val="00581959"/>
    <w:rsid w:val="00581A21"/>
    <w:rsid w:val="00581F72"/>
    <w:rsid w:val="00581FB9"/>
    <w:rsid w:val="00582074"/>
    <w:rsid w:val="00582231"/>
    <w:rsid w:val="0058251A"/>
    <w:rsid w:val="00582A22"/>
    <w:rsid w:val="00582A63"/>
    <w:rsid w:val="00582C1C"/>
    <w:rsid w:val="00583133"/>
    <w:rsid w:val="005831FF"/>
    <w:rsid w:val="0058324F"/>
    <w:rsid w:val="0058334D"/>
    <w:rsid w:val="0058336B"/>
    <w:rsid w:val="00583636"/>
    <w:rsid w:val="00583A40"/>
    <w:rsid w:val="00583CEA"/>
    <w:rsid w:val="00583D2E"/>
    <w:rsid w:val="00583E0E"/>
    <w:rsid w:val="00584003"/>
    <w:rsid w:val="005841A9"/>
    <w:rsid w:val="00584268"/>
    <w:rsid w:val="005842F0"/>
    <w:rsid w:val="00584347"/>
    <w:rsid w:val="0058473B"/>
    <w:rsid w:val="00584C1A"/>
    <w:rsid w:val="00584F69"/>
    <w:rsid w:val="00584FF7"/>
    <w:rsid w:val="00585262"/>
    <w:rsid w:val="00585314"/>
    <w:rsid w:val="00585562"/>
    <w:rsid w:val="0058585F"/>
    <w:rsid w:val="00585A19"/>
    <w:rsid w:val="00585EBB"/>
    <w:rsid w:val="00585FEA"/>
    <w:rsid w:val="00586172"/>
    <w:rsid w:val="00586AE1"/>
    <w:rsid w:val="00586B88"/>
    <w:rsid w:val="00586C9F"/>
    <w:rsid w:val="005870F4"/>
    <w:rsid w:val="005874B5"/>
    <w:rsid w:val="00587751"/>
    <w:rsid w:val="005877B7"/>
    <w:rsid w:val="00587BBA"/>
    <w:rsid w:val="00587C95"/>
    <w:rsid w:val="00587CEE"/>
    <w:rsid w:val="00587E3C"/>
    <w:rsid w:val="00587E6E"/>
    <w:rsid w:val="0058A72F"/>
    <w:rsid w:val="005901E6"/>
    <w:rsid w:val="00590332"/>
    <w:rsid w:val="005903B8"/>
    <w:rsid w:val="005908E9"/>
    <w:rsid w:val="00590A06"/>
    <w:rsid w:val="00590D33"/>
    <w:rsid w:val="005910DD"/>
    <w:rsid w:val="0059130A"/>
    <w:rsid w:val="00591519"/>
    <w:rsid w:val="0059157A"/>
    <w:rsid w:val="005915AF"/>
    <w:rsid w:val="005918B9"/>
    <w:rsid w:val="00591C20"/>
    <w:rsid w:val="00591D95"/>
    <w:rsid w:val="00591DA8"/>
    <w:rsid w:val="00591F1D"/>
    <w:rsid w:val="00591F43"/>
    <w:rsid w:val="00592342"/>
    <w:rsid w:val="00592386"/>
    <w:rsid w:val="005925C8"/>
    <w:rsid w:val="00592B1C"/>
    <w:rsid w:val="00592B86"/>
    <w:rsid w:val="00592D3E"/>
    <w:rsid w:val="00592EE8"/>
    <w:rsid w:val="00593328"/>
    <w:rsid w:val="005939A3"/>
    <w:rsid w:val="005939D0"/>
    <w:rsid w:val="00593B60"/>
    <w:rsid w:val="00593C41"/>
    <w:rsid w:val="00593E01"/>
    <w:rsid w:val="00593FB7"/>
    <w:rsid w:val="00594272"/>
    <w:rsid w:val="00594370"/>
    <w:rsid w:val="005946FC"/>
    <w:rsid w:val="0059489F"/>
    <w:rsid w:val="00594DE6"/>
    <w:rsid w:val="0059500E"/>
    <w:rsid w:val="005950B7"/>
    <w:rsid w:val="0059523E"/>
    <w:rsid w:val="005953C9"/>
    <w:rsid w:val="005955FE"/>
    <w:rsid w:val="00595A4B"/>
    <w:rsid w:val="00595CB6"/>
    <w:rsid w:val="00595DDE"/>
    <w:rsid w:val="0059628A"/>
    <w:rsid w:val="0059631D"/>
    <w:rsid w:val="0059638D"/>
    <w:rsid w:val="005964A1"/>
    <w:rsid w:val="00596927"/>
    <w:rsid w:val="005969C2"/>
    <w:rsid w:val="005969DF"/>
    <w:rsid w:val="00596CCE"/>
    <w:rsid w:val="00596FEF"/>
    <w:rsid w:val="0059709C"/>
    <w:rsid w:val="00597284"/>
    <w:rsid w:val="00597979"/>
    <w:rsid w:val="00597E3E"/>
    <w:rsid w:val="00597E68"/>
    <w:rsid w:val="00597EF3"/>
    <w:rsid w:val="00597FEB"/>
    <w:rsid w:val="005A00D4"/>
    <w:rsid w:val="005A01A1"/>
    <w:rsid w:val="005A04BB"/>
    <w:rsid w:val="005A063E"/>
    <w:rsid w:val="005A0857"/>
    <w:rsid w:val="005A0B51"/>
    <w:rsid w:val="005A11B7"/>
    <w:rsid w:val="005A137E"/>
    <w:rsid w:val="005A15B5"/>
    <w:rsid w:val="005A179E"/>
    <w:rsid w:val="005A1880"/>
    <w:rsid w:val="005A1AC5"/>
    <w:rsid w:val="005A1CA4"/>
    <w:rsid w:val="005A226B"/>
    <w:rsid w:val="005A2341"/>
    <w:rsid w:val="005A237A"/>
    <w:rsid w:val="005A24AA"/>
    <w:rsid w:val="005A24E4"/>
    <w:rsid w:val="005A259E"/>
    <w:rsid w:val="005A2648"/>
    <w:rsid w:val="005A2FB5"/>
    <w:rsid w:val="005A307F"/>
    <w:rsid w:val="005A3205"/>
    <w:rsid w:val="005A359E"/>
    <w:rsid w:val="005A35AD"/>
    <w:rsid w:val="005A37FA"/>
    <w:rsid w:val="005A3801"/>
    <w:rsid w:val="005A3A1B"/>
    <w:rsid w:val="005A3DC8"/>
    <w:rsid w:val="005A40B1"/>
    <w:rsid w:val="005A40CD"/>
    <w:rsid w:val="005A4503"/>
    <w:rsid w:val="005A454C"/>
    <w:rsid w:val="005A4685"/>
    <w:rsid w:val="005A52C4"/>
    <w:rsid w:val="005A5962"/>
    <w:rsid w:val="005A5975"/>
    <w:rsid w:val="005A59CC"/>
    <w:rsid w:val="005A5A6B"/>
    <w:rsid w:val="005A5A8C"/>
    <w:rsid w:val="005A5FF9"/>
    <w:rsid w:val="005A632B"/>
    <w:rsid w:val="005A69F7"/>
    <w:rsid w:val="005A6EA9"/>
    <w:rsid w:val="005A6F56"/>
    <w:rsid w:val="005A727F"/>
    <w:rsid w:val="005A7BE2"/>
    <w:rsid w:val="005B0057"/>
    <w:rsid w:val="005B0930"/>
    <w:rsid w:val="005B0B57"/>
    <w:rsid w:val="005B0BCF"/>
    <w:rsid w:val="005B0BE9"/>
    <w:rsid w:val="005B0EAB"/>
    <w:rsid w:val="005B1264"/>
    <w:rsid w:val="005B1276"/>
    <w:rsid w:val="005B149C"/>
    <w:rsid w:val="005B1D41"/>
    <w:rsid w:val="005B1EB7"/>
    <w:rsid w:val="005B2144"/>
    <w:rsid w:val="005B23E4"/>
    <w:rsid w:val="005B26D1"/>
    <w:rsid w:val="005B294C"/>
    <w:rsid w:val="005B2BFD"/>
    <w:rsid w:val="005B2D77"/>
    <w:rsid w:val="005B2E62"/>
    <w:rsid w:val="005B2FC7"/>
    <w:rsid w:val="005B31BF"/>
    <w:rsid w:val="005B3403"/>
    <w:rsid w:val="005B35AD"/>
    <w:rsid w:val="005B3BCB"/>
    <w:rsid w:val="005B3D85"/>
    <w:rsid w:val="005B3D8C"/>
    <w:rsid w:val="005B4089"/>
    <w:rsid w:val="005B46C8"/>
    <w:rsid w:val="005B4B3A"/>
    <w:rsid w:val="005B4D14"/>
    <w:rsid w:val="005B53C8"/>
    <w:rsid w:val="005B5C53"/>
    <w:rsid w:val="005B60C0"/>
    <w:rsid w:val="005B6411"/>
    <w:rsid w:val="005B6413"/>
    <w:rsid w:val="005B64E9"/>
    <w:rsid w:val="005B65C3"/>
    <w:rsid w:val="005B67CF"/>
    <w:rsid w:val="005B6869"/>
    <w:rsid w:val="005B69E6"/>
    <w:rsid w:val="005B6CC9"/>
    <w:rsid w:val="005B6D34"/>
    <w:rsid w:val="005B71EF"/>
    <w:rsid w:val="005B73A1"/>
    <w:rsid w:val="005B73BA"/>
    <w:rsid w:val="005B7586"/>
    <w:rsid w:val="005B76AA"/>
    <w:rsid w:val="005B77F8"/>
    <w:rsid w:val="005B7D92"/>
    <w:rsid w:val="005B7F41"/>
    <w:rsid w:val="005B7FF6"/>
    <w:rsid w:val="005C00E6"/>
    <w:rsid w:val="005C06DC"/>
    <w:rsid w:val="005C090E"/>
    <w:rsid w:val="005C0B1B"/>
    <w:rsid w:val="005C0D5B"/>
    <w:rsid w:val="005C1342"/>
    <w:rsid w:val="005C13E7"/>
    <w:rsid w:val="005C14A0"/>
    <w:rsid w:val="005C15A4"/>
    <w:rsid w:val="005C17DD"/>
    <w:rsid w:val="005C1EB7"/>
    <w:rsid w:val="005C2404"/>
    <w:rsid w:val="005C269E"/>
    <w:rsid w:val="005C29A8"/>
    <w:rsid w:val="005C2F07"/>
    <w:rsid w:val="005C3001"/>
    <w:rsid w:val="005C304A"/>
    <w:rsid w:val="005C30FD"/>
    <w:rsid w:val="005C31CF"/>
    <w:rsid w:val="005C34BE"/>
    <w:rsid w:val="005C3524"/>
    <w:rsid w:val="005C3585"/>
    <w:rsid w:val="005C35A7"/>
    <w:rsid w:val="005C3732"/>
    <w:rsid w:val="005C3758"/>
    <w:rsid w:val="005C3874"/>
    <w:rsid w:val="005C3D9D"/>
    <w:rsid w:val="005C3FA4"/>
    <w:rsid w:val="005C42E2"/>
    <w:rsid w:val="005C43CF"/>
    <w:rsid w:val="005C4458"/>
    <w:rsid w:val="005C4632"/>
    <w:rsid w:val="005C48CE"/>
    <w:rsid w:val="005C4B95"/>
    <w:rsid w:val="005C4BB4"/>
    <w:rsid w:val="005C5040"/>
    <w:rsid w:val="005C538C"/>
    <w:rsid w:val="005C53CA"/>
    <w:rsid w:val="005C54AA"/>
    <w:rsid w:val="005C5CFE"/>
    <w:rsid w:val="005C5EB9"/>
    <w:rsid w:val="005C607B"/>
    <w:rsid w:val="005C61A0"/>
    <w:rsid w:val="005C6834"/>
    <w:rsid w:val="005C6F1A"/>
    <w:rsid w:val="005C6F74"/>
    <w:rsid w:val="005C6FCF"/>
    <w:rsid w:val="005C7745"/>
    <w:rsid w:val="005C7DD9"/>
    <w:rsid w:val="005C7EDE"/>
    <w:rsid w:val="005D0021"/>
    <w:rsid w:val="005D012D"/>
    <w:rsid w:val="005D013E"/>
    <w:rsid w:val="005D019D"/>
    <w:rsid w:val="005D0367"/>
    <w:rsid w:val="005D09C0"/>
    <w:rsid w:val="005D09C3"/>
    <w:rsid w:val="005D0A72"/>
    <w:rsid w:val="005D0BED"/>
    <w:rsid w:val="005D0C56"/>
    <w:rsid w:val="005D108C"/>
    <w:rsid w:val="005D11AF"/>
    <w:rsid w:val="005D158E"/>
    <w:rsid w:val="005D170B"/>
    <w:rsid w:val="005D1DC6"/>
    <w:rsid w:val="005D259B"/>
    <w:rsid w:val="005D25AE"/>
    <w:rsid w:val="005D2796"/>
    <w:rsid w:val="005D27F0"/>
    <w:rsid w:val="005D28EA"/>
    <w:rsid w:val="005D2E92"/>
    <w:rsid w:val="005D2EA6"/>
    <w:rsid w:val="005D3CBA"/>
    <w:rsid w:val="005D3D15"/>
    <w:rsid w:val="005D3F0E"/>
    <w:rsid w:val="005D4165"/>
    <w:rsid w:val="005D46BA"/>
    <w:rsid w:val="005D4A38"/>
    <w:rsid w:val="005D4DB3"/>
    <w:rsid w:val="005D4FC8"/>
    <w:rsid w:val="005D53A3"/>
    <w:rsid w:val="005D5506"/>
    <w:rsid w:val="005D5605"/>
    <w:rsid w:val="005D5670"/>
    <w:rsid w:val="005D594E"/>
    <w:rsid w:val="005D5A22"/>
    <w:rsid w:val="005D5C06"/>
    <w:rsid w:val="005D5FC4"/>
    <w:rsid w:val="005D5FD8"/>
    <w:rsid w:val="005D60AF"/>
    <w:rsid w:val="005D60FB"/>
    <w:rsid w:val="005D64E0"/>
    <w:rsid w:val="005D6561"/>
    <w:rsid w:val="005D6710"/>
    <w:rsid w:val="005D673E"/>
    <w:rsid w:val="005D673F"/>
    <w:rsid w:val="005D6845"/>
    <w:rsid w:val="005D693E"/>
    <w:rsid w:val="005D6D0C"/>
    <w:rsid w:val="005D6D65"/>
    <w:rsid w:val="005D6E75"/>
    <w:rsid w:val="005D6EB5"/>
    <w:rsid w:val="005D70C0"/>
    <w:rsid w:val="005D7192"/>
    <w:rsid w:val="005D723D"/>
    <w:rsid w:val="005D734B"/>
    <w:rsid w:val="005D7355"/>
    <w:rsid w:val="005D751A"/>
    <w:rsid w:val="005D7BA2"/>
    <w:rsid w:val="005D7D47"/>
    <w:rsid w:val="005D7D95"/>
    <w:rsid w:val="005D7DEA"/>
    <w:rsid w:val="005E0051"/>
    <w:rsid w:val="005E03F8"/>
    <w:rsid w:val="005E0632"/>
    <w:rsid w:val="005E0BB3"/>
    <w:rsid w:val="005E0D0A"/>
    <w:rsid w:val="005E0DA7"/>
    <w:rsid w:val="005E0DB4"/>
    <w:rsid w:val="005E0F08"/>
    <w:rsid w:val="005E1645"/>
    <w:rsid w:val="005E191C"/>
    <w:rsid w:val="005E1976"/>
    <w:rsid w:val="005E1B3E"/>
    <w:rsid w:val="005E1BE8"/>
    <w:rsid w:val="005E1C10"/>
    <w:rsid w:val="005E2382"/>
    <w:rsid w:val="005E2467"/>
    <w:rsid w:val="005E26BB"/>
    <w:rsid w:val="005E278A"/>
    <w:rsid w:val="005E2998"/>
    <w:rsid w:val="005E2E78"/>
    <w:rsid w:val="005E2FD0"/>
    <w:rsid w:val="005E3081"/>
    <w:rsid w:val="005E3301"/>
    <w:rsid w:val="005E3484"/>
    <w:rsid w:val="005E34B0"/>
    <w:rsid w:val="005E34FD"/>
    <w:rsid w:val="005E36B1"/>
    <w:rsid w:val="005E3703"/>
    <w:rsid w:val="005E3820"/>
    <w:rsid w:val="005E3CD8"/>
    <w:rsid w:val="005E3F02"/>
    <w:rsid w:val="005E4064"/>
    <w:rsid w:val="005E40AC"/>
    <w:rsid w:val="005E42B9"/>
    <w:rsid w:val="005E44AB"/>
    <w:rsid w:val="005E4841"/>
    <w:rsid w:val="005E484A"/>
    <w:rsid w:val="005E4A35"/>
    <w:rsid w:val="005E4BCC"/>
    <w:rsid w:val="005E502E"/>
    <w:rsid w:val="005E5168"/>
    <w:rsid w:val="005E53F2"/>
    <w:rsid w:val="005E5A03"/>
    <w:rsid w:val="005E5E4A"/>
    <w:rsid w:val="005E62B5"/>
    <w:rsid w:val="005E63A1"/>
    <w:rsid w:val="005E6439"/>
    <w:rsid w:val="005E6979"/>
    <w:rsid w:val="005E6F66"/>
    <w:rsid w:val="005E6FD3"/>
    <w:rsid w:val="005E7121"/>
    <w:rsid w:val="005E720E"/>
    <w:rsid w:val="005E726A"/>
    <w:rsid w:val="005E7626"/>
    <w:rsid w:val="005E78C3"/>
    <w:rsid w:val="005E7FEC"/>
    <w:rsid w:val="005F0092"/>
    <w:rsid w:val="005F023E"/>
    <w:rsid w:val="005F02EF"/>
    <w:rsid w:val="005F0683"/>
    <w:rsid w:val="005F07C5"/>
    <w:rsid w:val="005F09A4"/>
    <w:rsid w:val="005F0DA8"/>
    <w:rsid w:val="005F0F1E"/>
    <w:rsid w:val="005F0F6F"/>
    <w:rsid w:val="005F12FD"/>
    <w:rsid w:val="005F151B"/>
    <w:rsid w:val="005F176F"/>
    <w:rsid w:val="005F1882"/>
    <w:rsid w:val="005F18B5"/>
    <w:rsid w:val="005F1BB5"/>
    <w:rsid w:val="005F1D06"/>
    <w:rsid w:val="005F1FF8"/>
    <w:rsid w:val="005F2037"/>
    <w:rsid w:val="005F25ED"/>
    <w:rsid w:val="005F2772"/>
    <w:rsid w:val="005F2A92"/>
    <w:rsid w:val="005F2CD2"/>
    <w:rsid w:val="005F36F5"/>
    <w:rsid w:val="005F37BA"/>
    <w:rsid w:val="005F38E6"/>
    <w:rsid w:val="005F3AEE"/>
    <w:rsid w:val="005F3B29"/>
    <w:rsid w:val="005F3DF5"/>
    <w:rsid w:val="005F3E5E"/>
    <w:rsid w:val="005F40F5"/>
    <w:rsid w:val="005F452E"/>
    <w:rsid w:val="005F4862"/>
    <w:rsid w:val="005F4872"/>
    <w:rsid w:val="005F4B4E"/>
    <w:rsid w:val="005F4E7D"/>
    <w:rsid w:val="005F4EC0"/>
    <w:rsid w:val="005F4F56"/>
    <w:rsid w:val="005F546C"/>
    <w:rsid w:val="005F56AF"/>
    <w:rsid w:val="005F5B55"/>
    <w:rsid w:val="005F5C58"/>
    <w:rsid w:val="005F5CE3"/>
    <w:rsid w:val="005F5D50"/>
    <w:rsid w:val="005F5D97"/>
    <w:rsid w:val="005F5DF8"/>
    <w:rsid w:val="005F5E28"/>
    <w:rsid w:val="005F6331"/>
    <w:rsid w:val="005F6555"/>
    <w:rsid w:val="005F6770"/>
    <w:rsid w:val="005F6780"/>
    <w:rsid w:val="005F6807"/>
    <w:rsid w:val="005F687C"/>
    <w:rsid w:val="005F6A6B"/>
    <w:rsid w:val="005F6BEE"/>
    <w:rsid w:val="005F6C5B"/>
    <w:rsid w:val="005F6DED"/>
    <w:rsid w:val="005F6EBF"/>
    <w:rsid w:val="005F6F3F"/>
    <w:rsid w:val="005F7034"/>
    <w:rsid w:val="005F7047"/>
    <w:rsid w:val="005F76E9"/>
    <w:rsid w:val="005F77C8"/>
    <w:rsid w:val="005F7852"/>
    <w:rsid w:val="005F7C92"/>
    <w:rsid w:val="005F7EB1"/>
    <w:rsid w:val="005F7EF6"/>
    <w:rsid w:val="005F7FB4"/>
    <w:rsid w:val="005F7FE9"/>
    <w:rsid w:val="00600186"/>
    <w:rsid w:val="00600798"/>
    <w:rsid w:val="00600D98"/>
    <w:rsid w:val="00600FDE"/>
    <w:rsid w:val="0060116A"/>
    <w:rsid w:val="00601829"/>
    <w:rsid w:val="0060184F"/>
    <w:rsid w:val="0060189F"/>
    <w:rsid w:val="00601A94"/>
    <w:rsid w:val="00601AD7"/>
    <w:rsid w:val="00601C97"/>
    <w:rsid w:val="00601EA4"/>
    <w:rsid w:val="00601ED0"/>
    <w:rsid w:val="00602497"/>
    <w:rsid w:val="006024AB"/>
    <w:rsid w:val="006024E0"/>
    <w:rsid w:val="006025CB"/>
    <w:rsid w:val="006030C2"/>
    <w:rsid w:val="0060355A"/>
    <w:rsid w:val="006036DC"/>
    <w:rsid w:val="0060385B"/>
    <w:rsid w:val="0060409B"/>
    <w:rsid w:val="006044E1"/>
    <w:rsid w:val="0060475D"/>
    <w:rsid w:val="006047CF"/>
    <w:rsid w:val="00604AFD"/>
    <w:rsid w:val="00604B5B"/>
    <w:rsid w:val="00605483"/>
    <w:rsid w:val="006054C4"/>
    <w:rsid w:val="00605906"/>
    <w:rsid w:val="00605A93"/>
    <w:rsid w:val="00605CE2"/>
    <w:rsid w:val="006060D2"/>
    <w:rsid w:val="00606236"/>
    <w:rsid w:val="006064AC"/>
    <w:rsid w:val="00606698"/>
    <w:rsid w:val="00606BD5"/>
    <w:rsid w:val="00606E49"/>
    <w:rsid w:val="00606F51"/>
    <w:rsid w:val="006072BC"/>
    <w:rsid w:val="0060730F"/>
    <w:rsid w:val="0060737A"/>
    <w:rsid w:val="006076AB"/>
    <w:rsid w:val="00607745"/>
    <w:rsid w:val="00607DDD"/>
    <w:rsid w:val="00607DFC"/>
    <w:rsid w:val="00607EE1"/>
    <w:rsid w:val="006100FD"/>
    <w:rsid w:val="006102FD"/>
    <w:rsid w:val="00610350"/>
    <w:rsid w:val="00610598"/>
    <w:rsid w:val="0061068C"/>
    <w:rsid w:val="00610B3E"/>
    <w:rsid w:val="00610E68"/>
    <w:rsid w:val="0061119F"/>
    <w:rsid w:val="00611BDB"/>
    <w:rsid w:val="00611D40"/>
    <w:rsid w:val="00611D41"/>
    <w:rsid w:val="00611E7D"/>
    <w:rsid w:val="00612379"/>
    <w:rsid w:val="006125E0"/>
    <w:rsid w:val="006126ED"/>
    <w:rsid w:val="00612B00"/>
    <w:rsid w:val="00612D84"/>
    <w:rsid w:val="00612F8D"/>
    <w:rsid w:val="00612FF8"/>
    <w:rsid w:val="00613093"/>
    <w:rsid w:val="00613263"/>
    <w:rsid w:val="00613659"/>
    <w:rsid w:val="0061377D"/>
    <w:rsid w:val="00613B3E"/>
    <w:rsid w:val="00613C80"/>
    <w:rsid w:val="00613E6D"/>
    <w:rsid w:val="00613ECB"/>
    <w:rsid w:val="00613FE7"/>
    <w:rsid w:val="00614273"/>
    <w:rsid w:val="006143BB"/>
    <w:rsid w:val="00614470"/>
    <w:rsid w:val="0061475F"/>
    <w:rsid w:val="00614969"/>
    <w:rsid w:val="0061496B"/>
    <w:rsid w:val="00614CA7"/>
    <w:rsid w:val="00614E77"/>
    <w:rsid w:val="00614F89"/>
    <w:rsid w:val="00615043"/>
    <w:rsid w:val="00615164"/>
    <w:rsid w:val="00615232"/>
    <w:rsid w:val="00615275"/>
    <w:rsid w:val="006152FE"/>
    <w:rsid w:val="00615B59"/>
    <w:rsid w:val="00615B5D"/>
    <w:rsid w:val="00616017"/>
    <w:rsid w:val="00616132"/>
    <w:rsid w:val="00616640"/>
    <w:rsid w:val="00616C97"/>
    <w:rsid w:val="00617326"/>
    <w:rsid w:val="00617BED"/>
    <w:rsid w:val="0062026F"/>
    <w:rsid w:val="00620367"/>
    <w:rsid w:val="006203A6"/>
    <w:rsid w:val="006203FF"/>
    <w:rsid w:val="00620863"/>
    <w:rsid w:val="00620FC2"/>
    <w:rsid w:val="006214F4"/>
    <w:rsid w:val="006215B4"/>
    <w:rsid w:val="006218D0"/>
    <w:rsid w:val="0062191F"/>
    <w:rsid w:val="0062193B"/>
    <w:rsid w:val="00621D41"/>
    <w:rsid w:val="00621E3C"/>
    <w:rsid w:val="0062211E"/>
    <w:rsid w:val="0062273D"/>
    <w:rsid w:val="00622803"/>
    <w:rsid w:val="00622C85"/>
    <w:rsid w:val="00622DB0"/>
    <w:rsid w:val="0062304E"/>
    <w:rsid w:val="006231DE"/>
    <w:rsid w:val="006235C5"/>
    <w:rsid w:val="006237BB"/>
    <w:rsid w:val="006237D0"/>
    <w:rsid w:val="00623B02"/>
    <w:rsid w:val="00623E2B"/>
    <w:rsid w:val="00624358"/>
    <w:rsid w:val="00624380"/>
    <w:rsid w:val="00624761"/>
    <w:rsid w:val="006247E1"/>
    <w:rsid w:val="00624911"/>
    <w:rsid w:val="00624A38"/>
    <w:rsid w:val="00624CAE"/>
    <w:rsid w:val="00625877"/>
    <w:rsid w:val="0062595B"/>
    <w:rsid w:val="00625DCD"/>
    <w:rsid w:val="006264B1"/>
    <w:rsid w:val="00626529"/>
    <w:rsid w:val="006266D3"/>
    <w:rsid w:val="0062680E"/>
    <w:rsid w:val="0062692C"/>
    <w:rsid w:val="00626C6B"/>
    <w:rsid w:val="00626F91"/>
    <w:rsid w:val="00627658"/>
    <w:rsid w:val="00627C06"/>
    <w:rsid w:val="00627D15"/>
    <w:rsid w:val="00630061"/>
    <w:rsid w:val="006301F9"/>
    <w:rsid w:val="00630283"/>
    <w:rsid w:val="00630449"/>
    <w:rsid w:val="00630651"/>
    <w:rsid w:val="00630806"/>
    <w:rsid w:val="006309BD"/>
    <w:rsid w:val="00630DFD"/>
    <w:rsid w:val="00630E92"/>
    <w:rsid w:val="00630F50"/>
    <w:rsid w:val="0063127B"/>
    <w:rsid w:val="00631302"/>
    <w:rsid w:val="00631593"/>
    <w:rsid w:val="006316CB"/>
    <w:rsid w:val="006317B9"/>
    <w:rsid w:val="00631FDD"/>
    <w:rsid w:val="006320FE"/>
    <w:rsid w:val="0063275C"/>
    <w:rsid w:val="00632853"/>
    <w:rsid w:val="00632890"/>
    <w:rsid w:val="00632E91"/>
    <w:rsid w:val="006330AB"/>
    <w:rsid w:val="0063319D"/>
    <w:rsid w:val="006334A1"/>
    <w:rsid w:val="0063390E"/>
    <w:rsid w:val="00633AAD"/>
    <w:rsid w:val="00633CE0"/>
    <w:rsid w:val="00633ED6"/>
    <w:rsid w:val="0063409E"/>
    <w:rsid w:val="00634241"/>
    <w:rsid w:val="006342BF"/>
    <w:rsid w:val="00634311"/>
    <w:rsid w:val="006343A9"/>
    <w:rsid w:val="00634481"/>
    <w:rsid w:val="006344C9"/>
    <w:rsid w:val="0063452F"/>
    <w:rsid w:val="006346C9"/>
    <w:rsid w:val="006348FC"/>
    <w:rsid w:val="00634A45"/>
    <w:rsid w:val="00634BE2"/>
    <w:rsid w:val="00634C5D"/>
    <w:rsid w:val="00634CE9"/>
    <w:rsid w:val="00635023"/>
    <w:rsid w:val="0063537A"/>
    <w:rsid w:val="00635446"/>
    <w:rsid w:val="00635574"/>
    <w:rsid w:val="00635710"/>
    <w:rsid w:val="006357F4"/>
    <w:rsid w:val="0063595A"/>
    <w:rsid w:val="00635A2F"/>
    <w:rsid w:val="00635A7C"/>
    <w:rsid w:val="00635EE1"/>
    <w:rsid w:val="00636023"/>
    <w:rsid w:val="0063609A"/>
    <w:rsid w:val="006363B1"/>
    <w:rsid w:val="006367C8"/>
    <w:rsid w:val="00636B4B"/>
    <w:rsid w:val="00637338"/>
    <w:rsid w:val="00637A6E"/>
    <w:rsid w:val="00637CED"/>
    <w:rsid w:val="00640127"/>
    <w:rsid w:val="006404ED"/>
    <w:rsid w:val="00640942"/>
    <w:rsid w:val="006409C5"/>
    <w:rsid w:val="00640A3B"/>
    <w:rsid w:val="00640A79"/>
    <w:rsid w:val="00640B00"/>
    <w:rsid w:val="00641126"/>
    <w:rsid w:val="006413E1"/>
    <w:rsid w:val="006417BA"/>
    <w:rsid w:val="0064199C"/>
    <w:rsid w:val="00641B49"/>
    <w:rsid w:val="0064241D"/>
    <w:rsid w:val="00642434"/>
    <w:rsid w:val="006428AF"/>
    <w:rsid w:val="00642A61"/>
    <w:rsid w:val="00642DEF"/>
    <w:rsid w:val="00642E51"/>
    <w:rsid w:val="00643097"/>
    <w:rsid w:val="00643178"/>
    <w:rsid w:val="006436AD"/>
    <w:rsid w:val="006436FC"/>
    <w:rsid w:val="00643B89"/>
    <w:rsid w:val="00644C14"/>
    <w:rsid w:val="00644C6A"/>
    <w:rsid w:val="00644C9D"/>
    <w:rsid w:val="00644E61"/>
    <w:rsid w:val="00644EB0"/>
    <w:rsid w:val="00645007"/>
    <w:rsid w:val="006450EB"/>
    <w:rsid w:val="006452BC"/>
    <w:rsid w:val="006452F9"/>
    <w:rsid w:val="00645834"/>
    <w:rsid w:val="0064594D"/>
    <w:rsid w:val="00645B27"/>
    <w:rsid w:val="00645B52"/>
    <w:rsid w:val="00646264"/>
    <w:rsid w:val="00646602"/>
    <w:rsid w:val="0064665A"/>
    <w:rsid w:val="006466F7"/>
    <w:rsid w:val="006467C8"/>
    <w:rsid w:val="006470AA"/>
    <w:rsid w:val="0064738A"/>
    <w:rsid w:val="00647427"/>
    <w:rsid w:val="0064766B"/>
    <w:rsid w:val="00647724"/>
    <w:rsid w:val="0064781F"/>
    <w:rsid w:val="00647A40"/>
    <w:rsid w:val="00647AD7"/>
    <w:rsid w:val="00647F81"/>
    <w:rsid w:val="00650035"/>
    <w:rsid w:val="006500AD"/>
    <w:rsid w:val="0065064F"/>
    <w:rsid w:val="006506F7"/>
    <w:rsid w:val="006507E7"/>
    <w:rsid w:val="006508AF"/>
    <w:rsid w:val="00650A2F"/>
    <w:rsid w:val="00650BCC"/>
    <w:rsid w:val="00650C10"/>
    <w:rsid w:val="00650C2B"/>
    <w:rsid w:val="00651207"/>
    <w:rsid w:val="006512EC"/>
    <w:rsid w:val="00651363"/>
    <w:rsid w:val="00651957"/>
    <w:rsid w:val="006519A2"/>
    <w:rsid w:val="00651DD9"/>
    <w:rsid w:val="00652155"/>
    <w:rsid w:val="006521E8"/>
    <w:rsid w:val="0065231F"/>
    <w:rsid w:val="00652584"/>
    <w:rsid w:val="006527B2"/>
    <w:rsid w:val="006527BD"/>
    <w:rsid w:val="00652941"/>
    <w:rsid w:val="00652943"/>
    <w:rsid w:val="006529FC"/>
    <w:rsid w:val="00652AF2"/>
    <w:rsid w:val="00652DA1"/>
    <w:rsid w:val="006530AF"/>
    <w:rsid w:val="0065312B"/>
    <w:rsid w:val="006531C9"/>
    <w:rsid w:val="006533EB"/>
    <w:rsid w:val="00653474"/>
    <w:rsid w:val="00653683"/>
    <w:rsid w:val="00653AD8"/>
    <w:rsid w:val="00653ADE"/>
    <w:rsid w:val="00653BAC"/>
    <w:rsid w:val="00653C2E"/>
    <w:rsid w:val="00653D84"/>
    <w:rsid w:val="00653E52"/>
    <w:rsid w:val="00654394"/>
    <w:rsid w:val="006543A8"/>
    <w:rsid w:val="00654437"/>
    <w:rsid w:val="00654471"/>
    <w:rsid w:val="00654481"/>
    <w:rsid w:val="00654793"/>
    <w:rsid w:val="00654AC9"/>
    <w:rsid w:val="00654AF8"/>
    <w:rsid w:val="00654CFA"/>
    <w:rsid w:val="00654D0C"/>
    <w:rsid w:val="00654E5B"/>
    <w:rsid w:val="00655010"/>
    <w:rsid w:val="0065513A"/>
    <w:rsid w:val="0065528A"/>
    <w:rsid w:val="00655756"/>
    <w:rsid w:val="006558B0"/>
    <w:rsid w:val="00655B96"/>
    <w:rsid w:val="00655C64"/>
    <w:rsid w:val="00655C9C"/>
    <w:rsid w:val="00656100"/>
    <w:rsid w:val="0065618E"/>
    <w:rsid w:val="0065648C"/>
    <w:rsid w:val="00656589"/>
    <w:rsid w:val="00656A87"/>
    <w:rsid w:val="00656F55"/>
    <w:rsid w:val="006571EA"/>
    <w:rsid w:val="006572AB"/>
    <w:rsid w:val="0065773B"/>
    <w:rsid w:val="00657746"/>
    <w:rsid w:val="006577B5"/>
    <w:rsid w:val="00657B39"/>
    <w:rsid w:val="00657B7B"/>
    <w:rsid w:val="006602A4"/>
    <w:rsid w:val="006608BD"/>
    <w:rsid w:val="00660B8F"/>
    <w:rsid w:val="00661038"/>
    <w:rsid w:val="00661045"/>
    <w:rsid w:val="00661149"/>
    <w:rsid w:val="006611BA"/>
    <w:rsid w:val="0066183C"/>
    <w:rsid w:val="00661CF8"/>
    <w:rsid w:val="00661D8C"/>
    <w:rsid w:val="006620D0"/>
    <w:rsid w:val="006620E2"/>
    <w:rsid w:val="006621C7"/>
    <w:rsid w:val="006626AE"/>
    <w:rsid w:val="006628A3"/>
    <w:rsid w:val="00662ED1"/>
    <w:rsid w:val="00662F8D"/>
    <w:rsid w:val="0066330F"/>
    <w:rsid w:val="00663368"/>
    <w:rsid w:val="006633A9"/>
    <w:rsid w:val="00663625"/>
    <w:rsid w:val="00663787"/>
    <w:rsid w:val="00663BB7"/>
    <w:rsid w:val="00664181"/>
    <w:rsid w:val="006641C3"/>
    <w:rsid w:val="00664744"/>
    <w:rsid w:val="006647B7"/>
    <w:rsid w:val="00664D18"/>
    <w:rsid w:val="00664E56"/>
    <w:rsid w:val="00665527"/>
    <w:rsid w:val="0066581C"/>
    <w:rsid w:val="006658A7"/>
    <w:rsid w:val="00665DCB"/>
    <w:rsid w:val="00665E90"/>
    <w:rsid w:val="00665F90"/>
    <w:rsid w:val="006660DB"/>
    <w:rsid w:val="00666322"/>
    <w:rsid w:val="00666439"/>
    <w:rsid w:val="006664EC"/>
    <w:rsid w:val="00666638"/>
    <w:rsid w:val="006666D8"/>
    <w:rsid w:val="006667AC"/>
    <w:rsid w:val="006669A4"/>
    <w:rsid w:val="00666BFD"/>
    <w:rsid w:val="00666C84"/>
    <w:rsid w:val="00666CEE"/>
    <w:rsid w:val="00666E2F"/>
    <w:rsid w:val="00666F2A"/>
    <w:rsid w:val="006672C9"/>
    <w:rsid w:val="00667326"/>
    <w:rsid w:val="006675D0"/>
    <w:rsid w:val="006676D9"/>
    <w:rsid w:val="0066772E"/>
    <w:rsid w:val="006678B2"/>
    <w:rsid w:val="00667992"/>
    <w:rsid w:val="00667AD4"/>
    <w:rsid w:val="006700A5"/>
    <w:rsid w:val="006701B5"/>
    <w:rsid w:val="006702D5"/>
    <w:rsid w:val="006702D9"/>
    <w:rsid w:val="0067031B"/>
    <w:rsid w:val="00670375"/>
    <w:rsid w:val="006703B4"/>
    <w:rsid w:val="0067050C"/>
    <w:rsid w:val="00670557"/>
    <w:rsid w:val="006705BF"/>
    <w:rsid w:val="006708ED"/>
    <w:rsid w:val="00670968"/>
    <w:rsid w:val="00670ABE"/>
    <w:rsid w:val="00670B27"/>
    <w:rsid w:val="00671017"/>
    <w:rsid w:val="00671046"/>
    <w:rsid w:val="00671AF0"/>
    <w:rsid w:val="00672360"/>
    <w:rsid w:val="00672476"/>
    <w:rsid w:val="0067262F"/>
    <w:rsid w:val="00672DB4"/>
    <w:rsid w:val="00672EA2"/>
    <w:rsid w:val="006730E5"/>
    <w:rsid w:val="006732FA"/>
    <w:rsid w:val="006733D7"/>
    <w:rsid w:val="006734FD"/>
    <w:rsid w:val="006735A3"/>
    <w:rsid w:val="006735E2"/>
    <w:rsid w:val="00673785"/>
    <w:rsid w:val="0067381D"/>
    <w:rsid w:val="00673955"/>
    <w:rsid w:val="00673A1F"/>
    <w:rsid w:val="00673BB6"/>
    <w:rsid w:val="00674060"/>
    <w:rsid w:val="006746C7"/>
    <w:rsid w:val="006746DA"/>
    <w:rsid w:val="006748DB"/>
    <w:rsid w:val="00674B58"/>
    <w:rsid w:val="00674ECC"/>
    <w:rsid w:val="006750B0"/>
    <w:rsid w:val="00675116"/>
    <w:rsid w:val="0067515D"/>
    <w:rsid w:val="00675C2C"/>
    <w:rsid w:val="00675DF4"/>
    <w:rsid w:val="00676176"/>
    <w:rsid w:val="006763B9"/>
    <w:rsid w:val="0067643F"/>
    <w:rsid w:val="006765CE"/>
    <w:rsid w:val="00676AF9"/>
    <w:rsid w:val="006771DD"/>
    <w:rsid w:val="0067749D"/>
    <w:rsid w:val="006774C9"/>
    <w:rsid w:val="00677519"/>
    <w:rsid w:val="0067765A"/>
    <w:rsid w:val="006777F7"/>
    <w:rsid w:val="006778CF"/>
    <w:rsid w:val="006778D2"/>
    <w:rsid w:val="006778E2"/>
    <w:rsid w:val="00677A4E"/>
    <w:rsid w:val="00677E78"/>
    <w:rsid w:val="00677F66"/>
    <w:rsid w:val="0068016E"/>
    <w:rsid w:val="0068040F"/>
    <w:rsid w:val="006804AA"/>
    <w:rsid w:val="00680685"/>
    <w:rsid w:val="0068100E"/>
    <w:rsid w:val="006810B5"/>
    <w:rsid w:val="0068127A"/>
    <w:rsid w:val="00681927"/>
    <w:rsid w:val="00681BCB"/>
    <w:rsid w:val="00681DA8"/>
    <w:rsid w:val="00682043"/>
    <w:rsid w:val="00682104"/>
    <w:rsid w:val="0068246C"/>
    <w:rsid w:val="00682794"/>
    <w:rsid w:val="0068331A"/>
    <w:rsid w:val="00683662"/>
    <w:rsid w:val="00683A3E"/>
    <w:rsid w:val="00683D1B"/>
    <w:rsid w:val="00683EE3"/>
    <w:rsid w:val="006840D4"/>
    <w:rsid w:val="0068411D"/>
    <w:rsid w:val="00684342"/>
    <w:rsid w:val="006843B9"/>
    <w:rsid w:val="0068466A"/>
    <w:rsid w:val="006850D3"/>
    <w:rsid w:val="0068513A"/>
    <w:rsid w:val="006854DB"/>
    <w:rsid w:val="0068554D"/>
    <w:rsid w:val="0068556D"/>
    <w:rsid w:val="00685B40"/>
    <w:rsid w:val="00685EEE"/>
    <w:rsid w:val="0068632E"/>
    <w:rsid w:val="006864AF"/>
    <w:rsid w:val="006865A4"/>
    <w:rsid w:val="006869D4"/>
    <w:rsid w:val="00686B05"/>
    <w:rsid w:val="00686D71"/>
    <w:rsid w:val="00686F1D"/>
    <w:rsid w:val="006870D4"/>
    <w:rsid w:val="0068766F"/>
    <w:rsid w:val="00690099"/>
    <w:rsid w:val="00690128"/>
    <w:rsid w:val="00690200"/>
    <w:rsid w:val="006904D2"/>
    <w:rsid w:val="006906E4"/>
    <w:rsid w:val="00690B32"/>
    <w:rsid w:val="00691454"/>
    <w:rsid w:val="00691546"/>
    <w:rsid w:val="00691832"/>
    <w:rsid w:val="006918AF"/>
    <w:rsid w:val="00691A22"/>
    <w:rsid w:val="00691B6A"/>
    <w:rsid w:val="00691EF7"/>
    <w:rsid w:val="0069203D"/>
    <w:rsid w:val="00692053"/>
    <w:rsid w:val="006927B1"/>
    <w:rsid w:val="006928FC"/>
    <w:rsid w:val="00692A61"/>
    <w:rsid w:val="00692CF8"/>
    <w:rsid w:val="00692D8D"/>
    <w:rsid w:val="00692FAD"/>
    <w:rsid w:val="0069313A"/>
    <w:rsid w:val="0069355C"/>
    <w:rsid w:val="006935B5"/>
    <w:rsid w:val="00693748"/>
    <w:rsid w:val="00693A64"/>
    <w:rsid w:val="00693F3D"/>
    <w:rsid w:val="0069440D"/>
    <w:rsid w:val="00694CD4"/>
    <w:rsid w:val="00694DC3"/>
    <w:rsid w:val="00694E18"/>
    <w:rsid w:val="00695075"/>
    <w:rsid w:val="00695522"/>
    <w:rsid w:val="006958DF"/>
    <w:rsid w:val="00695C4D"/>
    <w:rsid w:val="0069608C"/>
    <w:rsid w:val="006967D3"/>
    <w:rsid w:val="00696D67"/>
    <w:rsid w:val="00696D81"/>
    <w:rsid w:val="00696F2F"/>
    <w:rsid w:val="00696FF8"/>
    <w:rsid w:val="00697BA2"/>
    <w:rsid w:val="00697EBD"/>
    <w:rsid w:val="00697EC7"/>
    <w:rsid w:val="00697F11"/>
    <w:rsid w:val="006A05D5"/>
    <w:rsid w:val="006A0721"/>
    <w:rsid w:val="006A08C4"/>
    <w:rsid w:val="006A09B3"/>
    <w:rsid w:val="006A1089"/>
    <w:rsid w:val="006A10F9"/>
    <w:rsid w:val="006A1221"/>
    <w:rsid w:val="006A14D3"/>
    <w:rsid w:val="006A14E7"/>
    <w:rsid w:val="006A157B"/>
    <w:rsid w:val="006A16FE"/>
    <w:rsid w:val="006A17B0"/>
    <w:rsid w:val="006A17E2"/>
    <w:rsid w:val="006A18B3"/>
    <w:rsid w:val="006A1ADB"/>
    <w:rsid w:val="006A1C1F"/>
    <w:rsid w:val="006A1D6C"/>
    <w:rsid w:val="006A1DD8"/>
    <w:rsid w:val="006A1EDA"/>
    <w:rsid w:val="006A20E8"/>
    <w:rsid w:val="006A2677"/>
    <w:rsid w:val="006A26C0"/>
    <w:rsid w:val="006A2A0E"/>
    <w:rsid w:val="006A2E8D"/>
    <w:rsid w:val="006A2EAA"/>
    <w:rsid w:val="006A2FE1"/>
    <w:rsid w:val="006A32AD"/>
    <w:rsid w:val="006A35C8"/>
    <w:rsid w:val="006A37D3"/>
    <w:rsid w:val="006A37DE"/>
    <w:rsid w:val="006A3D04"/>
    <w:rsid w:val="006A4027"/>
    <w:rsid w:val="006A4071"/>
    <w:rsid w:val="006A4D66"/>
    <w:rsid w:val="006A52F4"/>
    <w:rsid w:val="006A53E9"/>
    <w:rsid w:val="006A5464"/>
    <w:rsid w:val="006A55CC"/>
    <w:rsid w:val="006A57B2"/>
    <w:rsid w:val="006A5AE3"/>
    <w:rsid w:val="006A5F2B"/>
    <w:rsid w:val="006A61F4"/>
    <w:rsid w:val="006A6B42"/>
    <w:rsid w:val="006A6B66"/>
    <w:rsid w:val="006A6C18"/>
    <w:rsid w:val="006A6DD4"/>
    <w:rsid w:val="006A728D"/>
    <w:rsid w:val="006A73C5"/>
    <w:rsid w:val="006A7549"/>
    <w:rsid w:val="006A7A0E"/>
    <w:rsid w:val="006A7D83"/>
    <w:rsid w:val="006B00AB"/>
    <w:rsid w:val="006B026B"/>
    <w:rsid w:val="006B029A"/>
    <w:rsid w:val="006B0384"/>
    <w:rsid w:val="006B0593"/>
    <w:rsid w:val="006B0998"/>
    <w:rsid w:val="006B0D40"/>
    <w:rsid w:val="006B0F40"/>
    <w:rsid w:val="006B0F8F"/>
    <w:rsid w:val="006B1103"/>
    <w:rsid w:val="006B1207"/>
    <w:rsid w:val="006B130A"/>
    <w:rsid w:val="006B1474"/>
    <w:rsid w:val="006B168C"/>
    <w:rsid w:val="006B1726"/>
    <w:rsid w:val="006B1971"/>
    <w:rsid w:val="006B1C19"/>
    <w:rsid w:val="006B1F47"/>
    <w:rsid w:val="006B2039"/>
    <w:rsid w:val="006B221F"/>
    <w:rsid w:val="006B245E"/>
    <w:rsid w:val="006B29A6"/>
    <w:rsid w:val="006B2B98"/>
    <w:rsid w:val="006B2C89"/>
    <w:rsid w:val="006B2D72"/>
    <w:rsid w:val="006B2ED1"/>
    <w:rsid w:val="006B2F35"/>
    <w:rsid w:val="006B3025"/>
    <w:rsid w:val="006B30DC"/>
    <w:rsid w:val="006B31A7"/>
    <w:rsid w:val="006B347D"/>
    <w:rsid w:val="006B35DE"/>
    <w:rsid w:val="006B3852"/>
    <w:rsid w:val="006B39CC"/>
    <w:rsid w:val="006B3CA1"/>
    <w:rsid w:val="006B3E20"/>
    <w:rsid w:val="006B4364"/>
    <w:rsid w:val="006B4576"/>
    <w:rsid w:val="006B4671"/>
    <w:rsid w:val="006B4680"/>
    <w:rsid w:val="006B4701"/>
    <w:rsid w:val="006B4751"/>
    <w:rsid w:val="006B47D5"/>
    <w:rsid w:val="006B4843"/>
    <w:rsid w:val="006B4A76"/>
    <w:rsid w:val="006B5026"/>
    <w:rsid w:val="006B555E"/>
    <w:rsid w:val="006B566D"/>
    <w:rsid w:val="006B571E"/>
    <w:rsid w:val="006B5765"/>
    <w:rsid w:val="006B5919"/>
    <w:rsid w:val="006B5980"/>
    <w:rsid w:val="006B5C4D"/>
    <w:rsid w:val="006B5D13"/>
    <w:rsid w:val="006B5D1E"/>
    <w:rsid w:val="006B5D48"/>
    <w:rsid w:val="006B656B"/>
    <w:rsid w:val="006B6662"/>
    <w:rsid w:val="006B6B2F"/>
    <w:rsid w:val="006B6B36"/>
    <w:rsid w:val="006B6CC3"/>
    <w:rsid w:val="006B6D73"/>
    <w:rsid w:val="006B6DF9"/>
    <w:rsid w:val="006B7576"/>
    <w:rsid w:val="006B7831"/>
    <w:rsid w:val="006B78D1"/>
    <w:rsid w:val="006B7DD0"/>
    <w:rsid w:val="006B7E6D"/>
    <w:rsid w:val="006B7E88"/>
    <w:rsid w:val="006B7EC5"/>
    <w:rsid w:val="006B7FEC"/>
    <w:rsid w:val="006C000C"/>
    <w:rsid w:val="006C02C9"/>
    <w:rsid w:val="006C03E9"/>
    <w:rsid w:val="006C03F4"/>
    <w:rsid w:val="006C04BB"/>
    <w:rsid w:val="006C0973"/>
    <w:rsid w:val="006C0A45"/>
    <w:rsid w:val="006C0BCD"/>
    <w:rsid w:val="006C111E"/>
    <w:rsid w:val="006C1190"/>
    <w:rsid w:val="006C11E1"/>
    <w:rsid w:val="006C1412"/>
    <w:rsid w:val="006C1416"/>
    <w:rsid w:val="006C1761"/>
    <w:rsid w:val="006C1A4C"/>
    <w:rsid w:val="006C1C6D"/>
    <w:rsid w:val="006C1E26"/>
    <w:rsid w:val="006C22E3"/>
    <w:rsid w:val="006C2A51"/>
    <w:rsid w:val="006C2E1E"/>
    <w:rsid w:val="006C2E56"/>
    <w:rsid w:val="006C3185"/>
    <w:rsid w:val="006C34BF"/>
    <w:rsid w:val="006C3683"/>
    <w:rsid w:val="006C399F"/>
    <w:rsid w:val="006C3A3A"/>
    <w:rsid w:val="006C3CA3"/>
    <w:rsid w:val="006C4187"/>
    <w:rsid w:val="006C421D"/>
    <w:rsid w:val="006C42BC"/>
    <w:rsid w:val="006C4420"/>
    <w:rsid w:val="006C470A"/>
    <w:rsid w:val="006C47B9"/>
    <w:rsid w:val="006C486C"/>
    <w:rsid w:val="006C4A61"/>
    <w:rsid w:val="006C4A91"/>
    <w:rsid w:val="006C4AF3"/>
    <w:rsid w:val="006C4B52"/>
    <w:rsid w:val="006C4C46"/>
    <w:rsid w:val="006C4DC2"/>
    <w:rsid w:val="006C4F61"/>
    <w:rsid w:val="006C4FDB"/>
    <w:rsid w:val="006C52A5"/>
    <w:rsid w:val="006C5608"/>
    <w:rsid w:val="006C57F3"/>
    <w:rsid w:val="006C5BE1"/>
    <w:rsid w:val="006C608B"/>
    <w:rsid w:val="006C61FF"/>
    <w:rsid w:val="006C6383"/>
    <w:rsid w:val="006C638B"/>
    <w:rsid w:val="006C6549"/>
    <w:rsid w:val="006C6551"/>
    <w:rsid w:val="006C6872"/>
    <w:rsid w:val="006C69C7"/>
    <w:rsid w:val="006C6BE1"/>
    <w:rsid w:val="006C6CB3"/>
    <w:rsid w:val="006C70FC"/>
    <w:rsid w:val="006C720E"/>
    <w:rsid w:val="006C725B"/>
    <w:rsid w:val="006C74F1"/>
    <w:rsid w:val="006C780C"/>
    <w:rsid w:val="006C7AAE"/>
    <w:rsid w:val="006C7ABF"/>
    <w:rsid w:val="006C7BDF"/>
    <w:rsid w:val="006C7CF2"/>
    <w:rsid w:val="006C7E92"/>
    <w:rsid w:val="006D047D"/>
    <w:rsid w:val="006D05DF"/>
    <w:rsid w:val="006D0990"/>
    <w:rsid w:val="006D0AA4"/>
    <w:rsid w:val="006D0B56"/>
    <w:rsid w:val="006D0D6A"/>
    <w:rsid w:val="006D0ECC"/>
    <w:rsid w:val="006D157F"/>
    <w:rsid w:val="006D164A"/>
    <w:rsid w:val="006D1758"/>
    <w:rsid w:val="006D18D0"/>
    <w:rsid w:val="006D199D"/>
    <w:rsid w:val="006D1C94"/>
    <w:rsid w:val="006D1C95"/>
    <w:rsid w:val="006D1D73"/>
    <w:rsid w:val="006D2464"/>
    <w:rsid w:val="006D26F9"/>
    <w:rsid w:val="006D2A74"/>
    <w:rsid w:val="006D2C5C"/>
    <w:rsid w:val="006D2C73"/>
    <w:rsid w:val="006D310D"/>
    <w:rsid w:val="006D390C"/>
    <w:rsid w:val="006D398E"/>
    <w:rsid w:val="006D3A63"/>
    <w:rsid w:val="006D3E63"/>
    <w:rsid w:val="006D3EB2"/>
    <w:rsid w:val="006D4102"/>
    <w:rsid w:val="006D442A"/>
    <w:rsid w:val="006D44BC"/>
    <w:rsid w:val="006D45FA"/>
    <w:rsid w:val="006D481E"/>
    <w:rsid w:val="006D4ABD"/>
    <w:rsid w:val="006D4B02"/>
    <w:rsid w:val="006D4EEF"/>
    <w:rsid w:val="006D4FF7"/>
    <w:rsid w:val="006D507E"/>
    <w:rsid w:val="006D51C5"/>
    <w:rsid w:val="006D527E"/>
    <w:rsid w:val="006D52B2"/>
    <w:rsid w:val="006D52FB"/>
    <w:rsid w:val="006D5602"/>
    <w:rsid w:val="006D57DC"/>
    <w:rsid w:val="006D59A6"/>
    <w:rsid w:val="006D59F3"/>
    <w:rsid w:val="006D5BB0"/>
    <w:rsid w:val="006D5C24"/>
    <w:rsid w:val="006D6205"/>
    <w:rsid w:val="006D6655"/>
    <w:rsid w:val="006D68B1"/>
    <w:rsid w:val="006D6A74"/>
    <w:rsid w:val="006D70B6"/>
    <w:rsid w:val="006D7236"/>
    <w:rsid w:val="006D72EF"/>
    <w:rsid w:val="006D7663"/>
    <w:rsid w:val="006D78E2"/>
    <w:rsid w:val="006D79FE"/>
    <w:rsid w:val="006D7A26"/>
    <w:rsid w:val="006D7AEF"/>
    <w:rsid w:val="006D7D6C"/>
    <w:rsid w:val="006D7E3A"/>
    <w:rsid w:val="006D7EB7"/>
    <w:rsid w:val="006E0358"/>
    <w:rsid w:val="006E03EA"/>
    <w:rsid w:val="006E0413"/>
    <w:rsid w:val="006E05B2"/>
    <w:rsid w:val="006E081A"/>
    <w:rsid w:val="006E0BA7"/>
    <w:rsid w:val="006E0C01"/>
    <w:rsid w:val="006E0C57"/>
    <w:rsid w:val="006E0D94"/>
    <w:rsid w:val="006E1A36"/>
    <w:rsid w:val="006E2245"/>
    <w:rsid w:val="006E229B"/>
    <w:rsid w:val="006E24A7"/>
    <w:rsid w:val="006E2575"/>
    <w:rsid w:val="006E2626"/>
    <w:rsid w:val="006E2651"/>
    <w:rsid w:val="006E291B"/>
    <w:rsid w:val="006E2968"/>
    <w:rsid w:val="006E297E"/>
    <w:rsid w:val="006E2C8F"/>
    <w:rsid w:val="006E2C9B"/>
    <w:rsid w:val="006E2ED2"/>
    <w:rsid w:val="006E2F4E"/>
    <w:rsid w:val="006E3353"/>
    <w:rsid w:val="006E33AF"/>
    <w:rsid w:val="006E33EF"/>
    <w:rsid w:val="006E3485"/>
    <w:rsid w:val="006E3AFF"/>
    <w:rsid w:val="006E3B57"/>
    <w:rsid w:val="006E4401"/>
    <w:rsid w:val="006E481D"/>
    <w:rsid w:val="006E4989"/>
    <w:rsid w:val="006E4CBD"/>
    <w:rsid w:val="006E4DE8"/>
    <w:rsid w:val="006E562D"/>
    <w:rsid w:val="006E6011"/>
    <w:rsid w:val="006E6185"/>
    <w:rsid w:val="006E6696"/>
    <w:rsid w:val="006E68AD"/>
    <w:rsid w:val="006E68FC"/>
    <w:rsid w:val="006E6A9F"/>
    <w:rsid w:val="006E6B92"/>
    <w:rsid w:val="006E6CF6"/>
    <w:rsid w:val="006E7190"/>
    <w:rsid w:val="006E73A2"/>
    <w:rsid w:val="006E7542"/>
    <w:rsid w:val="006E75AE"/>
    <w:rsid w:val="006E760D"/>
    <w:rsid w:val="006E773B"/>
    <w:rsid w:val="006E7AFC"/>
    <w:rsid w:val="006E7C13"/>
    <w:rsid w:val="006E7F3C"/>
    <w:rsid w:val="006F0020"/>
    <w:rsid w:val="006F0ED2"/>
    <w:rsid w:val="006F0EF2"/>
    <w:rsid w:val="006F102F"/>
    <w:rsid w:val="006F1081"/>
    <w:rsid w:val="006F1403"/>
    <w:rsid w:val="006F19E4"/>
    <w:rsid w:val="006F1C27"/>
    <w:rsid w:val="006F1C9B"/>
    <w:rsid w:val="006F1CE5"/>
    <w:rsid w:val="006F1D80"/>
    <w:rsid w:val="006F1D82"/>
    <w:rsid w:val="006F1FC1"/>
    <w:rsid w:val="006F209F"/>
    <w:rsid w:val="006F24A3"/>
    <w:rsid w:val="006F2B08"/>
    <w:rsid w:val="006F2D78"/>
    <w:rsid w:val="006F2E34"/>
    <w:rsid w:val="006F2E4E"/>
    <w:rsid w:val="006F2F5C"/>
    <w:rsid w:val="006F3137"/>
    <w:rsid w:val="006F36EE"/>
    <w:rsid w:val="006F3828"/>
    <w:rsid w:val="006F384E"/>
    <w:rsid w:val="006F3C37"/>
    <w:rsid w:val="006F437F"/>
    <w:rsid w:val="006F4773"/>
    <w:rsid w:val="006F4905"/>
    <w:rsid w:val="006F4B96"/>
    <w:rsid w:val="006F4E0E"/>
    <w:rsid w:val="006F50DD"/>
    <w:rsid w:val="006F5245"/>
    <w:rsid w:val="006F5276"/>
    <w:rsid w:val="006F56C4"/>
    <w:rsid w:val="006F572A"/>
    <w:rsid w:val="006F59BE"/>
    <w:rsid w:val="006F5BB1"/>
    <w:rsid w:val="006F5D01"/>
    <w:rsid w:val="006F5E49"/>
    <w:rsid w:val="006F5EE8"/>
    <w:rsid w:val="006F5F01"/>
    <w:rsid w:val="006F5F4F"/>
    <w:rsid w:val="006F6190"/>
    <w:rsid w:val="006F631D"/>
    <w:rsid w:val="006F6A04"/>
    <w:rsid w:val="006F6AFE"/>
    <w:rsid w:val="006F6BA1"/>
    <w:rsid w:val="006F6CB6"/>
    <w:rsid w:val="006F6F8A"/>
    <w:rsid w:val="006F7194"/>
    <w:rsid w:val="006F725E"/>
    <w:rsid w:val="006F7342"/>
    <w:rsid w:val="006F73F7"/>
    <w:rsid w:val="006F741D"/>
    <w:rsid w:val="006F7563"/>
    <w:rsid w:val="006F7997"/>
    <w:rsid w:val="006F7C05"/>
    <w:rsid w:val="006F7F16"/>
    <w:rsid w:val="0070005B"/>
    <w:rsid w:val="007001B1"/>
    <w:rsid w:val="00700564"/>
    <w:rsid w:val="00700946"/>
    <w:rsid w:val="00700A32"/>
    <w:rsid w:val="00700BAB"/>
    <w:rsid w:val="00700D2F"/>
    <w:rsid w:val="00700E40"/>
    <w:rsid w:val="00700E4A"/>
    <w:rsid w:val="00701322"/>
    <w:rsid w:val="00701349"/>
    <w:rsid w:val="0070161F"/>
    <w:rsid w:val="0070177F"/>
    <w:rsid w:val="007018D6"/>
    <w:rsid w:val="0070207C"/>
    <w:rsid w:val="00702230"/>
    <w:rsid w:val="0070248D"/>
    <w:rsid w:val="007024FA"/>
    <w:rsid w:val="00702590"/>
    <w:rsid w:val="007026F1"/>
    <w:rsid w:val="00702EB5"/>
    <w:rsid w:val="007032E0"/>
    <w:rsid w:val="0070345B"/>
    <w:rsid w:val="0070366B"/>
    <w:rsid w:val="00703939"/>
    <w:rsid w:val="007039E3"/>
    <w:rsid w:val="00703A2A"/>
    <w:rsid w:val="00703A4E"/>
    <w:rsid w:val="00703F7D"/>
    <w:rsid w:val="00704299"/>
    <w:rsid w:val="00704339"/>
    <w:rsid w:val="0070497C"/>
    <w:rsid w:val="00704A96"/>
    <w:rsid w:val="00704B3C"/>
    <w:rsid w:val="00705202"/>
    <w:rsid w:val="007052E1"/>
    <w:rsid w:val="00705315"/>
    <w:rsid w:val="0070550C"/>
    <w:rsid w:val="00705A11"/>
    <w:rsid w:val="00705A51"/>
    <w:rsid w:val="00705B36"/>
    <w:rsid w:val="00705C71"/>
    <w:rsid w:val="00705C92"/>
    <w:rsid w:val="007060F2"/>
    <w:rsid w:val="0070673E"/>
    <w:rsid w:val="007068C9"/>
    <w:rsid w:val="007068D7"/>
    <w:rsid w:val="00706C88"/>
    <w:rsid w:val="00706C9E"/>
    <w:rsid w:val="007070B6"/>
    <w:rsid w:val="0070720F"/>
    <w:rsid w:val="00707286"/>
    <w:rsid w:val="007073D6"/>
    <w:rsid w:val="007074CF"/>
    <w:rsid w:val="00707503"/>
    <w:rsid w:val="00707669"/>
    <w:rsid w:val="007076B3"/>
    <w:rsid w:val="0070777F"/>
    <w:rsid w:val="007077E1"/>
    <w:rsid w:val="0070789D"/>
    <w:rsid w:val="00710106"/>
    <w:rsid w:val="007101E1"/>
    <w:rsid w:val="0071064D"/>
    <w:rsid w:val="007107C1"/>
    <w:rsid w:val="00710978"/>
    <w:rsid w:val="007109B6"/>
    <w:rsid w:val="00710B6C"/>
    <w:rsid w:val="00710F9F"/>
    <w:rsid w:val="0071140F"/>
    <w:rsid w:val="00711453"/>
    <w:rsid w:val="00711954"/>
    <w:rsid w:val="00711A18"/>
    <w:rsid w:val="00711A7D"/>
    <w:rsid w:val="007123EF"/>
    <w:rsid w:val="007126C0"/>
    <w:rsid w:val="00712A9C"/>
    <w:rsid w:val="00712C37"/>
    <w:rsid w:val="00713116"/>
    <w:rsid w:val="007131CD"/>
    <w:rsid w:val="00713225"/>
    <w:rsid w:val="00713310"/>
    <w:rsid w:val="00713AC4"/>
    <w:rsid w:val="00713E23"/>
    <w:rsid w:val="00713FE1"/>
    <w:rsid w:val="00714526"/>
    <w:rsid w:val="00714568"/>
    <w:rsid w:val="0071459B"/>
    <w:rsid w:val="00714817"/>
    <w:rsid w:val="00714ADF"/>
    <w:rsid w:val="00714F89"/>
    <w:rsid w:val="007150F5"/>
    <w:rsid w:val="00715174"/>
    <w:rsid w:val="00715518"/>
    <w:rsid w:val="00715980"/>
    <w:rsid w:val="00715AB9"/>
    <w:rsid w:val="00715BF8"/>
    <w:rsid w:val="00715C3C"/>
    <w:rsid w:val="00715D48"/>
    <w:rsid w:val="00715F22"/>
    <w:rsid w:val="00716083"/>
    <w:rsid w:val="007161D2"/>
    <w:rsid w:val="00716455"/>
    <w:rsid w:val="00716592"/>
    <w:rsid w:val="007165ED"/>
    <w:rsid w:val="007167D6"/>
    <w:rsid w:val="00716C42"/>
    <w:rsid w:val="00716C55"/>
    <w:rsid w:val="00716D92"/>
    <w:rsid w:val="00716E63"/>
    <w:rsid w:val="00716EAA"/>
    <w:rsid w:val="00717253"/>
    <w:rsid w:val="007174EB"/>
    <w:rsid w:val="0071768C"/>
    <w:rsid w:val="00717735"/>
    <w:rsid w:val="00717F49"/>
    <w:rsid w:val="0072026C"/>
    <w:rsid w:val="007206A6"/>
    <w:rsid w:val="007206C0"/>
    <w:rsid w:val="00720891"/>
    <w:rsid w:val="00720924"/>
    <w:rsid w:val="00720A9C"/>
    <w:rsid w:val="00720AAC"/>
    <w:rsid w:val="00720C38"/>
    <w:rsid w:val="0072103E"/>
    <w:rsid w:val="007210F8"/>
    <w:rsid w:val="00721229"/>
    <w:rsid w:val="00721615"/>
    <w:rsid w:val="00721691"/>
    <w:rsid w:val="00721954"/>
    <w:rsid w:val="00721C2C"/>
    <w:rsid w:val="00721C36"/>
    <w:rsid w:val="00721CE3"/>
    <w:rsid w:val="00721E78"/>
    <w:rsid w:val="00722596"/>
    <w:rsid w:val="00722837"/>
    <w:rsid w:val="007229CD"/>
    <w:rsid w:val="00722B62"/>
    <w:rsid w:val="00722E56"/>
    <w:rsid w:val="00723161"/>
    <w:rsid w:val="00723209"/>
    <w:rsid w:val="0072346F"/>
    <w:rsid w:val="007237DB"/>
    <w:rsid w:val="00723A9E"/>
    <w:rsid w:val="00723AFA"/>
    <w:rsid w:val="00723FB3"/>
    <w:rsid w:val="00724318"/>
    <w:rsid w:val="0072486B"/>
    <w:rsid w:val="007249B1"/>
    <w:rsid w:val="00724A00"/>
    <w:rsid w:val="00724AEC"/>
    <w:rsid w:val="00724AED"/>
    <w:rsid w:val="00724B52"/>
    <w:rsid w:val="00724CDF"/>
    <w:rsid w:val="00724D07"/>
    <w:rsid w:val="00724FD1"/>
    <w:rsid w:val="0072500F"/>
    <w:rsid w:val="007251FF"/>
    <w:rsid w:val="00725754"/>
    <w:rsid w:val="007259C6"/>
    <w:rsid w:val="00726153"/>
    <w:rsid w:val="0072624D"/>
    <w:rsid w:val="007262E9"/>
    <w:rsid w:val="00726781"/>
    <w:rsid w:val="007268AB"/>
    <w:rsid w:val="00726AB5"/>
    <w:rsid w:val="00726C9E"/>
    <w:rsid w:val="007271AD"/>
    <w:rsid w:val="007271EC"/>
    <w:rsid w:val="007276DA"/>
    <w:rsid w:val="007279AC"/>
    <w:rsid w:val="00727F0B"/>
    <w:rsid w:val="00730089"/>
    <w:rsid w:val="00730602"/>
    <w:rsid w:val="007306E9"/>
    <w:rsid w:val="007307AC"/>
    <w:rsid w:val="00730817"/>
    <w:rsid w:val="00730B5D"/>
    <w:rsid w:val="00730F30"/>
    <w:rsid w:val="00730F37"/>
    <w:rsid w:val="00730F3C"/>
    <w:rsid w:val="00730FE7"/>
    <w:rsid w:val="007310CA"/>
    <w:rsid w:val="007311F1"/>
    <w:rsid w:val="007315ED"/>
    <w:rsid w:val="00731934"/>
    <w:rsid w:val="00731980"/>
    <w:rsid w:val="00731B04"/>
    <w:rsid w:val="00732200"/>
    <w:rsid w:val="00732317"/>
    <w:rsid w:val="00732321"/>
    <w:rsid w:val="007324E8"/>
    <w:rsid w:val="007329AF"/>
    <w:rsid w:val="00732B0D"/>
    <w:rsid w:val="007338A6"/>
    <w:rsid w:val="00733B27"/>
    <w:rsid w:val="00733FD8"/>
    <w:rsid w:val="007343BA"/>
    <w:rsid w:val="007345B6"/>
    <w:rsid w:val="0073479D"/>
    <w:rsid w:val="0073484E"/>
    <w:rsid w:val="00734B36"/>
    <w:rsid w:val="00734B47"/>
    <w:rsid w:val="00734D0F"/>
    <w:rsid w:val="00734DCA"/>
    <w:rsid w:val="00734EBE"/>
    <w:rsid w:val="00735388"/>
    <w:rsid w:val="007353D5"/>
    <w:rsid w:val="007354A2"/>
    <w:rsid w:val="0073553C"/>
    <w:rsid w:val="0073554F"/>
    <w:rsid w:val="007356DF"/>
    <w:rsid w:val="00735941"/>
    <w:rsid w:val="00735B85"/>
    <w:rsid w:val="00735F79"/>
    <w:rsid w:val="007360DB"/>
    <w:rsid w:val="00736174"/>
    <w:rsid w:val="0073674B"/>
    <w:rsid w:val="00736885"/>
    <w:rsid w:val="007369E2"/>
    <w:rsid w:val="00736E0D"/>
    <w:rsid w:val="00736F53"/>
    <w:rsid w:val="007374CA"/>
    <w:rsid w:val="007375CA"/>
    <w:rsid w:val="007377A6"/>
    <w:rsid w:val="007378CF"/>
    <w:rsid w:val="00737A12"/>
    <w:rsid w:val="00737E26"/>
    <w:rsid w:val="00737ECA"/>
    <w:rsid w:val="00740013"/>
    <w:rsid w:val="007400EF"/>
    <w:rsid w:val="007402C2"/>
    <w:rsid w:val="007407FB"/>
    <w:rsid w:val="007408E5"/>
    <w:rsid w:val="007409B0"/>
    <w:rsid w:val="00740AB8"/>
    <w:rsid w:val="00740BA0"/>
    <w:rsid w:val="00740D10"/>
    <w:rsid w:val="007410B5"/>
    <w:rsid w:val="00741134"/>
    <w:rsid w:val="00741525"/>
    <w:rsid w:val="0074154C"/>
    <w:rsid w:val="0074174D"/>
    <w:rsid w:val="007419A0"/>
    <w:rsid w:val="00741A8E"/>
    <w:rsid w:val="00741C28"/>
    <w:rsid w:val="00741E45"/>
    <w:rsid w:val="007425E8"/>
    <w:rsid w:val="0074270B"/>
    <w:rsid w:val="00742C59"/>
    <w:rsid w:val="00742CCC"/>
    <w:rsid w:val="00742F1E"/>
    <w:rsid w:val="007430A2"/>
    <w:rsid w:val="0074310B"/>
    <w:rsid w:val="00743497"/>
    <w:rsid w:val="00743499"/>
    <w:rsid w:val="00743742"/>
    <w:rsid w:val="00743769"/>
    <w:rsid w:val="00743D58"/>
    <w:rsid w:val="00743F3A"/>
    <w:rsid w:val="00743F79"/>
    <w:rsid w:val="0074406E"/>
    <w:rsid w:val="00744146"/>
    <w:rsid w:val="0074449F"/>
    <w:rsid w:val="0074456F"/>
    <w:rsid w:val="007446FB"/>
    <w:rsid w:val="0074511A"/>
    <w:rsid w:val="00745189"/>
    <w:rsid w:val="00745340"/>
    <w:rsid w:val="00745485"/>
    <w:rsid w:val="0074562C"/>
    <w:rsid w:val="0074569D"/>
    <w:rsid w:val="007458F4"/>
    <w:rsid w:val="00745B64"/>
    <w:rsid w:val="00745F08"/>
    <w:rsid w:val="00746106"/>
    <w:rsid w:val="00746141"/>
    <w:rsid w:val="0074616E"/>
    <w:rsid w:val="0074636F"/>
    <w:rsid w:val="00746B69"/>
    <w:rsid w:val="00746B8C"/>
    <w:rsid w:val="00746BC9"/>
    <w:rsid w:val="00746FCF"/>
    <w:rsid w:val="00747032"/>
    <w:rsid w:val="00747140"/>
    <w:rsid w:val="007473DA"/>
    <w:rsid w:val="0074753A"/>
    <w:rsid w:val="007475F1"/>
    <w:rsid w:val="00747623"/>
    <w:rsid w:val="00747C5C"/>
    <w:rsid w:val="0075000F"/>
    <w:rsid w:val="00750301"/>
    <w:rsid w:val="00750EBA"/>
    <w:rsid w:val="007512DF"/>
    <w:rsid w:val="007514C4"/>
    <w:rsid w:val="00751692"/>
    <w:rsid w:val="007516BE"/>
    <w:rsid w:val="007517E2"/>
    <w:rsid w:val="007518CF"/>
    <w:rsid w:val="00751A2E"/>
    <w:rsid w:val="00751A55"/>
    <w:rsid w:val="00751AF5"/>
    <w:rsid w:val="00751C89"/>
    <w:rsid w:val="00752803"/>
    <w:rsid w:val="007528D4"/>
    <w:rsid w:val="00752AEE"/>
    <w:rsid w:val="00752FDD"/>
    <w:rsid w:val="007531AD"/>
    <w:rsid w:val="00753417"/>
    <w:rsid w:val="00753545"/>
    <w:rsid w:val="007535BE"/>
    <w:rsid w:val="0075367C"/>
    <w:rsid w:val="00753D35"/>
    <w:rsid w:val="00753F11"/>
    <w:rsid w:val="00753F6E"/>
    <w:rsid w:val="0075451D"/>
    <w:rsid w:val="007547FD"/>
    <w:rsid w:val="007548C7"/>
    <w:rsid w:val="00754B3D"/>
    <w:rsid w:val="00754C03"/>
    <w:rsid w:val="00754C7F"/>
    <w:rsid w:val="00754CEA"/>
    <w:rsid w:val="00754E16"/>
    <w:rsid w:val="00755004"/>
    <w:rsid w:val="0075541F"/>
    <w:rsid w:val="007557E8"/>
    <w:rsid w:val="00755960"/>
    <w:rsid w:val="007559AA"/>
    <w:rsid w:val="00755A45"/>
    <w:rsid w:val="00755BB3"/>
    <w:rsid w:val="00755CAD"/>
    <w:rsid w:val="0075661A"/>
    <w:rsid w:val="0075665F"/>
    <w:rsid w:val="0075668B"/>
    <w:rsid w:val="007568F1"/>
    <w:rsid w:val="007568FA"/>
    <w:rsid w:val="00756C63"/>
    <w:rsid w:val="00756E44"/>
    <w:rsid w:val="0075706F"/>
    <w:rsid w:val="0075721A"/>
    <w:rsid w:val="00757438"/>
    <w:rsid w:val="0075746D"/>
    <w:rsid w:val="00757856"/>
    <w:rsid w:val="007579F0"/>
    <w:rsid w:val="00757BE3"/>
    <w:rsid w:val="00757D1E"/>
    <w:rsid w:val="00757D9E"/>
    <w:rsid w:val="0076008E"/>
    <w:rsid w:val="007600F1"/>
    <w:rsid w:val="007602AC"/>
    <w:rsid w:val="00760844"/>
    <w:rsid w:val="00760AA0"/>
    <w:rsid w:val="00760ADB"/>
    <w:rsid w:val="0076100A"/>
    <w:rsid w:val="007610FE"/>
    <w:rsid w:val="00761189"/>
    <w:rsid w:val="0076135B"/>
    <w:rsid w:val="0076138C"/>
    <w:rsid w:val="007613F2"/>
    <w:rsid w:val="0076143F"/>
    <w:rsid w:val="00761547"/>
    <w:rsid w:val="00761A4E"/>
    <w:rsid w:val="00761A59"/>
    <w:rsid w:val="00761C0F"/>
    <w:rsid w:val="00761DC8"/>
    <w:rsid w:val="007620E7"/>
    <w:rsid w:val="007621B9"/>
    <w:rsid w:val="0076222F"/>
    <w:rsid w:val="0076234A"/>
    <w:rsid w:val="0076253B"/>
    <w:rsid w:val="007626A3"/>
    <w:rsid w:val="007626DE"/>
    <w:rsid w:val="00762716"/>
    <w:rsid w:val="007627A2"/>
    <w:rsid w:val="00762B8A"/>
    <w:rsid w:val="00762D44"/>
    <w:rsid w:val="0076306C"/>
    <w:rsid w:val="0076308C"/>
    <w:rsid w:val="007631E0"/>
    <w:rsid w:val="00763458"/>
    <w:rsid w:val="007634F0"/>
    <w:rsid w:val="007636D3"/>
    <w:rsid w:val="0076382A"/>
    <w:rsid w:val="00763C27"/>
    <w:rsid w:val="00763D21"/>
    <w:rsid w:val="00763E8A"/>
    <w:rsid w:val="007640EB"/>
    <w:rsid w:val="00764198"/>
    <w:rsid w:val="00764412"/>
    <w:rsid w:val="007644CB"/>
    <w:rsid w:val="007646C0"/>
    <w:rsid w:val="0076472E"/>
    <w:rsid w:val="007648E0"/>
    <w:rsid w:val="00764A7C"/>
    <w:rsid w:val="00765712"/>
    <w:rsid w:val="0076590D"/>
    <w:rsid w:val="00765CB0"/>
    <w:rsid w:val="00765CE1"/>
    <w:rsid w:val="00765DC5"/>
    <w:rsid w:val="00765FB4"/>
    <w:rsid w:val="0076629E"/>
    <w:rsid w:val="0076665D"/>
    <w:rsid w:val="007666AD"/>
    <w:rsid w:val="00766986"/>
    <w:rsid w:val="00766B84"/>
    <w:rsid w:val="00766E3E"/>
    <w:rsid w:val="00767005"/>
    <w:rsid w:val="00767040"/>
    <w:rsid w:val="00767202"/>
    <w:rsid w:val="00767492"/>
    <w:rsid w:val="0076797A"/>
    <w:rsid w:val="00767EDB"/>
    <w:rsid w:val="0077024C"/>
    <w:rsid w:val="0077084F"/>
    <w:rsid w:val="00770921"/>
    <w:rsid w:val="007709CB"/>
    <w:rsid w:val="00770D87"/>
    <w:rsid w:val="00770FD9"/>
    <w:rsid w:val="00771516"/>
    <w:rsid w:val="00771772"/>
    <w:rsid w:val="00771C38"/>
    <w:rsid w:val="00771E7C"/>
    <w:rsid w:val="00771EA9"/>
    <w:rsid w:val="0077237B"/>
    <w:rsid w:val="0077255B"/>
    <w:rsid w:val="007725CC"/>
    <w:rsid w:val="0077293F"/>
    <w:rsid w:val="00772B88"/>
    <w:rsid w:val="00772C08"/>
    <w:rsid w:val="00772D6F"/>
    <w:rsid w:val="00772D7F"/>
    <w:rsid w:val="007730CE"/>
    <w:rsid w:val="0077322A"/>
    <w:rsid w:val="007735C4"/>
    <w:rsid w:val="00773611"/>
    <w:rsid w:val="00773872"/>
    <w:rsid w:val="0077389A"/>
    <w:rsid w:val="00773D0C"/>
    <w:rsid w:val="00773F90"/>
    <w:rsid w:val="0077439A"/>
    <w:rsid w:val="00774505"/>
    <w:rsid w:val="00774CBB"/>
    <w:rsid w:val="007753A5"/>
    <w:rsid w:val="0077593D"/>
    <w:rsid w:val="00775C07"/>
    <w:rsid w:val="00775CEF"/>
    <w:rsid w:val="00775D67"/>
    <w:rsid w:val="00775F87"/>
    <w:rsid w:val="00776238"/>
    <w:rsid w:val="00776335"/>
    <w:rsid w:val="00776343"/>
    <w:rsid w:val="00776349"/>
    <w:rsid w:val="00776607"/>
    <w:rsid w:val="0077661F"/>
    <w:rsid w:val="0077668B"/>
    <w:rsid w:val="00776AE5"/>
    <w:rsid w:val="00777013"/>
    <w:rsid w:val="00777586"/>
    <w:rsid w:val="007776B0"/>
    <w:rsid w:val="00777876"/>
    <w:rsid w:val="007778E7"/>
    <w:rsid w:val="00777BAC"/>
    <w:rsid w:val="00777C20"/>
    <w:rsid w:val="00777CA9"/>
    <w:rsid w:val="00777ED5"/>
    <w:rsid w:val="00780464"/>
    <w:rsid w:val="0078051C"/>
    <w:rsid w:val="007805CB"/>
    <w:rsid w:val="00780775"/>
    <w:rsid w:val="00780929"/>
    <w:rsid w:val="007809AF"/>
    <w:rsid w:val="00780A5D"/>
    <w:rsid w:val="00781331"/>
    <w:rsid w:val="007814C2"/>
    <w:rsid w:val="00781831"/>
    <w:rsid w:val="007819EF"/>
    <w:rsid w:val="00781C61"/>
    <w:rsid w:val="0078220F"/>
    <w:rsid w:val="00782397"/>
    <w:rsid w:val="00782479"/>
    <w:rsid w:val="00782579"/>
    <w:rsid w:val="007826EC"/>
    <w:rsid w:val="007828E5"/>
    <w:rsid w:val="00783265"/>
    <w:rsid w:val="0078329F"/>
    <w:rsid w:val="00783518"/>
    <w:rsid w:val="0078366A"/>
    <w:rsid w:val="00783738"/>
    <w:rsid w:val="007837FC"/>
    <w:rsid w:val="007838D6"/>
    <w:rsid w:val="00783B59"/>
    <w:rsid w:val="00783C48"/>
    <w:rsid w:val="00783D17"/>
    <w:rsid w:val="007842B2"/>
    <w:rsid w:val="00784337"/>
    <w:rsid w:val="00784559"/>
    <w:rsid w:val="00784764"/>
    <w:rsid w:val="007847FC"/>
    <w:rsid w:val="00784929"/>
    <w:rsid w:val="00784BB2"/>
    <w:rsid w:val="00784CAA"/>
    <w:rsid w:val="00784D52"/>
    <w:rsid w:val="0078531B"/>
    <w:rsid w:val="00785589"/>
    <w:rsid w:val="007858EF"/>
    <w:rsid w:val="00785A0B"/>
    <w:rsid w:val="00785A61"/>
    <w:rsid w:val="00785A82"/>
    <w:rsid w:val="00785F39"/>
    <w:rsid w:val="00785FB8"/>
    <w:rsid w:val="0078632C"/>
    <w:rsid w:val="00786412"/>
    <w:rsid w:val="00786446"/>
    <w:rsid w:val="00786513"/>
    <w:rsid w:val="00786732"/>
    <w:rsid w:val="007867BD"/>
    <w:rsid w:val="00786971"/>
    <w:rsid w:val="007869AB"/>
    <w:rsid w:val="00786C5F"/>
    <w:rsid w:val="00786D06"/>
    <w:rsid w:val="00786DC4"/>
    <w:rsid w:val="00786E8C"/>
    <w:rsid w:val="00786FC7"/>
    <w:rsid w:val="0078705A"/>
    <w:rsid w:val="0078714C"/>
    <w:rsid w:val="007871A6"/>
    <w:rsid w:val="0078737B"/>
    <w:rsid w:val="00787CF9"/>
    <w:rsid w:val="00787E1A"/>
    <w:rsid w:val="0079004A"/>
    <w:rsid w:val="007900F2"/>
    <w:rsid w:val="0079011C"/>
    <w:rsid w:val="00790212"/>
    <w:rsid w:val="007903F7"/>
    <w:rsid w:val="00790434"/>
    <w:rsid w:val="007906D3"/>
    <w:rsid w:val="007907F8"/>
    <w:rsid w:val="007912D3"/>
    <w:rsid w:val="00791307"/>
    <w:rsid w:val="00791647"/>
    <w:rsid w:val="00791838"/>
    <w:rsid w:val="007919DB"/>
    <w:rsid w:val="00791BE5"/>
    <w:rsid w:val="00791BEA"/>
    <w:rsid w:val="00791F13"/>
    <w:rsid w:val="007921C0"/>
    <w:rsid w:val="0079241F"/>
    <w:rsid w:val="0079250F"/>
    <w:rsid w:val="007925FC"/>
    <w:rsid w:val="00792654"/>
    <w:rsid w:val="00792BA3"/>
    <w:rsid w:val="00792FB7"/>
    <w:rsid w:val="00793025"/>
    <w:rsid w:val="00793147"/>
    <w:rsid w:val="007931E0"/>
    <w:rsid w:val="0079347A"/>
    <w:rsid w:val="00793686"/>
    <w:rsid w:val="007936CB"/>
    <w:rsid w:val="00793897"/>
    <w:rsid w:val="00793988"/>
    <w:rsid w:val="00793D65"/>
    <w:rsid w:val="00793F5A"/>
    <w:rsid w:val="007940D4"/>
    <w:rsid w:val="0079424C"/>
    <w:rsid w:val="007943C6"/>
    <w:rsid w:val="007946C9"/>
    <w:rsid w:val="00794718"/>
    <w:rsid w:val="00794C34"/>
    <w:rsid w:val="00795063"/>
    <w:rsid w:val="007955E9"/>
    <w:rsid w:val="007956DE"/>
    <w:rsid w:val="00795AB4"/>
    <w:rsid w:val="0079631C"/>
    <w:rsid w:val="007967FE"/>
    <w:rsid w:val="007969F9"/>
    <w:rsid w:val="00796A4A"/>
    <w:rsid w:val="007972B5"/>
    <w:rsid w:val="00797735"/>
    <w:rsid w:val="0079788A"/>
    <w:rsid w:val="007979F2"/>
    <w:rsid w:val="00797B5A"/>
    <w:rsid w:val="007A04F9"/>
    <w:rsid w:val="007A08B4"/>
    <w:rsid w:val="007A0A79"/>
    <w:rsid w:val="007A0AD0"/>
    <w:rsid w:val="007A0C82"/>
    <w:rsid w:val="007A0D11"/>
    <w:rsid w:val="007A0D29"/>
    <w:rsid w:val="007A0D2A"/>
    <w:rsid w:val="007A0F91"/>
    <w:rsid w:val="007A0FCA"/>
    <w:rsid w:val="007A11A0"/>
    <w:rsid w:val="007A150D"/>
    <w:rsid w:val="007A167D"/>
    <w:rsid w:val="007A17D1"/>
    <w:rsid w:val="007A1B98"/>
    <w:rsid w:val="007A1DC7"/>
    <w:rsid w:val="007A1FDC"/>
    <w:rsid w:val="007A2389"/>
    <w:rsid w:val="007A23D8"/>
    <w:rsid w:val="007A2429"/>
    <w:rsid w:val="007A24CB"/>
    <w:rsid w:val="007A25F6"/>
    <w:rsid w:val="007A2714"/>
    <w:rsid w:val="007A27D2"/>
    <w:rsid w:val="007A2941"/>
    <w:rsid w:val="007A29A6"/>
    <w:rsid w:val="007A2BB8"/>
    <w:rsid w:val="007A2C49"/>
    <w:rsid w:val="007A2D24"/>
    <w:rsid w:val="007A2D9E"/>
    <w:rsid w:val="007A31E1"/>
    <w:rsid w:val="007A385B"/>
    <w:rsid w:val="007A3CB1"/>
    <w:rsid w:val="007A4506"/>
    <w:rsid w:val="007A46B7"/>
    <w:rsid w:val="007A4893"/>
    <w:rsid w:val="007A48F7"/>
    <w:rsid w:val="007A493D"/>
    <w:rsid w:val="007A5049"/>
    <w:rsid w:val="007A508A"/>
    <w:rsid w:val="007A5377"/>
    <w:rsid w:val="007A54E4"/>
    <w:rsid w:val="007A558F"/>
    <w:rsid w:val="007A55BF"/>
    <w:rsid w:val="007A55E7"/>
    <w:rsid w:val="007A5630"/>
    <w:rsid w:val="007A565F"/>
    <w:rsid w:val="007A5C64"/>
    <w:rsid w:val="007A5D6B"/>
    <w:rsid w:val="007A5E10"/>
    <w:rsid w:val="007A5E30"/>
    <w:rsid w:val="007A61DA"/>
    <w:rsid w:val="007A62B9"/>
    <w:rsid w:val="007A68BD"/>
    <w:rsid w:val="007A719F"/>
    <w:rsid w:val="007A7321"/>
    <w:rsid w:val="007A738B"/>
    <w:rsid w:val="007A73CE"/>
    <w:rsid w:val="007A766C"/>
    <w:rsid w:val="007A7871"/>
    <w:rsid w:val="007A7CBC"/>
    <w:rsid w:val="007A7D15"/>
    <w:rsid w:val="007A7D3D"/>
    <w:rsid w:val="007B0150"/>
    <w:rsid w:val="007B024E"/>
    <w:rsid w:val="007B03A1"/>
    <w:rsid w:val="007B065D"/>
    <w:rsid w:val="007B09FD"/>
    <w:rsid w:val="007B0DA4"/>
    <w:rsid w:val="007B14C3"/>
    <w:rsid w:val="007B193A"/>
    <w:rsid w:val="007B25AF"/>
    <w:rsid w:val="007B27F0"/>
    <w:rsid w:val="007B2E16"/>
    <w:rsid w:val="007B2EE3"/>
    <w:rsid w:val="007B2F54"/>
    <w:rsid w:val="007B2FFD"/>
    <w:rsid w:val="007B31B4"/>
    <w:rsid w:val="007B34AE"/>
    <w:rsid w:val="007B34EB"/>
    <w:rsid w:val="007B35F2"/>
    <w:rsid w:val="007B3A16"/>
    <w:rsid w:val="007B3B60"/>
    <w:rsid w:val="007B4120"/>
    <w:rsid w:val="007B437E"/>
    <w:rsid w:val="007B444D"/>
    <w:rsid w:val="007B4462"/>
    <w:rsid w:val="007B46B6"/>
    <w:rsid w:val="007B4BBE"/>
    <w:rsid w:val="007B4D7D"/>
    <w:rsid w:val="007B5041"/>
    <w:rsid w:val="007B509F"/>
    <w:rsid w:val="007B50CD"/>
    <w:rsid w:val="007B536D"/>
    <w:rsid w:val="007B53BC"/>
    <w:rsid w:val="007B5617"/>
    <w:rsid w:val="007B56BF"/>
    <w:rsid w:val="007B59C9"/>
    <w:rsid w:val="007B5A7A"/>
    <w:rsid w:val="007B5BB9"/>
    <w:rsid w:val="007B5EEC"/>
    <w:rsid w:val="007B5F0D"/>
    <w:rsid w:val="007B632C"/>
    <w:rsid w:val="007B6358"/>
    <w:rsid w:val="007B6450"/>
    <w:rsid w:val="007B6457"/>
    <w:rsid w:val="007B64A6"/>
    <w:rsid w:val="007B65F6"/>
    <w:rsid w:val="007B681A"/>
    <w:rsid w:val="007B6853"/>
    <w:rsid w:val="007B697F"/>
    <w:rsid w:val="007B69C2"/>
    <w:rsid w:val="007B6AF8"/>
    <w:rsid w:val="007B70CA"/>
    <w:rsid w:val="007B7415"/>
    <w:rsid w:val="007B767B"/>
    <w:rsid w:val="007B7695"/>
    <w:rsid w:val="007B775E"/>
    <w:rsid w:val="007B7768"/>
    <w:rsid w:val="007B7805"/>
    <w:rsid w:val="007B783B"/>
    <w:rsid w:val="007B7D1C"/>
    <w:rsid w:val="007B7D78"/>
    <w:rsid w:val="007B7DD8"/>
    <w:rsid w:val="007C027A"/>
    <w:rsid w:val="007C03B9"/>
    <w:rsid w:val="007C071B"/>
    <w:rsid w:val="007C07DE"/>
    <w:rsid w:val="007C0A77"/>
    <w:rsid w:val="007C0B45"/>
    <w:rsid w:val="007C0CF3"/>
    <w:rsid w:val="007C0DF5"/>
    <w:rsid w:val="007C0F13"/>
    <w:rsid w:val="007C12F9"/>
    <w:rsid w:val="007C15F2"/>
    <w:rsid w:val="007C1D17"/>
    <w:rsid w:val="007C22A4"/>
    <w:rsid w:val="007C2798"/>
    <w:rsid w:val="007C28B9"/>
    <w:rsid w:val="007C2E9E"/>
    <w:rsid w:val="007C2F59"/>
    <w:rsid w:val="007C33F9"/>
    <w:rsid w:val="007C3669"/>
    <w:rsid w:val="007C36D4"/>
    <w:rsid w:val="007C389C"/>
    <w:rsid w:val="007C39A1"/>
    <w:rsid w:val="007C3A22"/>
    <w:rsid w:val="007C3AD7"/>
    <w:rsid w:val="007C3E37"/>
    <w:rsid w:val="007C3E67"/>
    <w:rsid w:val="007C3ED8"/>
    <w:rsid w:val="007C4263"/>
    <w:rsid w:val="007C457F"/>
    <w:rsid w:val="007C45D6"/>
    <w:rsid w:val="007C4673"/>
    <w:rsid w:val="007C46A1"/>
    <w:rsid w:val="007C483C"/>
    <w:rsid w:val="007C4927"/>
    <w:rsid w:val="007C4C0F"/>
    <w:rsid w:val="007C4D3F"/>
    <w:rsid w:val="007C4DDD"/>
    <w:rsid w:val="007C51CC"/>
    <w:rsid w:val="007C54D4"/>
    <w:rsid w:val="007C569A"/>
    <w:rsid w:val="007C583F"/>
    <w:rsid w:val="007C5C5A"/>
    <w:rsid w:val="007C5DFB"/>
    <w:rsid w:val="007C5F68"/>
    <w:rsid w:val="007C6042"/>
    <w:rsid w:val="007C6149"/>
    <w:rsid w:val="007C66FE"/>
    <w:rsid w:val="007C69B1"/>
    <w:rsid w:val="007C6A69"/>
    <w:rsid w:val="007C6ACA"/>
    <w:rsid w:val="007C6FC7"/>
    <w:rsid w:val="007C7054"/>
    <w:rsid w:val="007C73D9"/>
    <w:rsid w:val="007C7507"/>
    <w:rsid w:val="007C7526"/>
    <w:rsid w:val="007C75CC"/>
    <w:rsid w:val="007C770B"/>
    <w:rsid w:val="007C79BF"/>
    <w:rsid w:val="007C7AB8"/>
    <w:rsid w:val="007C7CB0"/>
    <w:rsid w:val="007D035B"/>
    <w:rsid w:val="007D0984"/>
    <w:rsid w:val="007D0999"/>
    <w:rsid w:val="007D09DA"/>
    <w:rsid w:val="007D0A68"/>
    <w:rsid w:val="007D0DE1"/>
    <w:rsid w:val="007D1000"/>
    <w:rsid w:val="007D1241"/>
    <w:rsid w:val="007D12CD"/>
    <w:rsid w:val="007D172B"/>
    <w:rsid w:val="007D18F9"/>
    <w:rsid w:val="007D1B28"/>
    <w:rsid w:val="007D209D"/>
    <w:rsid w:val="007D20E6"/>
    <w:rsid w:val="007D2485"/>
    <w:rsid w:val="007D2B3C"/>
    <w:rsid w:val="007D2D1E"/>
    <w:rsid w:val="007D2DCA"/>
    <w:rsid w:val="007D2E1F"/>
    <w:rsid w:val="007D3071"/>
    <w:rsid w:val="007D32C8"/>
    <w:rsid w:val="007D3AF2"/>
    <w:rsid w:val="007D3C59"/>
    <w:rsid w:val="007D3F64"/>
    <w:rsid w:val="007D3F92"/>
    <w:rsid w:val="007D42AA"/>
    <w:rsid w:val="007D46D0"/>
    <w:rsid w:val="007D4882"/>
    <w:rsid w:val="007D4A7A"/>
    <w:rsid w:val="007D4E98"/>
    <w:rsid w:val="007D4ED7"/>
    <w:rsid w:val="007D4EE2"/>
    <w:rsid w:val="007D503A"/>
    <w:rsid w:val="007D518F"/>
    <w:rsid w:val="007D5196"/>
    <w:rsid w:val="007D51EF"/>
    <w:rsid w:val="007D5241"/>
    <w:rsid w:val="007D5503"/>
    <w:rsid w:val="007D5750"/>
    <w:rsid w:val="007D57DF"/>
    <w:rsid w:val="007D58E5"/>
    <w:rsid w:val="007D5AD1"/>
    <w:rsid w:val="007D5C33"/>
    <w:rsid w:val="007D5D24"/>
    <w:rsid w:val="007D5EEC"/>
    <w:rsid w:val="007D6098"/>
    <w:rsid w:val="007D60BF"/>
    <w:rsid w:val="007D6100"/>
    <w:rsid w:val="007D61F4"/>
    <w:rsid w:val="007D62CC"/>
    <w:rsid w:val="007D63DF"/>
    <w:rsid w:val="007D6646"/>
    <w:rsid w:val="007D67C3"/>
    <w:rsid w:val="007D6A71"/>
    <w:rsid w:val="007D6DE4"/>
    <w:rsid w:val="007D6F1D"/>
    <w:rsid w:val="007D6F41"/>
    <w:rsid w:val="007D75C7"/>
    <w:rsid w:val="007D7B6F"/>
    <w:rsid w:val="007D7F9D"/>
    <w:rsid w:val="007D7FBC"/>
    <w:rsid w:val="007E03B1"/>
    <w:rsid w:val="007E04B3"/>
    <w:rsid w:val="007E05F2"/>
    <w:rsid w:val="007E0FDB"/>
    <w:rsid w:val="007E144C"/>
    <w:rsid w:val="007E16F6"/>
    <w:rsid w:val="007E188C"/>
    <w:rsid w:val="007E1B64"/>
    <w:rsid w:val="007E1E45"/>
    <w:rsid w:val="007E22EE"/>
    <w:rsid w:val="007E26D2"/>
    <w:rsid w:val="007E2801"/>
    <w:rsid w:val="007E2A23"/>
    <w:rsid w:val="007E2C2D"/>
    <w:rsid w:val="007E2D6D"/>
    <w:rsid w:val="007E2E33"/>
    <w:rsid w:val="007E315E"/>
    <w:rsid w:val="007E31B7"/>
    <w:rsid w:val="007E3673"/>
    <w:rsid w:val="007E3783"/>
    <w:rsid w:val="007E3C7A"/>
    <w:rsid w:val="007E3CD6"/>
    <w:rsid w:val="007E3D90"/>
    <w:rsid w:val="007E3F14"/>
    <w:rsid w:val="007E424D"/>
    <w:rsid w:val="007E4663"/>
    <w:rsid w:val="007E47B0"/>
    <w:rsid w:val="007E49BD"/>
    <w:rsid w:val="007E4A5D"/>
    <w:rsid w:val="007E54AD"/>
    <w:rsid w:val="007E5535"/>
    <w:rsid w:val="007E5542"/>
    <w:rsid w:val="007E58EA"/>
    <w:rsid w:val="007E5ACB"/>
    <w:rsid w:val="007E5B89"/>
    <w:rsid w:val="007E5BB6"/>
    <w:rsid w:val="007E619A"/>
    <w:rsid w:val="007E61C3"/>
    <w:rsid w:val="007E6333"/>
    <w:rsid w:val="007E66AA"/>
    <w:rsid w:val="007E6ADC"/>
    <w:rsid w:val="007E6B2E"/>
    <w:rsid w:val="007E6D6D"/>
    <w:rsid w:val="007E7094"/>
    <w:rsid w:val="007E72E2"/>
    <w:rsid w:val="007E738C"/>
    <w:rsid w:val="007E7677"/>
    <w:rsid w:val="007E77D6"/>
    <w:rsid w:val="007E783F"/>
    <w:rsid w:val="007E7A7E"/>
    <w:rsid w:val="007E7DDE"/>
    <w:rsid w:val="007E7E8C"/>
    <w:rsid w:val="007E7E9E"/>
    <w:rsid w:val="007E7FDE"/>
    <w:rsid w:val="007F008C"/>
    <w:rsid w:val="007F00CE"/>
    <w:rsid w:val="007F0279"/>
    <w:rsid w:val="007F0290"/>
    <w:rsid w:val="007F05FF"/>
    <w:rsid w:val="007F0896"/>
    <w:rsid w:val="007F0986"/>
    <w:rsid w:val="007F1398"/>
    <w:rsid w:val="007F148A"/>
    <w:rsid w:val="007F1A11"/>
    <w:rsid w:val="007F1B0B"/>
    <w:rsid w:val="007F1B2E"/>
    <w:rsid w:val="007F1B8B"/>
    <w:rsid w:val="007F1DB6"/>
    <w:rsid w:val="007F1E79"/>
    <w:rsid w:val="007F205A"/>
    <w:rsid w:val="007F21FC"/>
    <w:rsid w:val="007F22BB"/>
    <w:rsid w:val="007F22CC"/>
    <w:rsid w:val="007F277A"/>
    <w:rsid w:val="007F29AF"/>
    <w:rsid w:val="007F2AFC"/>
    <w:rsid w:val="007F2D5F"/>
    <w:rsid w:val="007F2E8C"/>
    <w:rsid w:val="007F345F"/>
    <w:rsid w:val="007F439F"/>
    <w:rsid w:val="007F4A05"/>
    <w:rsid w:val="007F4B92"/>
    <w:rsid w:val="007F4E5D"/>
    <w:rsid w:val="007F4F5C"/>
    <w:rsid w:val="007F4FE6"/>
    <w:rsid w:val="007F52B5"/>
    <w:rsid w:val="007F5484"/>
    <w:rsid w:val="007F5608"/>
    <w:rsid w:val="007F5CA3"/>
    <w:rsid w:val="007F5D8B"/>
    <w:rsid w:val="007F5E86"/>
    <w:rsid w:val="007F5F17"/>
    <w:rsid w:val="007F608A"/>
    <w:rsid w:val="007F635A"/>
    <w:rsid w:val="007F64F3"/>
    <w:rsid w:val="007F68E3"/>
    <w:rsid w:val="007F6986"/>
    <w:rsid w:val="007F6BE3"/>
    <w:rsid w:val="007F6EBC"/>
    <w:rsid w:val="007F7259"/>
    <w:rsid w:val="007F771D"/>
    <w:rsid w:val="007F78BD"/>
    <w:rsid w:val="007F7B3A"/>
    <w:rsid w:val="007F7BE1"/>
    <w:rsid w:val="00800018"/>
    <w:rsid w:val="008000CF"/>
    <w:rsid w:val="008002A1"/>
    <w:rsid w:val="008004DF"/>
    <w:rsid w:val="0080051C"/>
    <w:rsid w:val="008006AE"/>
    <w:rsid w:val="008006D1"/>
    <w:rsid w:val="00800881"/>
    <w:rsid w:val="008008A6"/>
    <w:rsid w:val="00800AC2"/>
    <w:rsid w:val="00800B73"/>
    <w:rsid w:val="0080129E"/>
    <w:rsid w:val="0080154B"/>
    <w:rsid w:val="00801585"/>
    <w:rsid w:val="00801CCF"/>
    <w:rsid w:val="00801D78"/>
    <w:rsid w:val="00801F10"/>
    <w:rsid w:val="0080218D"/>
    <w:rsid w:val="00802479"/>
    <w:rsid w:val="008024D2"/>
    <w:rsid w:val="008027EE"/>
    <w:rsid w:val="00802B1B"/>
    <w:rsid w:val="00802C6E"/>
    <w:rsid w:val="00802C9F"/>
    <w:rsid w:val="00802F1D"/>
    <w:rsid w:val="0080307A"/>
    <w:rsid w:val="00803192"/>
    <w:rsid w:val="008037E0"/>
    <w:rsid w:val="008039FA"/>
    <w:rsid w:val="00803A68"/>
    <w:rsid w:val="00803AFA"/>
    <w:rsid w:val="00803E70"/>
    <w:rsid w:val="00803EB0"/>
    <w:rsid w:val="00803FCC"/>
    <w:rsid w:val="008041F4"/>
    <w:rsid w:val="00804729"/>
    <w:rsid w:val="00804804"/>
    <w:rsid w:val="008048B7"/>
    <w:rsid w:val="00804CC2"/>
    <w:rsid w:val="00804CCA"/>
    <w:rsid w:val="00805005"/>
    <w:rsid w:val="0080500C"/>
    <w:rsid w:val="00805109"/>
    <w:rsid w:val="00805407"/>
    <w:rsid w:val="00805486"/>
    <w:rsid w:val="00805B6C"/>
    <w:rsid w:val="00805F78"/>
    <w:rsid w:val="00805FFC"/>
    <w:rsid w:val="008061E1"/>
    <w:rsid w:val="008068CA"/>
    <w:rsid w:val="00806920"/>
    <w:rsid w:val="00806D6D"/>
    <w:rsid w:val="00806DBE"/>
    <w:rsid w:val="00806F10"/>
    <w:rsid w:val="0080723A"/>
    <w:rsid w:val="008074A0"/>
    <w:rsid w:val="0080780E"/>
    <w:rsid w:val="008079DF"/>
    <w:rsid w:val="00807B4F"/>
    <w:rsid w:val="00810997"/>
    <w:rsid w:val="00810AAB"/>
    <w:rsid w:val="00811145"/>
    <w:rsid w:val="008111DD"/>
    <w:rsid w:val="00811227"/>
    <w:rsid w:val="00811459"/>
    <w:rsid w:val="0081196E"/>
    <w:rsid w:val="00811BE1"/>
    <w:rsid w:val="00811C93"/>
    <w:rsid w:val="00811E5A"/>
    <w:rsid w:val="00812211"/>
    <w:rsid w:val="008122A5"/>
    <w:rsid w:val="0081242E"/>
    <w:rsid w:val="00812738"/>
    <w:rsid w:val="00812BDB"/>
    <w:rsid w:val="00812CBC"/>
    <w:rsid w:val="00812DCB"/>
    <w:rsid w:val="00812EE1"/>
    <w:rsid w:val="00813095"/>
    <w:rsid w:val="008131A5"/>
    <w:rsid w:val="008134A0"/>
    <w:rsid w:val="008134F1"/>
    <w:rsid w:val="008135E2"/>
    <w:rsid w:val="0081376B"/>
    <w:rsid w:val="00813C5A"/>
    <w:rsid w:val="00814ADE"/>
    <w:rsid w:val="00814D40"/>
    <w:rsid w:val="00814D53"/>
    <w:rsid w:val="00814EDF"/>
    <w:rsid w:val="008150DA"/>
    <w:rsid w:val="0081512A"/>
    <w:rsid w:val="0081513A"/>
    <w:rsid w:val="0081532B"/>
    <w:rsid w:val="008156B0"/>
    <w:rsid w:val="00815810"/>
    <w:rsid w:val="0081600C"/>
    <w:rsid w:val="00816538"/>
    <w:rsid w:val="0081672A"/>
    <w:rsid w:val="008167BC"/>
    <w:rsid w:val="008168FE"/>
    <w:rsid w:val="008169ED"/>
    <w:rsid w:val="00816A8F"/>
    <w:rsid w:val="0081725A"/>
    <w:rsid w:val="00817624"/>
    <w:rsid w:val="00817B2D"/>
    <w:rsid w:val="00817BF8"/>
    <w:rsid w:val="00817EA3"/>
    <w:rsid w:val="00817F62"/>
    <w:rsid w:val="008200B7"/>
    <w:rsid w:val="008201C1"/>
    <w:rsid w:val="00820204"/>
    <w:rsid w:val="008204BF"/>
    <w:rsid w:val="008206F1"/>
    <w:rsid w:val="008208E6"/>
    <w:rsid w:val="0082096A"/>
    <w:rsid w:val="00820AA9"/>
    <w:rsid w:val="00820BBF"/>
    <w:rsid w:val="0082125F"/>
    <w:rsid w:val="008216A9"/>
    <w:rsid w:val="008218DC"/>
    <w:rsid w:val="00821A5E"/>
    <w:rsid w:val="00821BB6"/>
    <w:rsid w:val="00821D05"/>
    <w:rsid w:val="008226E9"/>
    <w:rsid w:val="008229D9"/>
    <w:rsid w:val="00822B4B"/>
    <w:rsid w:val="00823505"/>
    <w:rsid w:val="00823874"/>
    <w:rsid w:val="008238B7"/>
    <w:rsid w:val="0082391D"/>
    <w:rsid w:val="00823BA8"/>
    <w:rsid w:val="00823DD4"/>
    <w:rsid w:val="0082412C"/>
    <w:rsid w:val="0082427F"/>
    <w:rsid w:val="0082444F"/>
    <w:rsid w:val="0082464C"/>
    <w:rsid w:val="008247FB"/>
    <w:rsid w:val="008248E7"/>
    <w:rsid w:val="00824AAC"/>
    <w:rsid w:val="00824D43"/>
    <w:rsid w:val="00824F58"/>
    <w:rsid w:val="008250BA"/>
    <w:rsid w:val="00825848"/>
    <w:rsid w:val="008260FE"/>
    <w:rsid w:val="008261B3"/>
    <w:rsid w:val="008261F2"/>
    <w:rsid w:val="008262D3"/>
    <w:rsid w:val="008267C0"/>
    <w:rsid w:val="00826A5D"/>
    <w:rsid w:val="00826B66"/>
    <w:rsid w:val="00826BD1"/>
    <w:rsid w:val="0082722E"/>
    <w:rsid w:val="00827748"/>
    <w:rsid w:val="008279D1"/>
    <w:rsid w:val="00827AC7"/>
    <w:rsid w:val="00827B01"/>
    <w:rsid w:val="00827D2E"/>
    <w:rsid w:val="00827EAF"/>
    <w:rsid w:val="00827F27"/>
    <w:rsid w:val="0083032E"/>
    <w:rsid w:val="0083053F"/>
    <w:rsid w:val="0083063A"/>
    <w:rsid w:val="00830737"/>
    <w:rsid w:val="008307E5"/>
    <w:rsid w:val="00830AD6"/>
    <w:rsid w:val="00830B5F"/>
    <w:rsid w:val="00830EA1"/>
    <w:rsid w:val="00830FFA"/>
    <w:rsid w:val="008311C6"/>
    <w:rsid w:val="008314D6"/>
    <w:rsid w:val="0083153F"/>
    <w:rsid w:val="0083167A"/>
    <w:rsid w:val="00831C16"/>
    <w:rsid w:val="00831C56"/>
    <w:rsid w:val="00831FCD"/>
    <w:rsid w:val="00832156"/>
    <w:rsid w:val="00832254"/>
    <w:rsid w:val="0083258E"/>
    <w:rsid w:val="008326ED"/>
    <w:rsid w:val="00832811"/>
    <w:rsid w:val="008330FF"/>
    <w:rsid w:val="00833254"/>
    <w:rsid w:val="00833263"/>
    <w:rsid w:val="0083331F"/>
    <w:rsid w:val="0083363A"/>
    <w:rsid w:val="008339D8"/>
    <w:rsid w:val="00833A20"/>
    <w:rsid w:val="00833AB0"/>
    <w:rsid w:val="00833C96"/>
    <w:rsid w:val="00834144"/>
    <w:rsid w:val="008347DB"/>
    <w:rsid w:val="00834A42"/>
    <w:rsid w:val="00834C58"/>
    <w:rsid w:val="00835062"/>
    <w:rsid w:val="008350FF"/>
    <w:rsid w:val="00835734"/>
    <w:rsid w:val="008357FF"/>
    <w:rsid w:val="00835CC3"/>
    <w:rsid w:val="00835E45"/>
    <w:rsid w:val="00835F5B"/>
    <w:rsid w:val="00836531"/>
    <w:rsid w:val="00836AFE"/>
    <w:rsid w:val="00836B28"/>
    <w:rsid w:val="00837211"/>
    <w:rsid w:val="00837212"/>
    <w:rsid w:val="008375ED"/>
    <w:rsid w:val="008377D2"/>
    <w:rsid w:val="008377E3"/>
    <w:rsid w:val="008378D2"/>
    <w:rsid w:val="00837B42"/>
    <w:rsid w:val="00837C13"/>
    <w:rsid w:val="00840012"/>
    <w:rsid w:val="0084011C"/>
    <w:rsid w:val="00840812"/>
    <w:rsid w:val="00840BBA"/>
    <w:rsid w:val="00840FD8"/>
    <w:rsid w:val="0084125B"/>
    <w:rsid w:val="00841DCC"/>
    <w:rsid w:val="0084248E"/>
    <w:rsid w:val="0084259C"/>
    <w:rsid w:val="008425C8"/>
    <w:rsid w:val="008429CE"/>
    <w:rsid w:val="00842EDC"/>
    <w:rsid w:val="008432FC"/>
    <w:rsid w:val="008433BC"/>
    <w:rsid w:val="008436AF"/>
    <w:rsid w:val="00843AF1"/>
    <w:rsid w:val="00843B01"/>
    <w:rsid w:val="00843B26"/>
    <w:rsid w:val="00843CD8"/>
    <w:rsid w:val="00843E20"/>
    <w:rsid w:val="00843F2F"/>
    <w:rsid w:val="0084422C"/>
    <w:rsid w:val="0084439D"/>
    <w:rsid w:val="0084448C"/>
    <w:rsid w:val="008444D8"/>
    <w:rsid w:val="0084462B"/>
    <w:rsid w:val="0084471C"/>
    <w:rsid w:val="00844770"/>
    <w:rsid w:val="00844796"/>
    <w:rsid w:val="0084481B"/>
    <w:rsid w:val="00844947"/>
    <w:rsid w:val="0084494C"/>
    <w:rsid w:val="00844C40"/>
    <w:rsid w:val="00845369"/>
    <w:rsid w:val="00845534"/>
    <w:rsid w:val="008457C8"/>
    <w:rsid w:val="008459FA"/>
    <w:rsid w:val="00846133"/>
    <w:rsid w:val="008468E4"/>
    <w:rsid w:val="00846903"/>
    <w:rsid w:val="00846A5E"/>
    <w:rsid w:val="00846B2B"/>
    <w:rsid w:val="00846EE5"/>
    <w:rsid w:val="0084723B"/>
    <w:rsid w:val="008474B9"/>
    <w:rsid w:val="008478AF"/>
    <w:rsid w:val="008479E8"/>
    <w:rsid w:val="00847A75"/>
    <w:rsid w:val="00847B67"/>
    <w:rsid w:val="00847FEE"/>
    <w:rsid w:val="00850397"/>
    <w:rsid w:val="00850463"/>
    <w:rsid w:val="008504CE"/>
    <w:rsid w:val="00850596"/>
    <w:rsid w:val="00850688"/>
    <w:rsid w:val="008508B9"/>
    <w:rsid w:val="008509A6"/>
    <w:rsid w:val="00850E23"/>
    <w:rsid w:val="008510D7"/>
    <w:rsid w:val="0085187D"/>
    <w:rsid w:val="008518DB"/>
    <w:rsid w:val="008519FA"/>
    <w:rsid w:val="00851CD2"/>
    <w:rsid w:val="00852075"/>
    <w:rsid w:val="008521FA"/>
    <w:rsid w:val="0085245B"/>
    <w:rsid w:val="0085249A"/>
    <w:rsid w:val="00852650"/>
    <w:rsid w:val="00852DB8"/>
    <w:rsid w:val="008531C9"/>
    <w:rsid w:val="00853446"/>
    <w:rsid w:val="00853598"/>
    <w:rsid w:val="00853710"/>
    <w:rsid w:val="00853A43"/>
    <w:rsid w:val="00853E58"/>
    <w:rsid w:val="00853F05"/>
    <w:rsid w:val="00854387"/>
    <w:rsid w:val="00854414"/>
    <w:rsid w:val="00854441"/>
    <w:rsid w:val="0085476A"/>
    <w:rsid w:val="00854772"/>
    <w:rsid w:val="008549BB"/>
    <w:rsid w:val="00854ABB"/>
    <w:rsid w:val="00854AE9"/>
    <w:rsid w:val="00854F9D"/>
    <w:rsid w:val="00855395"/>
    <w:rsid w:val="0085578B"/>
    <w:rsid w:val="00855ECC"/>
    <w:rsid w:val="00855F71"/>
    <w:rsid w:val="008561FF"/>
    <w:rsid w:val="00856689"/>
    <w:rsid w:val="00856ACB"/>
    <w:rsid w:val="00856DF1"/>
    <w:rsid w:val="008570D1"/>
    <w:rsid w:val="008571C4"/>
    <w:rsid w:val="008573CA"/>
    <w:rsid w:val="008579CC"/>
    <w:rsid w:val="00857D5B"/>
    <w:rsid w:val="00857E5B"/>
    <w:rsid w:val="00857EA3"/>
    <w:rsid w:val="008600DD"/>
    <w:rsid w:val="008603C3"/>
    <w:rsid w:val="0086041D"/>
    <w:rsid w:val="00860553"/>
    <w:rsid w:val="00860BBE"/>
    <w:rsid w:val="00860F4E"/>
    <w:rsid w:val="00860F71"/>
    <w:rsid w:val="00860F8E"/>
    <w:rsid w:val="008613EB"/>
    <w:rsid w:val="00861825"/>
    <w:rsid w:val="00861EDD"/>
    <w:rsid w:val="00862087"/>
    <w:rsid w:val="008622CD"/>
    <w:rsid w:val="008623B9"/>
    <w:rsid w:val="0086243F"/>
    <w:rsid w:val="00862B5D"/>
    <w:rsid w:val="00862BFF"/>
    <w:rsid w:val="00862C36"/>
    <w:rsid w:val="00862D86"/>
    <w:rsid w:val="00862DAF"/>
    <w:rsid w:val="00862E07"/>
    <w:rsid w:val="008631FE"/>
    <w:rsid w:val="008633FA"/>
    <w:rsid w:val="00863567"/>
    <w:rsid w:val="00863635"/>
    <w:rsid w:val="008636F3"/>
    <w:rsid w:val="0086379F"/>
    <w:rsid w:val="00863D8F"/>
    <w:rsid w:val="00863DFE"/>
    <w:rsid w:val="00863E10"/>
    <w:rsid w:val="00864A23"/>
    <w:rsid w:val="00864AD3"/>
    <w:rsid w:val="00864B6A"/>
    <w:rsid w:val="00864CEF"/>
    <w:rsid w:val="00864FAA"/>
    <w:rsid w:val="00864FF0"/>
    <w:rsid w:val="00865015"/>
    <w:rsid w:val="008650E9"/>
    <w:rsid w:val="0086515C"/>
    <w:rsid w:val="00865591"/>
    <w:rsid w:val="00865609"/>
    <w:rsid w:val="0086563E"/>
    <w:rsid w:val="008657C8"/>
    <w:rsid w:val="0086590A"/>
    <w:rsid w:val="00865EEA"/>
    <w:rsid w:val="00865F11"/>
    <w:rsid w:val="00866253"/>
    <w:rsid w:val="008664C3"/>
    <w:rsid w:val="008664D7"/>
    <w:rsid w:val="008668B2"/>
    <w:rsid w:val="00866D5D"/>
    <w:rsid w:val="00866DF3"/>
    <w:rsid w:val="00866E75"/>
    <w:rsid w:val="008675CB"/>
    <w:rsid w:val="0086772F"/>
    <w:rsid w:val="00867B9F"/>
    <w:rsid w:val="00867EBE"/>
    <w:rsid w:val="00870379"/>
    <w:rsid w:val="0087083D"/>
    <w:rsid w:val="00870863"/>
    <w:rsid w:val="0087097A"/>
    <w:rsid w:val="00870B69"/>
    <w:rsid w:val="00870B78"/>
    <w:rsid w:val="00870C9F"/>
    <w:rsid w:val="00870E7C"/>
    <w:rsid w:val="00870EBD"/>
    <w:rsid w:val="00871032"/>
    <w:rsid w:val="00871F2F"/>
    <w:rsid w:val="008720FA"/>
    <w:rsid w:val="008725C7"/>
    <w:rsid w:val="00872744"/>
    <w:rsid w:val="0087304E"/>
    <w:rsid w:val="008732CA"/>
    <w:rsid w:val="0087339F"/>
    <w:rsid w:val="00873616"/>
    <w:rsid w:val="00873E27"/>
    <w:rsid w:val="00873F76"/>
    <w:rsid w:val="00874185"/>
    <w:rsid w:val="00874320"/>
    <w:rsid w:val="0087440C"/>
    <w:rsid w:val="0087457A"/>
    <w:rsid w:val="008747F3"/>
    <w:rsid w:val="00874A7C"/>
    <w:rsid w:val="00874EE5"/>
    <w:rsid w:val="00875042"/>
    <w:rsid w:val="00875061"/>
    <w:rsid w:val="008750B4"/>
    <w:rsid w:val="00875278"/>
    <w:rsid w:val="008753BC"/>
    <w:rsid w:val="00875721"/>
    <w:rsid w:val="0087583D"/>
    <w:rsid w:val="0087594E"/>
    <w:rsid w:val="008759DD"/>
    <w:rsid w:val="00875E56"/>
    <w:rsid w:val="00875EF9"/>
    <w:rsid w:val="00875F5C"/>
    <w:rsid w:val="008760C0"/>
    <w:rsid w:val="008766D0"/>
    <w:rsid w:val="008771A0"/>
    <w:rsid w:val="008771CD"/>
    <w:rsid w:val="00877224"/>
    <w:rsid w:val="008772D9"/>
    <w:rsid w:val="00877804"/>
    <w:rsid w:val="00877D66"/>
    <w:rsid w:val="00877D6E"/>
    <w:rsid w:val="00880420"/>
    <w:rsid w:val="00880426"/>
    <w:rsid w:val="00880952"/>
    <w:rsid w:val="00880C8A"/>
    <w:rsid w:val="00880CE6"/>
    <w:rsid w:val="00880FF0"/>
    <w:rsid w:val="008813D7"/>
    <w:rsid w:val="008814A5"/>
    <w:rsid w:val="0088190B"/>
    <w:rsid w:val="0088197C"/>
    <w:rsid w:val="008819DE"/>
    <w:rsid w:val="00881AA1"/>
    <w:rsid w:val="008820AF"/>
    <w:rsid w:val="008820F6"/>
    <w:rsid w:val="00882334"/>
    <w:rsid w:val="0088249E"/>
    <w:rsid w:val="00882821"/>
    <w:rsid w:val="008830E5"/>
    <w:rsid w:val="00883141"/>
    <w:rsid w:val="008831A3"/>
    <w:rsid w:val="008832DF"/>
    <w:rsid w:val="008834CE"/>
    <w:rsid w:val="008835AE"/>
    <w:rsid w:val="008836BE"/>
    <w:rsid w:val="008837D8"/>
    <w:rsid w:val="00883A1A"/>
    <w:rsid w:val="00883B26"/>
    <w:rsid w:val="00883BD3"/>
    <w:rsid w:val="00883D64"/>
    <w:rsid w:val="0088403C"/>
    <w:rsid w:val="008840C2"/>
    <w:rsid w:val="008841CA"/>
    <w:rsid w:val="008841DD"/>
    <w:rsid w:val="008844CE"/>
    <w:rsid w:val="0088457E"/>
    <w:rsid w:val="00885040"/>
    <w:rsid w:val="008851ED"/>
    <w:rsid w:val="00885278"/>
    <w:rsid w:val="008853CD"/>
    <w:rsid w:val="008854CF"/>
    <w:rsid w:val="0088561E"/>
    <w:rsid w:val="0088583D"/>
    <w:rsid w:val="00885BF6"/>
    <w:rsid w:val="00885C9E"/>
    <w:rsid w:val="00885E9F"/>
    <w:rsid w:val="00885FDE"/>
    <w:rsid w:val="00886154"/>
    <w:rsid w:val="008861C2"/>
    <w:rsid w:val="00886446"/>
    <w:rsid w:val="0088681B"/>
    <w:rsid w:val="008868EB"/>
    <w:rsid w:val="00886B69"/>
    <w:rsid w:val="0088700F"/>
    <w:rsid w:val="008872FE"/>
    <w:rsid w:val="0088752C"/>
    <w:rsid w:val="00887819"/>
    <w:rsid w:val="00887B38"/>
    <w:rsid w:val="00887BDD"/>
    <w:rsid w:val="00887C69"/>
    <w:rsid w:val="00887E4B"/>
    <w:rsid w:val="00890A12"/>
    <w:rsid w:val="00890DB4"/>
    <w:rsid w:val="00890E9B"/>
    <w:rsid w:val="00891253"/>
    <w:rsid w:val="008913AE"/>
    <w:rsid w:val="00891503"/>
    <w:rsid w:val="0089171F"/>
    <w:rsid w:val="00891722"/>
    <w:rsid w:val="00891904"/>
    <w:rsid w:val="00891A92"/>
    <w:rsid w:val="00891DB4"/>
    <w:rsid w:val="00891FB3"/>
    <w:rsid w:val="00892108"/>
    <w:rsid w:val="0089232B"/>
    <w:rsid w:val="008925CB"/>
    <w:rsid w:val="0089263E"/>
    <w:rsid w:val="00892B00"/>
    <w:rsid w:val="00892B18"/>
    <w:rsid w:val="00892DCD"/>
    <w:rsid w:val="00892F03"/>
    <w:rsid w:val="00893079"/>
    <w:rsid w:val="0089310A"/>
    <w:rsid w:val="00893259"/>
    <w:rsid w:val="00893330"/>
    <w:rsid w:val="0089368D"/>
    <w:rsid w:val="00893BCC"/>
    <w:rsid w:val="008942F2"/>
    <w:rsid w:val="00894721"/>
    <w:rsid w:val="008947BE"/>
    <w:rsid w:val="00894847"/>
    <w:rsid w:val="00894854"/>
    <w:rsid w:val="008949BA"/>
    <w:rsid w:val="00894EDE"/>
    <w:rsid w:val="00894EF1"/>
    <w:rsid w:val="00894F40"/>
    <w:rsid w:val="0089535A"/>
    <w:rsid w:val="00895BC7"/>
    <w:rsid w:val="00895E16"/>
    <w:rsid w:val="00896469"/>
    <w:rsid w:val="008966E7"/>
    <w:rsid w:val="0089689B"/>
    <w:rsid w:val="00896C17"/>
    <w:rsid w:val="00896CDC"/>
    <w:rsid w:val="00896DB7"/>
    <w:rsid w:val="00896E03"/>
    <w:rsid w:val="00897163"/>
    <w:rsid w:val="00897A3D"/>
    <w:rsid w:val="00897AEB"/>
    <w:rsid w:val="00897B18"/>
    <w:rsid w:val="00897BA5"/>
    <w:rsid w:val="00897D1B"/>
    <w:rsid w:val="00897D70"/>
    <w:rsid w:val="00897DFB"/>
    <w:rsid w:val="00897FC4"/>
    <w:rsid w:val="008A05EC"/>
    <w:rsid w:val="008A066A"/>
    <w:rsid w:val="008A0FB6"/>
    <w:rsid w:val="008A10D2"/>
    <w:rsid w:val="008A124F"/>
    <w:rsid w:val="008A151B"/>
    <w:rsid w:val="008A1DB5"/>
    <w:rsid w:val="008A1E03"/>
    <w:rsid w:val="008A269B"/>
    <w:rsid w:val="008A2A91"/>
    <w:rsid w:val="008A2B73"/>
    <w:rsid w:val="008A2CDD"/>
    <w:rsid w:val="008A2DC3"/>
    <w:rsid w:val="008A2EA2"/>
    <w:rsid w:val="008A31CB"/>
    <w:rsid w:val="008A344C"/>
    <w:rsid w:val="008A34ED"/>
    <w:rsid w:val="008A392C"/>
    <w:rsid w:val="008A3EAB"/>
    <w:rsid w:val="008A3F59"/>
    <w:rsid w:val="008A4035"/>
    <w:rsid w:val="008A45CE"/>
    <w:rsid w:val="008A4BDE"/>
    <w:rsid w:val="008A4CA2"/>
    <w:rsid w:val="008A4DBD"/>
    <w:rsid w:val="008A4F2A"/>
    <w:rsid w:val="008A5031"/>
    <w:rsid w:val="008A54EA"/>
    <w:rsid w:val="008A5589"/>
    <w:rsid w:val="008A5794"/>
    <w:rsid w:val="008A58C5"/>
    <w:rsid w:val="008A5BDB"/>
    <w:rsid w:val="008A5D7B"/>
    <w:rsid w:val="008A5E27"/>
    <w:rsid w:val="008A604C"/>
    <w:rsid w:val="008A606F"/>
    <w:rsid w:val="008A6149"/>
    <w:rsid w:val="008A63B2"/>
    <w:rsid w:val="008A6556"/>
    <w:rsid w:val="008A66C3"/>
    <w:rsid w:val="008A6714"/>
    <w:rsid w:val="008A6AD4"/>
    <w:rsid w:val="008A6D4F"/>
    <w:rsid w:val="008A6E0F"/>
    <w:rsid w:val="008A6F36"/>
    <w:rsid w:val="008A7136"/>
    <w:rsid w:val="008A7137"/>
    <w:rsid w:val="008A75C0"/>
    <w:rsid w:val="008A7710"/>
    <w:rsid w:val="008A7C5B"/>
    <w:rsid w:val="008A7D23"/>
    <w:rsid w:val="008A7E81"/>
    <w:rsid w:val="008B0170"/>
    <w:rsid w:val="008B0354"/>
    <w:rsid w:val="008B04E4"/>
    <w:rsid w:val="008B0596"/>
    <w:rsid w:val="008B0679"/>
    <w:rsid w:val="008B0823"/>
    <w:rsid w:val="008B101E"/>
    <w:rsid w:val="008B1126"/>
    <w:rsid w:val="008B147F"/>
    <w:rsid w:val="008B18E9"/>
    <w:rsid w:val="008B1A99"/>
    <w:rsid w:val="008B1B7F"/>
    <w:rsid w:val="008B1DB6"/>
    <w:rsid w:val="008B234B"/>
    <w:rsid w:val="008B2616"/>
    <w:rsid w:val="008B2893"/>
    <w:rsid w:val="008B2931"/>
    <w:rsid w:val="008B2B9D"/>
    <w:rsid w:val="008B2FA1"/>
    <w:rsid w:val="008B30DF"/>
    <w:rsid w:val="008B3228"/>
    <w:rsid w:val="008B34D7"/>
    <w:rsid w:val="008B38E3"/>
    <w:rsid w:val="008B38FB"/>
    <w:rsid w:val="008B3B63"/>
    <w:rsid w:val="008B40CC"/>
    <w:rsid w:val="008B41B5"/>
    <w:rsid w:val="008B4630"/>
    <w:rsid w:val="008B4656"/>
    <w:rsid w:val="008B4741"/>
    <w:rsid w:val="008B4762"/>
    <w:rsid w:val="008B48EB"/>
    <w:rsid w:val="008B4BD4"/>
    <w:rsid w:val="008B4D4C"/>
    <w:rsid w:val="008B4F52"/>
    <w:rsid w:val="008B5028"/>
    <w:rsid w:val="008B5058"/>
    <w:rsid w:val="008B50B8"/>
    <w:rsid w:val="008B52B1"/>
    <w:rsid w:val="008B538D"/>
    <w:rsid w:val="008B53EE"/>
    <w:rsid w:val="008B53FF"/>
    <w:rsid w:val="008B5946"/>
    <w:rsid w:val="008B59BA"/>
    <w:rsid w:val="008B5BA2"/>
    <w:rsid w:val="008B5C69"/>
    <w:rsid w:val="008B6022"/>
    <w:rsid w:val="008B6032"/>
    <w:rsid w:val="008B615F"/>
    <w:rsid w:val="008B63E4"/>
    <w:rsid w:val="008B6EF1"/>
    <w:rsid w:val="008B726E"/>
    <w:rsid w:val="008B7533"/>
    <w:rsid w:val="008B7A4C"/>
    <w:rsid w:val="008B7E13"/>
    <w:rsid w:val="008C05D0"/>
    <w:rsid w:val="008C06F0"/>
    <w:rsid w:val="008C0743"/>
    <w:rsid w:val="008C07F8"/>
    <w:rsid w:val="008C0B94"/>
    <w:rsid w:val="008C0C18"/>
    <w:rsid w:val="008C0C41"/>
    <w:rsid w:val="008C0CB1"/>
    <w:rsid w:val="008C0D15"/>
    <w:rsid w:val="008C0D76"/>
    <w:rsid w:val="008C0DCC"/>
    <w:rsid w:val="008C12FE"/>
    <w:rsid w:val="008C1500"/>
    <w:rsid w:val="008C1868"/>
    <w:rsid w:val="008C188C"/>
    <w:rsid w:val="008C1951"/>
    <w:rsid w:val="008C1D45"/>
    <w:rsid w:val="008C21AA"/>
    <w:rsid w:val="008C22FE"/>
    <w:rsid w:val="008C2637"/>
    <w:rsid w:val="008C2743"/>
    <w:rsid w:val="008C27C8"/>
    <w:rsid w:val="008C28A4"/>
    <w:rsid w:val="008C2935"/>
    <w:rsid w:val="008C2D0B"/>
    <w:rsid w:val="008C2F73"/>
    <w:rsid w:val="008C30F8"/>
    <w:rsid w:val="008C345B"/>
    <w:rsid w:val="008C362A"/>
    <w:rsid w:val="008C38F8"/>
    <w:rsid w:val="008C3965"/>
    <w:rsid w:val="008C3A3D"/>
    <w:rsid w:val="008C3BEE"/>
    <w:rsid w:val="008C3E3F"/>
    <w:rsid w:val="008C3E80"/>
    <w:rsid w:val="008C3F4F"/>
    <w:rsid w:val="008C4273"/>
    <w:rsid w:val="008C42A6"/>
    <w:rsid w:val="008C4462"/>
    <w:rsid w:val="008C481E"/>
    <w:rsid w:val="008C526E"/>
    <w:rsid w:val="008C537D"/>
    <w:rsid w:val="008C54A4"/>
    <w:rsid w:val="008C5638"/>
    <w:rsid w:val="008C5672"/>
    <w:rsid w:val="008C56F8"/>
    <w:rsid w:val="008C5825"/>
    <w:rsid w:val="008C592E"/>
    <w:rsid w:val="008C5AE1"/>
    <w:rsid w:val="008C5C79"/>
    <w:rsid w:val="008C5F79"/>
    <w:rsid w:val="008C61C7"/>
    <w:rsid w:val="008C6299"/>
    <w:rsid w:val="008C632E"/>
    <w:rsid w:val="008C6531"/>
    <w:rsid w:val="008C66FE"/>
    <w:rsid w:val="008C68FA"/>
    <w:rsid w:val="008C6B9D"/>
    <w:rsid w:val="008C7045"/>
    <w:rsid w:val="008C7046"/>
    <w:rsid w:val="008C72B2"/>
    <w:rsid w:val="008C7410"/>
    <w:rsid w:val="008C77B3"/>
    <w:rsid w:val="008C7A11"/>
    <w:rsid w:val="008C7D55"/>
    <w:rsid w:val="008C7EB6"/>
    <w:rsid w:val="008C7FFB"/>
    <w:rsid w:val="008D0095"/>
    <w:rsid w:val="008D0225"/>
    <w:rsid w:val="008D05D1"/>
    <w:rsid w:val="008D0AF8"/>
    <w:rsid w:val="008D0AFB"/>
    <w:rsid w:val="008D0B4A"/>
    <w:rsid w:val="008D0C3A"/>
    <w:rsid w:val="008D1041"/>
    <w:rsid w:val="008D1200"/>
    <w:rsid w:val="008D14EA"/>
    <w:rsid w:val="008D1654"/>
    <w:rsid w:val="008D1784"/>
    <w:rsid w:val="008D1AD4"/>
    <w:rsid w:val="008D1AF6"/>
    <w:rsid w:val="008D1B00"/>
    <w:rsid w:val="008D1C95"/>
    <w:rsid w:val="008D2103"/>
    <w:rsid w:val="008D2395"/>
    <w:rsid w:val="008D27D9"/>
    <w:rsid w:val="008D2A05"/>
    <w:rsid w:val="008D2CE6"/>
    <w:rsid w:val="008D2D81"/>
    <w:rsid w:val="008D2F29"/>
    <w:rsid w:val="008D30C0"/>
    <w:rsid w:val="008D3309"/>
    <w:rsid w:val="008D3340"/>
    <w:rsid w:val="008D3374"/>
    <w:rsid w:val="008D3B4B"/>
    <w:rsid w:val="008D3C1A"/>
    <w:rsid w:val="008D3E1B"/>
    <w:rsid w:val="008D4457"/>
    <w:rsid w:val="008D4458"/>
    <w:rsid w:val="008D474C"/>
    <w:rsid w:val="008D4A96"/>
    <w:rsid w:val="008D4B11"/>
    <w:rsid w:val="008D4C41"/>
    <w:rsid w:val="008D4D59"/>
    <w:rsid w:val="008D4EDE"/>
    <w:rsid w:val="008D4FA6"/>
    <w:rsid w:val="008D5057"/>
    <w:rsid w:val="008D5304"/>
    <w:rsid w:val="008D56D8"/>
    <w:rsid w:val="008D5843"/>
    <w:rsid w:val="008D585D"/>
    <w:rsid w:val="008D598E"/>
    <w:rsid w:val="008D5C85"/>
    <w:rsid w:val="008D5DF6"/>
    <w:rsid w:val="008D5F27"/>
    <w:rsid w:val="008D61B9"/>
    <w:rsid w:val="008D633E"/>
    <w:rsid w:val="008D638E"/>
    <w:rsid w:val="008D6403"/>
    <w:rsid w:val="008D6495"/>
    <w:rsid w:val="008D650D"/>
    <w:rsid w:val="008D6528"/>
    <w:rsid w:val="008D66FA"/>
    <w:rsid w:val="008D68E7"/>
    <w:rsid w:val="008D6A33"/>
    <w:rsid w:val="008D7498"/>
    <w:rsid w:val="008D7BE8"/>
    <w:rsid w:val="008D7D3D"/>
    <w:rsid w:val="008E05BE"/>
    <w:rsid w:val="008E0603"/>
    <w:rsid w:val="008E082E"/>
    <w:rsid w:val="008E0E1E"/>
    <w:rsid w:val="008E1398"/>
    <w:rsid w:val="008E17D0"/>
    <w:rsid w:val="008E1906"/>
    <w:rsid w:val="008E19C1"/>
    <w:rsid w:val="008E1F6D"/>
    <w:rsid w:val="008E222E"/>
    <w:rsid w:val="008E2252"/>
    <w:rsid w:val="008E225B"/>
    <w:rsid w:val="008E2526"/>
    <w:rsid w:val="008E29BD"/>
    <w:rsid w:val="008E2C13"/>
    <w:rsid w:val="008E33FD"/>
    <w:rsid w:val="008E342A"/>
    <w:rsid w:val="008E35E6"/>
    <w:rsid w:val="008E36BC"/>
    <w:rsid w:val="008E3C4E"/>
    <w:rsid w:val="008E3D13"/>
    <w:rsid w:val="008E4015"/>
    <w:rsid w:val="008E40F9"/>
    <w:rsid w:val="008E428C"/>
    <w:rsid w:val="008E4BFB"/>
    <w:rsid w:val="008E4D32"/>
    <w:rsid w:val="008E5248"/>
    <w:rsid w:val="008E564B"/>
    <w:rsid w:val="008E56C6"/>
    <w:rsid w:val="008E5E98"/>
    <w:rsid w:val="008E6077"/>
    <w:rsid w:val="008E62DC"/>
    <w:rsid w:val="008E63C9"/>
    <w:rsid w:val="008E63D1"/>
    <w:rsid w:val="008E64B0"/>
    <w:rsid w:val="008E66C0"/>
    <w:rsid w:val="008E67B5"/>
    <w:rsid w:val="008E6B42"/>
    <w:rsid w:val="008E6BC6"/>
    <w:rsid w:val="008E6C17"/>
    <w:rsid w:val="008E7026"/>
    <w:rsid w:val="008E7198"/>
    <w:rsid w:val="008E730E"/>
    <w:rsid w:val="008E75FD"/>
    <w:rsid w:val="008E77DB"/>
    <w:rsid w:val="008E7A39"/>
    <w:rsid w:val="008E7D7B"/>
    <w:rsid w:val="008E7F2E"/>
    <w:rsid w:val="008F030A"/>
    <w:rsid w:val="008F0462"/>
    <w:rsid w:val="008F069A"/>
    <w:rsid w:val="008F0812"/>
    <w:rsid w:val="008F0D4C"/>
    <w:rsid w:val="008F11A6"/>
    <w:rsid w:val="008F16B3"/>
    <w:rsid w:val="008F18E7"/>
    <w:rsid w:val="008F1BE0"/>
    <w:rsid w:val="008F1C34"/>
    <w:rsid w:val="008F1F88"/>
    <w:rsid w:val="008F22E6"/>
    <w:rsid w:val="008F2332"/>
    <w:rsid w:val="008F2583"/>
    <w:rsid w:val="008F261F"/>
    <w:rsid w:val="008F2EEA"/>
    <w:rsid w:val="008F334F"/>
    <w:rsid w:val="008F4091"/>
    <w:rsid w:val="008F459F"/>
    <w:rsid w:val="008F45FC"/>
    <w:rsid w:val="008F4832"/>
    <w:rsid w:val="008F4A3C"/>
    <w:rsid w:val="008F4F3C"/>
    <w:rsid w:val="008F514E"/>
    <w:rsid w:val="008F516E"/>
    <w:rsid w:val="008F5223"/>
    <w:rsid w:val="008F55AE"/>
    <w:rsid w:val="008F5693"/>
    <w:rsid w:val="008F57C0"/>
    <w:rsid w:val="008F59D9"/>
    <w:rsid w:val="008F5CC3"/>
    <w:rsid w:val="008F5F15"/>
    <w:rsid w:val="008F610F"/>
    <w:rsid w:val="008F6929"/>
    <w:rsid w:val="008F6A49"/>
    <w:rsid w:val="008F6B80"/>
    <w:rsid w:val="008F6C56"/>
    <w:rsid w:val="008F6D9C"/>
    <w:rsid w:val="008F6E9C"/>
    <w:rsid w:val="008F6F34"/>
    <w:rsid w:val="008F7651"/>
    <w:rsid w:val="008F7B78"/>
    <w:rsid w:val="008F7B9B"/>
    <w:rsid w:val="008F7E8A"/>
    <w:rsid w:val="008F7EFA"/>
    <w:rsid w:val="00900252"/>
    <w:rsid w:val="0090034D"/>
    <w:rsid w:val="009004D0"/>
    <w:rsid w:val="009005C5"/>
    <w:rsid w:val="009005CC"/>
    <w:rsid w:val="009006D4"/>
    <w:rsid w:val="009007E2"/>
    <w:rsid w:val="00900C50"/>
    <w:rsid w:val="00900D95"/>
    <w:rsid w:val="0090114B"/>
    <w:rsid w:val="00901161"/>
    <w:rsid w:val="00901222"/>
    <w:rsid w:val="0090141C"/>
    <w:rsid w:val="00901610"/>
    <w:rsid w:val="0090193C"/>
    <w:rsid w:val="00901AA2"/>
    <w:rsid w:val="009021CC"/>
    <w:rsid w:val="0090258A"/>
    <w:rsid w:val="00902BF4"/>
    <w:rsid w:val="00902DF5"/>
    <w:rsid w:val="00902E1E"/>
    <w:rsid w:val="00903332"/>
    <w:rsid w:val="009034AE"/>
    <w:rsid w:val="009034E6"/>
    <w:rsid w:val="009035C3"/>
    <w:rsid w:val="00903724"/>
    <w:rsid w:val="00903F71"/>
    <w:rsid w:val="009044C5"/>
    <w:rsid w:val="009047EF"/>
    <w:rsid w:val="009049FF"/>
    <w:rsid w:val="00904AE8"/>
    <w:rsid w:val="00904BBE"/>
    <w:rsid w:val="00904F1D"/>
    <w:rsid w:val="00904F68"/>
    <w:rsid w:val="00904F97"/>
    <w:rsid w:val="009054D7"/>
    <w:rsid w:val="00905677"/>
    <w:rsid w:val="0090574A"/>
    <w:rsid w:val="00905A21"/>
    <w:rsid w:val="00905A52"/>
    <w:rsid w:val="00905E10"/>
    <w:rsid w:val="00906144"/>
    <w:rsid w:val="009065AB"/>
    <w:rsid w:val="009065E6"/>
    <w:rsid w:val="00906838"/>
    <w:rsid w:val="009068BC"/>
    <w:rsid w:val="00906EFC"/>
    <w:rsid w:val="009072C8"/>
    <w:rsid w:val="009072CE"/>
    <w:rsid w:val="0090730E"/>
    <w:rsid w:val="009075C1"/>
    <w:rsid w:val="00907843"/>
    <w:rsid w:val="009079A2"/>
    <w:rsid w:val="00907E1D"/>
    <w:rsid w:val="0091014A"/>
    <w:rsid w:val="00910294"/>
    <w:rsid w:val="00910634"/>
    <w:rsid w:val="0091071E"/>
    <w:rsid w:val="0091081A"/>
    <w:rsid w:val="00910951"/>
    <w:rsid w:val="00910B04"/>
    <w:rsid w:val="00910C23"/>
    <w:rsid w:val="00910C95"/>
    <w:rsid w:val="00910CE6"/>
    <w:rsid w:val="00910F56"/>
    <w:rsid w:val="009110F1"/>
    <w:rsid w:val="00911113"/>
    <w:rsid w:val="009114AE"/>
    <w:rsid w:val="00911849"/>
    <w:rsid w:val="0091199E"/>
    <w:rsid w:val="00911AB3"/>
    <w:rsid w:val="00911C6F"/>
    <w:rsid w:val="00912119"/>
    <w:rsid w:val="009122B7"/>
    <w:rsid w:val="009123C5"/>
    <w:rsid w:val="009123F5"/>
    <w:rsid w:val="00912838"/>
    <w:rsid w:val="0091296C"/>
    <w:rsid w:val="00912ACB"/>
    <w:rsid w:val="00912B9A"/>
    <w:rsid w:val="00912BAD"/>
    <w:rsid w:val="00912C63"/>
    <w:rsid w:val="00912DAB"/>
    <w:rsid w:val="00913166"/>
    <w:rsid w:val="009131F4"/>
    <w:rsid w:val="0091375C"/>
    <w:rsid w:val="009138D5"/>
    <w:rsid w:val="00913A35"/>
    <w:rsid w:val="00913B1D"/>
    <w:rsid w:val="00913B9E"/>
    <w:rsid w:val="00914287"/>
    <w:rsid w:val="009145B4"/>
    <w:rsid w:val="009145B7"/>
    <w:rsid w:val="009147DC"/>
    <w:rsid w:val="00914AE3"/>
    <w:rsid w:val="00914B43"/>
    <w:rsid w:val="00914B8E"/>
    <w:rsid w:val="009150B8"/>
    <w:rsid w:val="00915481"/>
    <w:rsid w:val="009156C8"/>
    <w:rsid w:val="00915777"/>
    <w:rsid w:val="00915993"/>
    <w:rsid w:val="00915CE3"/>
    <w:rsid w:val="0091602D"/>
    <w:rsid w:val="00916058"/>
    <w:rsid w:val="0091611A"/>
    <w:rsid w:val="00916300"/>
    <w:rsid w:val="0091672F"/>
    <w:rsid w:val="00916A4C"/>
    <w:rsid w:val="0091708D"/>
    <w:rsid w:val="0091716B"/>
    <w:rsid w:val="009171B1"/>
    <w:rsid w:val="0091762A"/>
    <w:rsid w:val="009177AB"/>
    <w:rsid w:val="00917910"/>
    <w:rsid w:val="00917986"/>
    <w:rsid w:val="00917FF0"/>
    <w:rsid w:val="0092015A"/>
    <w:rsid w:val="00920542"/>
    <w:rsid w:val="00920678"/>
    <w:rsid w:val="009209E5"/>
    <w:rsid w:val="00920B07"/>
    <w:rsid w:val="00920C53"/>
    <w:rsid w:val="00920C81"/>
    <w:rsid w:val="00920CDE"/>
    <w:rsid w:val="00920D21"/>
    <w:rsid w:val="00920DA5"/>
    <w:rsid w:val="00920DBC"/>
    <w:rsid w:val="00921072"/>
    <w:rsid w:val="009212F2"/>
    <w:rsid w:val="00921971"/>
    <w:rsid w:val="00922235"/>
    <w:rsid w:val="0092227D"/>
    <w:rsid w:val="009226D3"/>
    <w:rsid w:val="00922935"/>
    <w:rsid w:val="00922C4E"/>
    <w:rsid w:val="00923113"/>
    <w:rsid w:val="00923470"/>
    <w:rsid w:val="0092367C"/>
    <w:rsid w:val="0092372C"/>
    <w:rsid w:val="0092380B"/>
    <w:rsid w:val="00923B49"/>
    <w:rsid w:val="00923FA2"/>
    <w:rsid w:val="00923FF0"/>
    <w:rsid w:val="009245A0"/>
    <w:rsid w:val="00924656"/>
    <w:rsid w:val="00924680"/>
    <w:rsid w:val="00924998"/>
    <w:rsid w:val="00924D97"/>
    <w:rsid w:val="00924FEC"/>
    <w:rsid w:val="00925225"/>
    <w:rsid w:val="00925335"/>
    <w:rsid w:val="009254C0"/>
    <w:rsid w:val="009256EA"/>
    <w:rsid w:val="00925A26"/>
    <w:rsid w:val="00925B18"/>
    <w:rsid w:val="00925CE6"/>
    <w:rsid w:val="00925DED"/>
    <w:rsid w:val="009261F8"/>
    <w:rsid w:val="00926260"/>
    <w:rsid w:val="009269B4"/>
    <w:rsid w:val="00926B41"/>
    <w:rsid w:val="00926E44"/>
    <w:rsid w:val="00926F93"/>
    <w:rsid w:val="0092707B"/>
    <w:rsid w:val="0092708A"/>
    <w:rsid w:val="00927235"/>
    <w:rsid w:val="00927501"/>
    <w:rsid w:val="00927582"/>
    <w:rsid w:val="00927681"/>
    <w:rsid w:val="0092775E"/>
    <w:rsid w:val="009278A6"/>
    <w:rsid w:val="00927AA2"/>
    <w:rsid w:val="00930101"/>
    <w:rsid w:val="0093025D"/>
    <w:rsid w:val="00930989"/>
    <w:rsid w:val="009309E0"/>
    <w:rsid w:val="00930DEC"/>
    <w:rsid w:val="00930E58"/>
    <w:rsid w:val="00930F02"/>
    <w:rsid w:val="00930FFF"/>
    <w:rsid w:val="009312A6"/>
    <w:rsid w:val="009313D1"/>
    <w:rsid w:val="00931688"/>
    <w:rsid w:val="00931BEE"/>
    <w:rsid w:val="00931CAE"/>
    <w:rsid w:val="00931CE3"/>
    <w:rsid w:val="00931D2D"/>
    <w:rsid w:val="00931DD1"/>
    <w:rsid w:val="00931FC0"/>
    <w:rsid w:val="00931FF2"/>
    <w:rsid w:val="0093218D"/>
    <w:rsid w:val="00932273"/>
    <w:rsid w:val="0093249A"/>
    <w:rsid w:val="009325C7"/>
    <w:rsid w:val="009327E1"/>
    <w:rsid w:val="00932B9C"/>
    <w:rsid w:val="00932E65"/>
    <w:rsid w:val="00932EB9"/>
    <w:rsid w:val="00932F42"/>
    <w:rsid w:val="00933005"/>
    <w:rsid w:val="009330CD"/>
    <w:rsid w:val="00933119"/>
    <w:rsid w:val="009331CA"/>
    <w:rsid w:val="009331FA"/>
    <w:rsid w:val="00933336"/>
    <w:rsid w:val="009334D9"/>
    <w:rsid w:val="00933CBD"/>
    <w:rsid w:val="00934066"/>
    <w:rsid w:val="009340D0"/>
    <w:rsid w:val="009340FF"/>
    <w:rsid w:val="0093454E"/>
    <w:rsid w:val="00934558"/>
    <w:rsid w:val="00934724"/>
    <w:rsid w:val="00934A7E"/>
    <w:rsid w:val="00934ED8"/>
    <w:rsid w:val="009353F6"/>
    <w:rsid w:val="009355AA"/>
    <w:rsid w:val="00935A3D"/>
    <w:rsid w:val="00935CE7"/>
    <w:rsid w:val="00935D03"/>
    <w:rsid w:val="00935D0B"/>
    <w:rsid w:val="00935D10"/>
    <w:rsid w:val="00935EE3"/>
    <w:rsid w:val="00935F12"/>
    <w:rsid w:val="00935F2D"/>
    <w:rsid w:val="00935FD3"/>
    <w:rsid w:val="0093605B"/>
    <w:rsid w:val="009360E3"/>
    <w:rsid w:val="00936363"/>
    <w:rsid w:val="009364AE"/>
    <w:rsid w:val="009364DF"/>
    <w:rsid w:val="00936746"/>
    <w:rsid w:val="0093694A"/>
    <w:rsid w:val="009369A9"/>
    <w:rsid w:val="0093771A"/>
    <w:rsid w:val="00937772"/>
    <w:rsid w:val="009377E8"/>
    <w:rsid w:val="0093792C"/>
    <w:rsid w:val="00937A39"/>
    <w:rsid w:val="00937DD6"/>
    <w:rsid w:val="00937E2F"/>
    <w:rsid w:val="00937F0E"/>
    <w:rsid w:val="0094013E"/>
    <w:rsid w:val="00940953"/>
    <w:rsid w:val="00940970"/>
    <w:rsid w:val="00940AAC"/>
    <w:rsid w:val="00940D62"/>
    <w:rsid w:val="009410EB"/>
    <w:rsid w:val="009412BB"/>
    <w:rsid w:val="0094136D"/>
    <w:rsid w:val="009414EE"/>
    <w:rsid w:val="0094192A"/>
    <w:rsid w:val="00941C8B"/>
    <w:rsid w:val="00942053"/>
    <w:rsid w:val="00942412"/>
    <w:rsid w:val="00942461"/>
    <w:rsid w:val="009427DF"/>
    <w:rsid w:val="0094291D"/>
    <w:rsid w:val="00942C78"/>
    <w:rsid w:val="00942F48"/>
    <w:rsid w:val="009431FD"/>
    <w:rsid w:val="009433C3"/>
    <w:rsid w:val="009439C3"/>
    <w:rsid w:val="00943DB9"/>
    <w:rsid w:val="00943E05"/>
    <w:rsid w:val="00943E40"/>
    <w:rsid w:val="00944387"/>
    <w:rsid w:val="00944533"/>
    <w:rsid w:val="00944597"/>
    <w:rsid w:val="009446BF"/>
    <w:rsid w:val="009446EC"/>
    <w:rsid w:val="00944A2A"/>
    <w:rsid w:val="00944C6A"/>
    <w:rsid w:val="00944C84"/>
    <w:rsid w:val="00944CA3"/>
    <w:rsid w:val="00944DC9"/>
    <w:rsid w:val="00944E76"/>
    <w:rsid w:val="0094519E"/>
    <w:rsid w:val="00945464"/>
    <w:rsid w:val="00945561"/>
    <w:rsid w:val="009455EF"/>
    <w:rsid w:val="0094566E"/>
    <w:rsid w:val="009457E0"/>
    <w:rsid w:val="00945948"/>
    <w:rsid w:val="00945D50"/>
    <w:rsid w:val="009460D1"/>
    <w:rsid w:val="009460EF"/>
    <w:rsid w:val="0094659E"/>
    <w:rsid w:val="00946A0D"/>
    <w:rsid w:val="00946A4A"/>
    <w:rsid w:val="00947003"/>
    <w:rsid w:val="009475E1"/>
    <w:rsid w:val="009477C4"/>
    <w:rsid w:val="00947A40"/>
    <w:rsid w:val="00947A63"/>
    <w:rsid w:val="00947BBC"/>
    <w:rsid w:val="00947C0A"/>
    <w:rsid w:val="00947E2E"/>
    <w:rsid w:val="009505EB"/>
    <w:rsid w:val="009505FB"/>
    <w:rsid w:val="009508AD"/>
    <w:rsid w:val="009509DF"/>
    <w:rsid w:val="00950A77"/>
    <w:rsid w:val="00950B7F"/>
    <w:rsid w:val="00950D0C"/>
    <w:rsid w:val="00950D0D"/>
    <w:rsid w:val="00951015"/>
    <w:rsid w:val="00951140"/>
    <w:rsid w:val="009515B5"/>
    <w:rsid w:val="0095171C"/>
    <w:rsid w:val="00951CEF"/>
    <w:rsid w:val="00952123"/>
    <w:rsid w:val="0095218C"/>
    <w:rsid w:val="009524E5"/>
    <w:rsid w:val="00952563"/>
    <w:rsid w:val="009525B1"/>
    <w:rsid w:val="00952705"/>
    <w:rsid w:val="00952C62"/>
    <w:rsid w:val="00952C88"/>
    <w:rsid w:val="00952E61"/>
    <w:rsid w:val="00953151"/>
    <w:rsid w:val="0095315A"/>
    <w:rsid w:val="0095361C"/>
    <w:rsid w:val="00953902"/>
    <w:rsid w:val="00953A40"/>
    <w:rsid w:val="00953B5F"/>
    <w:rsid w:val="00953E48"/>
    <w:rsid w:val="00953E54"/>
    <w:rsid w:val="009541D4"/>
    <w:rsid w:val="00954535"/>
    <w:rsid w:val="00954767"/>
    <w:rsid w:val="00955065"/>
    <w:rsid w:val="00955262"/>
    <w:rsid w:val="0095577E"/>
    <w:rsid w:val="00955C7E"/>
    <w:rsid w:val="00955F27"/>
    <w:rsid w:val="00955F61"/>
    <w:rsid w:val="00955F86"/>
    <w:rsid w:val="009562EF"/>
    <w:rsid w:val="0095640E"/>
    <w:rsid w:val="009565C6"/>
    <w:rsid w:val="00956627"/>
    <w:rsid w:val="00956835"/>
    <w:rsid w:val="00956986"/>
    <w:rsid w:val="00956A2B"/>
    <w:rsid w:val="00957462"/>
    <w:rsid w:val="00957528"/>
    <w:rsid w:val="009575E2"/>
    <w:rsid w:val="0095761F"/>
    <w:rsid w:val="009600C0"/>
    <w:rsid w:val="009606A7"/>
    <w:rsid w:val="0096075E"/>
    <w:rsid w:val="00960F20"/>
    <w:rsid w:val="00961267"/>
    <w:rsid w:val="0096139E"/>
    <w:rsid w:val="009614A3"/>
    <w:rsid w:val="009617D4"/>
    <w:rsid w:val="00961845"/>
    <w:rsid w:val="0096193B"/>
    <w:rsid w:val="00961B02"/>
    <w:rsid w:val="00961B05"/>
    <w:rsid w:val="00961B54"/>
    <w:rsid w:val="00961D0F"/>
    <w:rsid w:val="00962055"/>
    <w:rsid w:val="009623CB"/>
    <w:rsid w:val="00962940"/>
    <w:rsid w:val="00962B0E"/>
    <w:rsid w:val="00962B6E"/>
    <w:rsid w:val="00962FCA"/>
    <w:rsid w:val="00963155"/>
    <w:rsid w:val="0096342B"/>
    <w:rsid w:val="00963568"/>
    <w:rsid w:val="009635C5"/>
    <w:rsid w:val="009637B1"/>
    <w:rsid w:val="00963D6E"/>
    <w:rsid w:val="00963F03"/>
    <w:rsid w:val="00963FDD"/>
    <w:rsid w:val="009644B0"/>
    <w:rsid w:val="0096475D"/>
    <w:rsid w:val="009648D3"/>
    <w:rsid w:val="00964A53"/>
    <w:rsid w:val="00964BA2"/>
    <w:rsid w:val="00964F7E"/>
    <w:rsid w:val="00965144"/>
    <w:rsid w:val="0096517C"/>
    <w:rsid w:val="009651A4"/>
    <w:rsid w:val="00965229"/>
    <w:rsid w:val="0096527F"/>
    <w:rsid w:val="00965395"/>
    <w:rsid w:val="00965464"/>
    <w:rsid w:val="00965E2E"/>
    <w:rsid w:val="00966143"/>
    <w:rsid w:val="00966472"/>
    <w:rsid w:val="009664C0"/>
    <w:rsid w:val="0096669F"/>
    <w:rsid w:val="00966770"/>
    <w:rsid w:val="00966811"/>
    <w:rsid w:val="009669B6"/>
    <w:rsid w:val="009669BA"/>
    <w:rsid w:val="00966A52"/>
    <w:rsid w:val="00966B16"/>
    <w:rsid w:val="00966BD6"/>
    <w:rsid w:val="00966C13"/>
    <w:rsid w:val="009670C3"/>
    <w:rsid w:val="0096732F"/>
    <w:rsid w:val="009673E1"/>
    <w:rsid w:val="009678CD"/>
    <w:rsid w:val="009678D5"/>
    <w:rsid w:val="0096796B"/>
    <w:rsid w:val="009679EA"/>
    <w:rsid w:val="00967A70"/>
    <w:rsid w:val="00967BAA"/>
    <w:rsid w:val="00967BBE"/>
    <w:rsid w:val="00967BD2"/>
    <w:rsid w:val="00967C54"/>
    <w:rsid w:val="0097015B"/>
    <w:rsid w:val="00970409"/>
    <w:rsid w:val="009704A0"/>
    <w:rsid w:val="00970792"/>
    <w:rsid w:val="00970AAB"/>
    <w:rsid w:val="00970B3B"/>
    <w:rsid w:val="00971081"/>
    <w:rsid w:val="00971368"/>
    <w:rsid w:val="00971404"/>
    <w:rsid w:val="00971480"/>
    <w:rsid w:val="009714B0"/>
    <w:rsid w:val="009714EA"/>
    <w:rsid w:val="0097156F"/>
    <w:rsid w:val="009716B6"/>
    <w:rsid w:val="00971814"/>
    <w:rsid w:val="0097186D"/>
    <w:rsid w:val="00971973"/>
    <w:rsid w:val="00971C42"/>
    <w:rsid w:val="00971E1A"/>
    <w:rsid w:val="00971EEE"/>
    <w:rsid w:val="009722FF"/>
    <w:rsid w:val="00972662"/>
    <w:rsid w:val="00972EE9"/>
    <w:rsid w:val="00972F02"/>
    <w:rsid w:val="00972F5C"/>
    <w:rsid w:val="00972F64"/>
    <w:rsid w:val="00973681"/>
    <w:rsid w:val="00973713"/>
    <w:rsid w:val="00973CC7"/>
    <w:rsid w:val="00973ED4"/>
    <w:rsid w:val="0097402B"/>
    <w:rsid w:val="00974125"/>
    <w:rsid w:val="00974418"/>
    <w:rsid w:val="00974461"/>
    <w:rsid w:val="0097550F"/>
    <w:rsid w:val="0097561D"/>
    <w:rsid w:val="009756CF"/>
    <w:rsid w:val="00975865"/>
    <w:rsid w:val="009759C9"/>
    <w:rsid w:val="00975CCE"/>
    <w:rsid w:val="00975E23"/>
    <w:rsid w:val="00975EA9"/>
    <w:rsid w:val="00976167"/>
    <w:rsid w:val="0097621B"/>
    <w:rsid w:val="0097640E"/>
    <w:rsid w:val="009769DF"/>
    <w:rsid w:val="00976B90"/>
    <w:rsid w:val="00976C86"/>
    <w:rsid w:val="00977021"/>
    <w:rsid w:val="0097732D"/>
    <w:rsid w:val="009773CF"/>
    <w:rsid w:val="00977C97"/>
    <w:rsid w:val="00977E50"/>
    <w:rsid w:val="009802C3"/>
    <w:rsid w:val="009806FC"/>
    <w:rsid w:val="009808A4"/>
    <w:rsid w:val="00980A66"/>
    <w:rsid w:val="00980D2C"/>
    <w:rsid w:val="0098111D"/>
    <w:rsid w:val="009814F5"/>
    <w:rsid w:val="00981581"/>
    <w:rsid w:val="00981796"/>
    <w:rsid w:val="00981D7E"/>
    <w:rsid w:val="00981DE0"/>
    <w:rsid w:val="00981EA8"/>
    <w:rsid w:val="00981EAC"/>
    <w:rsid w:val="00981EE1"/>
    <w:rsid w:val="009821E5"/>
    <w:rsid w:val="009823EA"/>
    <w:rsid w:val="00982490"/>
    <w:rsid w:val="00982809"/>
    <w:rsid w:val="009828D8"/>
    <w:rsid w:val="0098296D"/>
    <w:rsid w:val="00982C37"/>
    <w:rsid w:val="00983167"/>
    <w:rsid w:val="009832B9"/>
    <w:rsid w:val="009834C5"/>
    <w:rsid w:val="00983A00"/>
    <w:rsid w:val="00983AEE"/>
    <w:rsid w:val="00983B8F"/>
    <w:rsid w:val="00983E15"/>
    <w:rsid w:val="009841FA"/>
    <w:rsid w:val="00984406"/>
    <w:rsid w:val="009844AA"/>
    <w:rsid w:val="0098470C"/>
    <w:rsid w:val="0098470E"/>
    <w:rsid w:val="00984721"/>
    <w:rsid w:val="00984834"/>
    <w:rsid w:val="009848C0"/>
    <w:rsid w:val="009849D0"/>
    <w:rsid w:val="00984ACD"/>
    <w:rsid w:val="00984B62"/>
    <w:rsid w:val="00984BFA"/>
    <w:rsid w:val="00984C11"/>
    <w:rsid w:val="00984DDB"/>
    <w:rsid w:val="00984E8F"/>
    <w:rsid w:val="00985152"/>
    <w:rsid w:val="009851D4"/>
    <w:rsid w:val="00985343"/>
    <w:rsid w:val="00985819"/>
    <w:rsid w:val="00985AED"/>
    <w:rsid w:val="00985B00"/>
    <w:rsid w:val="00985B38"/>
    <w:rsid w:val="00985B5D"/>
    <w:rsid w:val="00985BAB"/>
    <w:rsid w:val="00985D6B"/>
    <w:rsid w:val="00985E68"/>
    <w:rsid w:val="00986208"/>
    <w:rsid w:val="0098622A"/>
    <w:rsid w:val="009863DE"/>
    <w:rsid w:val="009865D7"/>
    <w:rsid w:val="009866E0"/>
    <w:rsid w:val="00986B7F"/>
    <w:rsid w:val="00986C76"/>
    <w:rsid w:val="00986EF9"/>
    <w:rsid w:val="0098715B"/>
    <w:rsid w:val="009874A4"/>
    <w:rsid w:val="009875BB"/>
    <w:rsid w:val="0098792A"/>
    <w:rsid w:val="00987967"/>
    <w:rsid w:val="00987BB5"/>
    <w:rsid w:val="00987CC1"/>
    <w:rsid w:val="00990446"/>
    <w:rsid w:val="00990531"/>
    <w:rsid w:val="0099057E"/>
    <w:rsid w:val="009907CD"/>
    <w:rsid w:val="00990840"/>
    <w:rsid w:val="009908CD"/>
    <w:rsid w:val="00990917"/>
    <w:rsid w:val="00990B83"/>
    <w:rsid w:val="00990BE9"/>
    <w:rsid w:val="00990E38"/>
    <w:rsid w:val="009911DA"/>
    <w:rsid w:val="00991401"/>
    <w:rsid w:val="00991441"/>
    <w:rsid w:val="009916A2"/>
    <w:rsid w:val="00991872"/>
    <w:rsid w:val="00991D1A"/>
    <w:rsid w:val="00991DAE"/>
    <w:rsid w:val="00992052"/>
    <w:rsid w:val="00992112"/>
    <w:rsid w:val="009925EF"/>
    <w:rsid w:val="00992AE9"/>
    <w:rsid w:val="00992B7A"/>
    <w:rsid w:val="00992FAC"/>
    <w:rsid w:val="00993085"/>
    <w:rsid w:val="0099313B"/>
    <w:rsid w:val="0099320B"/>
    <w:rsid w:val="009932B4"/>
    <w:rsid w:val="009934A9"/>
    <w:rsid w:val="0099361A"/>
    <w:rsid w:val="009936AC"/>
    <w:rsid w:val="0099384E"/>
    <w:rsid w:val="00993ED1"/>
    <w:rsid w:val="0099403F"/>
    <w:rsid w:val="009940BB"/>
    <w:rsid w:val="00994220"/>
    <w:rsid w:val="00994326"/>
    <w:rsid w:val="00994697"/>
    <w:rsid w:val="009946A2"/>
    <w:rsid w:val="00994904"/>
    <w:rsid w:val="00994AD5"/>
    <w:rsid w:val="00994D03"/>
    <w:rsid w:val="00994D86"/>
    <w:rsid w:val="0099512D"/>
    <w:rsid w:val="00995166"/>
    <w:rsid w:val="00995265"/>
    <w:rsid w:val="00995417"/>
    <w:rsid w:val="009956DE"/>
    <w:rsid w:val="0099595D"/>
    <w:rsid w:val="00995A6C"/>
    <w:rsid w:val="00995B3E"/>
    <w:rsid w:val="00995F92"/>
    <w:rsid w:val="00996481"/>
    <w:rsid w:val="009968B8"/>
    <w:rsid w:val="00996B70"/>
    <w:rsid w:val="00996CCE"/>
    <w:rsid w:val="00996D36"/>
    <w:rsid w:val="0099760A"/>
    <w:rsid w:val="009978DE"/>
    <w:rsid w:val="00997939"/>
    <w:rsid w:val="009979DA"/>
    <w:rsid w:val="00997A60"/>
    <w:rsid w:val="00997C31"/>
    <w:rsid w:val="00997D5D"/>
    <w:rsid w:val="009A01A7"/>
    <w:rsid w:val="009A08DA"/>
    <w:rsid w:val="009A0962"/>
    <w:rsid w:val="009A0B7F"/>
    <w:rsid w:val="009A0B98"/>
    <w:rsid w:val="009A0BF6"/>
    <w:rsid w:val="009A0E2C"/>
    <w:rsid w:val="009A0E5A"/>
    <w:rsid w:val="009A140F"/>
    <w:rsid w:val="009A166A"/>
    <w:rsid w:val="009A1A0F"/>
    <w:rsid w:val="009A1C73"/>
    <w:rsid w:val="009A1E32"/>
    <w:rsid w:val="009A1F4F"/>
    <w:rsid w:val="009A23F7"/>
    <w:rsid w:val="009A2732"/>
    <w:rsid w:val="009A2789"/>
    <w:rsid w:val="009A2D97"/>
    <w:rsid w:val="009A2FEF"/>
    <w:rsid w:val="009A315E"/>
    <w:rsid w:val="009A32E3"/>
    <w:rsid w:val="009A334E"/>
    <w:rsid w:val="009A3547"/>
    <w:rsid w:val="009A3885"/>
    <w:rsid w:val="009A38EE"/>
    <w:rsid w:val="009A4029"/>
    <w:rsid w:val="009A44B7"/>
    <w:rsid w:val="009A461E"/>
    <w:rsid w:val="009A4753"/>
    <w:rsid w:val="009A4B25"/>
    <w:rsid w:val="009A4C2D"/>
    <w:rsid w:val="009A4D4B"/>
    <w:rsid w:val="009A4E74"/>
    <w:rsid w:val="009A4F40"/>
    <w:rsid w:val="009A5208"/>
    <w:rsid w:val="009A528A"/>
    <w:rsid w:val="009A52E0"/>
    <w:rsid w:val="009A53DD"/>
    <w:rsid w:val="009A56C3"/>
    <w:rsid w:val="009A5795"/>
    <w:rsid w:val="009A58ED"/>
    <w:rsid w:val="009A5A49"/>
    <w:rsid w:val="009A5A53"/>
    <w:rsid w:val="009A60B7"/>
    <w:rsid w:val="009A6366"/>
    <w:rsid w:val="009A6B20"/>
    <w:rsid w:val="009A6BC9"/>
    <w:rsid w:val="009A6BCC"/>
    <w:rsid w:val="009A6F97"/>
    <w:rsid w:val="009A6FF0"/>
    <w:rsid w:val="009A70C4"/>
    <w:rsid w:val="009A71D3"/>
    <w:rsid w:val="009A7428"/>
    <w:rsid w:val="009A766F"/>
    <w:rsid w:val="009A7794"/>
    <w:rsid w:val="009A7869"/>
    <w:rsid w:val="009A7891"/>
    <w:rsid w:val="009A7BF3"/>
    <w:rsid w:val="009B025D"/>
    <w:rsid w:val="009B02B7"/>
    <w:rsid w:val="009B0440"/>
    <w:rsid w:val="009B0886"/>
    <w:rsid w:val="009B08B6"/>
    <w:rsid w:val="009B0AD0"/>
    <w:rsid w:val="009B0B65"/>
    <w:rsid w:val="009B0B89"/>
    <w:rsid w:val="009B0D95"/>
    <w:rsid w:val="009B0DD9"/>
    <w:rsid w:val="009B0E63"/>
    <w:rsid w:val="009B0F10"/>
    <w:rsid w:val="009B1105"/>
    <w:rsid w:val="009B1501"/>
    <w:rsid w:val="009B19D4"/>
    <w:rsid w:val="009B1F05"/>
    <w:rsid w:val="009B248D"/>
    <w:rsid w:val="009B2503"/>
    <w:rsid w:val="009B2732"/>
    <w:rsid w:val="009B29F2"/>
    <w:rsid w:val="009B2A77"/>
    <w:rsid w:val="009B2B7B"/>
    <w:rsid w:val="009B2CC2"/>
    <w:rsid w:val="009B329D"/>
    <w:rsid w:val="009B33AB"/>
    <w:rsid w:val="009B3495"/>
    <w:rsid w:val="009B3706"/>
    <w:rsid w:val="009B3DA4"/>
    <w:rsid w:val="009B3EB3"/>
    <w:rsid w:val="009B3EC4"/>
    <w:rsid w:val="009B4094"/>
    <w:rsid w:val="009B41FC"/>
    <w:rsid w:val="009B44B0"/>
    <w:rsid w:val="009B44F0"/>
    <w:rsid w:val="009B4655"/>
    <w:rsid w:val="009B47A8"/>
    <w:rsid w:val="009B4A92"/>
    <w:rsid w:val="009B4C3F"/>
    <w:rsid w:val="009B4E96"/>
    <w:rsid w:val="009B4F33"/>
    <w:rsid w:val="009B50F6"/>
    <w:rsid w:val="009B522C"/>
    <w:rsid w:val="009B5234"/>
    <w:rsid w:val="009B550C"/>
    <w:rsid w:val="009B584D"/>
    <w:rsid w:val="009B5B88"/>
    <w:rsid w:val="009B5BAB"/>
    <w:rsid w:val="009B5E13"/>
    <w:rsid w:val="009B617E"/>
    <w:rsid w:val="009B624C"/>
    <w:rsid w:val="009B6294"/>
    <w:rsid w:val="009B69F6"/>
    <w:rsid w:val="009B6B6E"/>
    <w:rsid w:val="009B6D82"/>
    <w:rsid w:val="009B6EEA"/>
    <w:rsid w:val="009B707C"/>
    <w:rsid w:val="009B72B5"/>
    <w:rsid w:val="009C011E"/>
    <w:rsid w:val="009C0333"/>
    <w:rsid w:val="009C0662"/>
    <w:rsid w:val="009C08E6"/>
    <w:rsid w:val="009C0CFE"/>
    <w:rsid w:val="009C11F3"/>
    <w:rsid w:val="009C14C0"/>
    <w:rsid w:val="009C1502"/>
    <w:rsid w:val="009C150E"/>
    <w:rsid w:val="009C15B3"/>
    <w:rsid w:val="009C18C0"/>
    <w:rsid w:val="009C1AF0"/>
    <w:rsid w:val="009C1B8A"/>
    <w:rsid w:val="009C1C11"/>
    <w:rsid w:val="009C1CEA"/>
    <w:rsid w:val="009C1DA8"/>
    <w:rsid w:val="009C1E32"/>
    <w:rsid w:val="009C1E8F"/>
    <w:rsid w:val="009C20E8"/>
    <w:rsid w:val="009C21C1"/>
    <w:rsid w:val="009C22A9"/>
    <w:rsid w:val="009C2352"/>
    <w:rsid w:val="009C24EA"/>
    <w:rsid w:val="009C26AA"/>
    <w:rsid w:val="009C290E"/>
    <w:rsid w:val="009C29DF"/>
    <w:rsid w:val="009C2A6A"/>
    <w:rsid w:val="009C2A87"/>
    <w:rsid w:val="009C2C7E"/>
    <w:rsid w:val="009C2D1D"/>
    <w:rsid w:val="009C2DD3"/>
    <w:rsid w:val="009C2DDB"/>
    <w:rsid w:val="009C2F63"/>
    <w:rsid w:val="009C3046"/>
    <w:rsid w:val="009C32CB"/>
    <w:rsid w:val="009C3411"/>
    <w:rsid w:val="009C34B4"/>
    <w:rsid w:val="009C35BF"/>
    <w:rsid w:val="009C3608"/>
    <w:rsid w:val="009C3782"/>
    <w:rsid w:val="009C37D1"/>
    <w:rsid w:val="009C4083"/>
    <w:rsid w:val="009C44F8"/>
    <w:rsid w:val="009C45DF"/>
    <w:rsid w:val="009C47FC"/>
    <w:rsid w:val="009C4AC0"/>
    <w:rsid w:val="009C4CE6"/>
    <w:rsid w:val="009C4D42"/>
    <w:rsid w:val="009C504A"/>
    <w:rsid w:val="009C51CF"/>
    <w:rsid w:val="009C51E3"/>
    <w:rsid w:val="009C54A5"/>
    <w:rsid w:val="009C57F9"/>
    <w:rsid w:val="009C5908"/>
    <w:rsid w:val="009C5A65"/>
    <w:rsid w:val="009C5C04"/>
    <w:rsid w:val="009C5C0C"/>
    <w:rsid w:val="009C62B7"/>
    <w:rsid w:val="009C6C32"/>
    <w:rsid w:val="009C6E23"/>
    <w:rsid w:val="009C71BC"/>
    <w:rsid w:val="009C72C2"/>
    <w:rsid w:val="009C7347"/>
    <w:rsid w:val="009C747D"/>
    <w:rsid w:val="009C74B9"/>
    <w:rsid w:val="009C756D"/>
    <w:rsid w:val="009C75C1"/>
    <w:rsid w:val="009C760C"/>
    <w:rsid w:val="009C7786"/>
    <w:rsid w:val="009C78FB"/>
    <w:rsid w:val="009C7967"/>
    <w:rsid w:val="009C7C19"/>
    <w:rsid w:val="009D04FF"/>
    <w:rsid w:val="009D0807"/>
    <w:rsid w:val="009D0D7E"/>
    <w:rsid w:val="009D0F04"/>
    <w:rsid w:val="009D1018"/>
    <w:rsid w:val="009D10AA"/>
    <w:rsid w:val="009D1486"/>
    <w:rsid w:val="009D1505"/>
    <w:rsid w:val="009D1849"/>
    <w:rsid w:val="009D188C"/>
    <w:rsid w:val="009D1BA7"/>
    <w:rsid w:val="009D1E59"/>
    <w:rsid w:val="009D1EE8"/>
    <w:rsid w:val="009D2254"/>
    <w:rsid w:val="009D23F2"/>
    <w:rsid w:val="009D261E"/>
    <w:rsid w:val="009D2A3D"/>
    <w:rsid w:val="009D2A98"/>
    <w:rsid w:val="009D2BC2"/>
    <w:rsid w:val="009D2F26"/>
    <w:rsid w:val="009D2F3A"/>
    <w:rsid w:val="009D2F74"/>
    <w:rsid w:val="009D2FB8"/>
    <w:rsid w:val="009D321F"/>
    <w:rsid w:val="009D33AD"/>
    <w:rsid w:val="009D390B"/>
    <w:rsid w:val="009D3C33"/>
    <w:rsid w:val="009D3DB7"/>
    <w:rsid w:val="009D4020"/>
    <w:rsid w:val="009D4162"/>
    <w:rsid w:val="009D41C3"/>
    <w:rsid w:val="009D4344"/>
    <w:rsid w:val="009D4692"/>
    <w:rsid w:val="009D4BAF"/>
    <w:rsid w:val="009D500C"/>
    <w:rsid w:val="009D519B"/>
    <w:rsid w:val="009D55CC"/>
    <w:rsid w:val="009D58B6"/>
    <w:rsid w:val="009D58CB"/>
    <w:rsid w:val="009D5BF7"/>
    <w:rsid w:val="009D5DF0"/>
    <w:rsid w:val="009D5FF6"/>
    <w:rsid w:val="009D625D"/>
    <w:rsid w:val="009D65E0"/>
    <w:rsid w:val="009D671F"/>
    <w:rsid w:val="009D6883"/>
    <w:rsid w:val="009D70A1"/>
    <w:rsid w:val="009D7B7E"/>
    <w:rsid w:val="009E023E"/>
    <w:rsid w:val="009E0264"/>
    <w:rsid w:val="009E068B"/>
    <w:rsid w:val="009E069F"/>
    <w:rsid w:val="009E06E6"/>
    <w:rsid w:val="009E07E6"/>
    <w:rsid w:val="009E0AE6"/>
    <w:rsid w:val="009E0D7A"/>
    <w:rsid w:val="009E1008"/>
    <w:rsid w:val="009E103B"/>
    <w:rsid w:val="009E1099"/>
    <w:rsid w:val="009E13CA"/>
    <w:rsid w:val="009E18AC"/>
    <w:rsid w:val="009E1E81"/>
    <w:rsid w:val="009E21C8"/>
    <w:rsid w:val="009E2253"/>
    <w:rsid w:val="009E226D"/>
    <w:rsid w:val="009E2317"/>
    <w:rsid w:val="009E2501"/>
    <w:rsid w:val="009E2623"/>
    <w:rsid w:val="009E2630"/>
    <w:rsid w:val="009E293D"/>
    <w:rsid w:val="009E2B81"/>
    <w:rsid w:val="009E2B97"/>
    <w:rsid w:val="009E2C74"/>
    <w:rsid w:val="009E2DFC"/>
    <w:rsid w:val="009E3113"/>
    <w:rsid w:val="009E313E"/>
    <w:rsid w:val="009E3483"/>
    <w:rsid w:val="009E38B3"/>
    <w:rsid w:val="009E3B51"/>
    <w:rsid w:val="009E4263"/>
    <w:rsid w:val="009E4488"/>
    <w:rsid w:val="009E44E0"/>
    <w:rsid w:val="009E463E"/>
    <w:rsid w:val="009E46CD"/>
    <w:rsid w:val="009E4741"/>
    <w:rsid w:val="009E492D"/>
    <w:rsid w:val="009E4C2F"/>
    <w:rsid w:val="009E550B"/>
    <w:rsid w:val="009E5684"/>
    <w:rsid w:val="009E5879"/>
    <w:rsid w:val="009E5A21"/>
    <w:rsid w:val="009E5EAB"/>
    <w:rsid w:val="009E6076"/>
    <w:rsid w:val="009E6279"/>
    <w:rsid w:val="009E62C9"/>
    <w:rsid w:val="009E62CF"/>
    <w:rsid w:val="009E6463"/>
    <w:rsid w:val="009E647C"/>
    <w:rsid w:val="009E67BF"/>
    <w:rsid w:val="009E685F"/>
    <w:rsid w:val="009E6CFC"/>
    <w:rsid w:val="009E6FFF"/>
    <w:rsid w:val="009E7078"/>
    <w:rsid w:val="009E70EF"/>
    <w:rsid w:val="009E7416"/>
    <w:rsid w:val="009E752A"/>
    <w:rsid w:val="009E7733"/>
    <w:rsid w:val="009E7D71"/>
    <w:rsid w:val="009E7E6B"/>
    <w:rsid w:val="009F0065"/>
    <w:rsid w:val="009F01F7"/>
    <w:rsid w:val="009F020B"/>
    <w:rsid w:val="009F02B2"/>
    <w:rsid w:val="009F02DF"/>
    <w:rsid w:val="009F0342"/>
    <w:rsid w:val="009F04A7"/>
    <w:rsid w:val="009F060E"/>
    <w:rsid w:val="009F0817"/>
    <w:rsid w:val="009F08FC"/>
    <w:rsid w:val="009F0B5F"/>
    <w:rsid w:val="009F0E88"/>
    <w:rsid w:val="009F1160"/>
    <w:rsid w:val="009F11C9"/>
    <w:rsid w:val="009F1397"/>
    <w:rsid w:val="009F15B5"/>
    <w:rsid w:val="009F15F6"/>
    <w:rsid w:val="009F1C05"/>
    <w:rsid w:val="009F1C47"/>
    <w:rsid w:val="009F1E66"/>
    <w:rsid w:val="009F2061"/>
    <w:rsid w:val="009F21C8"/>
    <w:rsid w:val="009F233A"/>
    <w:rsid w:val="009F2346"/>
    <w:rsid w:val="009F2375"/>
    <w:rsid w:val="009F25B2"/>
    <w:rsid w:val="009F28EA"/>
    <w:rsid w:val="009F2B59"/>
    <w:rsid w:val="009F2DB2"/>
    <w:rsid w:val="009F2EB9"/>
    <w:rsid w:val="009F2F95"/>
    <w:rsid w:val="009F3228"/>
    <w:rsid w:val="009F3491"/>
    <w:rsid w:val="009F353F"/>
    <w:rsid w:val="009F38DD"/>
    <w:rsid w:val="009F47BC"/>
    <w:rsid w:val="009F4956"/>
    <w:rsid w:val="009F4A67"/>
    <w:rsid w:val="009F4C5A"/>
    <w:rsid w:val="009F4D16"/>
    <w:rsid w:val="009F4DB9"/>
    <w:rsid w:val="009F5057"/>
    <w:rsid w:val="009F51E8"/>
    <w:rsid w:val="009F573D"/>
    <w:rsid w:val="009F594F"/>
    <w:rsid w:val="009F59A0"/>
    <w:rsid w:val="009F5B44"/>
    <w:rsid w:val="009F5B5A"/>
    <w:rsid w:val="009F5BD0"/>
    <w:rsid w:val="009F5C1E"/>
    <w:rsid w:val="009F5F34"/>
    <w:rsid w:val="009F601E"/>
    <w:rsid w:val="009F6100"/>
    <w:rsid w:val="009F6250"/>
    <w:rsid w:val="009F633B"/>
    <w:rsid w:val="009F649A"/>
    <w:rsid w:val="009F654D"/>
    <w:rsid w:val="009F6690"/>
    <w:rsid w:val="009F6A21"/>
    <w:rsid w:val="009F6A76"/>
    <w:rsid w:val="009F6C5A"/>
    <w:rsid w:val="009F6D4F"/>
    <w:rsid w:val="009F70C7"/>
    <w:rsid w:val="009F7142"/>
    <w:rsid w:val="009F7317"/>
    <w:rsid w:val="009F7DA1"/>
    <w:rsid w:val="009F7E2D"/>
    <w:rsid w:val="00A00015"/>
    <w:rsid w:val="00A00360"/>
    <w:rsid w:val="00A003C6"/>
    <w:rsid w:val="00A0040C"/>
    <w:rsid w:val="00A0078F"/>
    <w:rsid w:val="00A008DC"/>
    <w:rsid w:val="00A00B25"/>
    <w:rsid w:val="00A00DB3"/>
    <w:rsid w:val="00A0153E"/>
    <w:rsid w:val="00A015FD"/>
    <w:rsid w:val="00A017E7"/>
    <w:rsid w:val="00A0199C"/>
    <w:rsid w:val="00A01A03"/>
    <w:rsid w:val="00A02110"/>
    <w:rsid w:val="00A024A8"/>
    <w:rsid w:val="00A026B7"/>
    <w:rsid w:val="00A02B17"/>
    <w:rsid w:val="00A0319B"/>
    <w:rsid w:val="00A0326A"/>
    <w:rsid w:val="00A0329B"/>
    <w:rsid w:val="00A03561"/>
    <w:rsid w:val="00A037CE"/>
    <w:rsid w:val="00A03939"/>
    <w:rsid w:val="00A03BC7"/>
    <w:rsid w:val="00A03F97"/>
    <w:rsid w:val="00A04349"/>
    <w:rsid w:val="00A044F8"/>
    <w:rsid w:val="00A0483E"/>
    <w:rsid w:val="00A04DE5"/>
    <w:rsid w:val="00A05258"/>
    <w:rsid w:val="00A05303"/>
    <w:rsid w:val="00A05402"/>
    <w:rsid w:val="00A0556C"/>
    <w:rsid w:val="00A0564F"/>
    <w:rsid w:val="00A058D5"/>
    <w:rsid w:val="00A05993"/>
    <w:rsid w:val="00A05A37"/>
    <w:rsid w:val="00A05BCB"/>
    <w:rsid w:val="00A05CB6"/>
    <w:rsid w:val="00A05F88"/>
    <w:rsid w:val="00A06359"/>
    <w:rsid w:val="00A06518"/>
    <w:rsid w:val="00A06A1C"/>
    <w:rsid w:val="00A07153"/>
    <w:rsid w:val="00A07402"/>
    <w:rsid w:val="00A07492"/>
    <w:rsid w:val="00A074A1"/>
    <w:rsid w:val="00A07A30"/>
    <w:rsid w:val="00A07CCC"/>
    <w:rsid w:val="00A1012C"/>
    <w:rsid w:val="00A1014C"/>
    <w:rsid w:val="00A102BE"/>
    <w:rsid w:val="00A10780"/>
    <w:rsid w:val="00A10AB0"/>
    <w:rsid w:val="00A11445"/>
    <w:rsid w:val="00A1147E"/>
    <w:rsid w:val="00A11546"/>
    <w:rsid w:val="00A11567"/>
    <w:rsid w:val="00A116A9"/>
    <w:rsid w:val="00A11AD3"/>
    <w:rsid w:val="00A11BAF"/>
    <w:rsid w:val="00A120D8"/>
    <w:rsid w:val="00A12109"/>
    <w:rsid w:val="00A122C7"/>
    <w:rsid w:val="00A1230E"/>
    <w:rsid w:val="00A12989"/>
    <w:rsid w:val="00A12CD4"/>
    <w:rsid w:val="00A12D6E"/>
    <w:rsid w:val="00A12E87"/>
    <w:rsid w:val="00A130D4"/>
    <w:rsid w:val="00A133DC"/>
    <w:rsid w:val="00A134D1"/>
    <w:rsid w:val="00A135AE"/>
    <w:rsid w:val="00A13664"/>
    <w:rsid w:val="00A136CA"/>
    <w:rsid w:val="00A14016"/>
    <w:rsid w:val="00A140D4"/>
    <w:rsid w:val="00A14240"/>
    <w:rsid w:val="00A145AA"/>
    <w:rsid w:val="00A146BE"/>
    <w:rsid w:val="00A149D5"/>
    <w:rsid w:val="00A15207"/>
    <w:rsid w:val="00A1563F"/>
    <w:rsid w:val="00A15D67"/>
    <w:rsid w:val="00A15DA5"/>
    <w:rsid w:val="00A1611C"/>
    <w:rsid w:val="00A16175"/>
    <w:rsid w:val="00A16766"/>
    <w:rsid w:val="00A1685B"/>
    <w:rsid w:val="00A16B09"/>
    <w:rsid w:val="00A16BA5"/>
    <w:rsid w:val="00A16DA0"/>
    <w:rsid w:val="00A17124"/>
    <w:rsid w:val="00A173CD"/>
    <w:rsid w:val="00A174EA"/>
    <w:rsid w:val="00A17625"/>
    <w:rsid w:val="00A178CC"/>
    <w:rsid w:val="00A178E9"/>
    <w:rsid w:val="00A17B9C"/>
    <w:rsid w:val="00A17DC9"/>
    <w:rsid w:val="00A17EA4"/>
    <w:rsid w:val="00A20121"/>
    <w:rsid w:val="00A2034A"/>
    <w:rsid w:val="00A2036E"/>
    <w:rsid w:val="00A203F6"/>
    <w:rsid w:val="00A21261"/>
    <w:rsid w:val="00A212BA"/>
    <w:rsid w:val="00A213A4"/>
    <w:rsid w:val="00A21B48"/>
    <w:rsid w:val="00A2244F"/>
    <w:rsid w:val="00A2245B"/>
    <w:rsid w:val="00A228E5"/>
    <w:rsid w:val="00A22A33"/>
    <w:rsid w:val="00A22B2D"/>
    <w:rsid w:val="00A22F9A"/>
    <w:rsid w:val="00A22FD8"/>
    <w:rsid w:val="00A22FF0"/>
    <w:rsid w:val="00A23299"/>
    <w:rsid w:val="00A232A3"/>
    <w:rsid w:val="00A23898"/>
    <w:rsid w:val="00A238A7"/>
    <w:rsid w:val="00A23CB1"/>
    <w:rsid w:val="00A23DB9"/>
    <w:rsid w:val="00A242AB"/>
    <w:rsid w:val="00A2430E"/>
    <w:rsid w:val="00A2437A"/>
    <w:rsid w:val="00A2498E"/>
    <w:rsid w:val="00A24F0B"/>
    <w:rsid w:val="00A24F49"/>
    <w:rsid w:val="00A25074"/>
    <w:rsid w:val="00A2527C"/>
    <w:rsid w:val="00A257E0"/>
    <w:rsid w:val="00A2587E"/>
    <w:rsid w:val="00A25A26"/>
    <w:rsid w:val="00A25A3C"/>
    <w:rsid w:val="00A25A86"/>
    <w:rsid w:val="00A25B84"/>
    <w:rsid w:val="00A25CA5"/>
    <w:rsid w:val="00A25DDC"/>
    <w:rsid w:val="00A261A8"/>
    <w:rsid w:val="00A26261"/>
    <w:rsid w:val="00A2636E"/>
    <w:rsid w:val="00A269C5"/>
    <w:rsid w:val="00A26ABF"/>
    <w:rsid w:val="00A26BD2"/>
    <w:rsid w:val="00A26C8B"/>
    <w:rsid w:val="00A26D56"/>
    <w:rsid w:val="00A26FDD"/>
    <w:rsid w:val="00A2717D"/>
    <w:rsid w:val="00A27552"/>
    <w:rsid w:val="00A276A7"/>
    <w:rsid w:val="00A2796B"/>
    <w:rsid w:val="00A3014A"/>
    <w:rsid w:val="00A3052D"/>
    <w:rsid w:val="00A30711"/>
    <w:rsid w:val="00A308EC"/>
    <w:rsid w:val="00A30B6A"/>
    <w:rsid w:val="00A30C21"/>
    <w:rsid w:val="00A30F4A"/>
    <w:rsid w:val="00A3107F"/>
    <w:rsid w:val="00A3114D"/>
    <w:rsid w:val="00A31A47"/>
    <w:rsid w:val="00A31DCA"/>
    <w:rsid w:val="00A31F27"/>
    <w:rsid w:val="00A3209C"/>
    <w:rsid w:val="00A321F0"/>
    <w:rsid w:val="00A32700"/>
    <w:rsid w:val="00A328DD"/>
    <w:rsid w:val="00A32980"/>
    <w:rsid w:val="00A32AA5"/>
    <w:rsid w:val="00A32E27"/>
    <w:rsid w:val="00A32E71"/>
    <w:rsid w:val="00A32F8E"/>
    <w:rsid w:val="00A32FC2"/>
    <w:rsid w:val="00A33841"/>
    <w:rsid w:val="00A33A99"/>
    <w:rsid w:val="00A33CCF"/>
    <w:rsid w:val="00A33E48"/>
    <w:rsid w:val="00A33EAC"/>
    <w:rsid w:val="00A33F36"/>
    <w:rsid w:val="00A34038"/>
    <w:rsid w:val="00A3408A"/>
    <w:rsid w:val="00A344A7"/>
    <w:rsid w:val="00A348FB"/>
    <w:rsid w:val="00A34E0C"/>
    <w:rsid w:val="00A3522C"/>
    <w:rsid w:val="00A3526A"/>
    <w:rsid w:val="00A353FE"/>
    <w:rsid w:val="00A35669"/>
    <w:rsid w:val="00A35802"/>
    <w:rsid w:val="00A359B6"/>
    <w:rsid w:val="00A35A02"/>
    <w:rsid w:val="00A36968"/>
    <w:rsid w:val="00A36A9B"/>
    <w:rsid w:val="00A36EC3"/>
    <w:rsid w:val="00A36F64"/>
    <w:rsid w:val="00A370CC"/>
    <w:rsid w:val="00A372B0"/>
    <w:rsid w:val="00A372FA"/>
    <w:rsid w:val="00A3779A"/>
    <w:rsid w:val="00A377BE"/>
    <w:rsid w:val="00A37808"/>
    <w:rsid w:val="00A37C8C"/>
    <w:rsid w:val="00A4017D"/>
    <w:rsid w:val="00A40240"/>
    <w:rsid w:val="00A402A1"/>
    <w:rsid w:val="00A40425"/>
    <w:rsid w:val="00A41158"/>
    <w:rsid w:val="00A41300"/>
    <w:rsid w:val="00A4152F"/>
    <w:rsid w:val="00A41630"/>
    <w:rsid w:val="00A41A35"/>
    <w:rsid w:val="00A41DCE"/>
    <w:rsid w:val="00A41F07"/>
    <w:rsid w:val="00A41F75"/>
    <w:rsid w:val="00A42272"/>
    <w:rsid w:val="00A422EE"/>
    <w:rsid w:val="00A42776"/>
    <w:rsid w:val="00A42D4A"/>
    <w:rsid w:val="00A42F0E"/>
    <w:rsid w:val="00A437F4"/>
    <w:rsid w:val="00A43A6E"/>
    <w:rsid w:val="00A43C37"/>
    <w:rsid w:val="00A43ED2"/>
    <w:rsid w:val="00A43F7E"/>
    <w:rsid w:val="00A4416E"/>
    <w:rsid w:val="00A442F7"/>
    <w:rsid w:val="00A44454"/>
    <w:rsid w:val="00A447EE"/>
    <w:rsid w:val="00A447F7"/>
    <w:rsid w:val="00A44936"/>
    <w:rsid w:val="00A4493E"/>
    <w:rsid w:val="00A44ABE"/>
    <w:rsid w:val="00A44FFC"/>
    <w:rsid w:val="00A451BC"/>
    <w:rsid w:val="00A4536B"/>
    <w:rsid w:val="00A45378"/>
    <w:rsid w:val="00A45BF2"/>
    <w:rsid w:val="00A45D3B"/>
    <w:rsid w:val="00A4611F"/>
    <w:rsid w:val="00A46584"/>
    <w:rsid w:val="00A466D3"/>
    <w:rsid w:val="00A469E7"/>
    <w:rsid w:val="00A46E37"/>
    <w:rsid w:val="00A47070"/>
    <w:rsid w:val="00A471D3"/>
    <w:rsid w:val="00A47496"/>
    <w:rsid w:val="00A475EA"/>
    <w:rsid w:val="00A478EA"/>
    <w:rsid w:val="00A4794C"/>
    <w:rsid w:val="00A479CE"/>
    <w:rsid w:val="00A47A07"/>
    <w:rsid w:val="00A47AAC"/>
    <w:rsid w:val="00A47CC1"/>
    <w:rsid w:val="00A47D80"/>
    <w:rsid w:val="00A47E31"/>
    <w:rsid w:val="00A47F82"/>
    <w:rsid w:val="00A4D1FF"/>
    <w:rsid w:val="00A5007A"/>
    <w:rsid w:val="00A50398"/>
    <w:rsid w:val="00A505A4"/>
    <w:rsid w:val="00A50610"/>
    <w:rsid w:val="00A507F6"/>
    <w:rsid w:val="00A508A5"/>
    <w:rsid w:val="00A508BF"/>
    <w:rsid w:val="00A50A1F"/>
    <w:rsid w:val="00A50CBD"/>
    <w:rsid w:val="00A50F7C"/>
    <w:rsid w:val="00A51227"/>
    <w:rsid w:val="00A512A8"/>
    <w:rsid w:val="00A512E6"/>
    <w:rsid w:val="00A514E0"/>
    <w:rsid w:val="00A5189D"/>
    <w:rsid w:val="00A51969"/>
    <w:rsid w:val="00A51F18"/>
    <w:rsid w:val="00A51FB0"/>
    <w:rsid w:val="00A520D6"/>
    <w:rsid w:val="00A52233"/>
    <w:rsid w:val="00A522E6"/>
    <w:rsid w:val="00A52408"/>
    <w:rsid w:val="00A525E5"/>
    <w:rsid w:val="00A52978"/>
    <w:rsid w:val="00A52A1F"/>
    <w:rsid w:val="00A52F40"/>
    <w:rsid w:val="00A533D0"/>
    <w:rsid w:val="00A5362F"/>
    <w:rsid w:val="00A537E2"/>
    <w:rsid w:val="00A53A69"/>
    <w:rsid w:val="00A53B76"/>
    <w:rsid w:val="00A53DB5"/>
    <w:rsid w:val="00A53EB5"/>
    <w:rsid w:val="00A5415E"/>
    <w:rsid w:val="00A5425F"/>
    <w:rsid w:val="00A543BE"/>
    <w:rsid w:val="00A543E3"/>
    <w:rsid w:val="00A5442D"/>
    <w:rsid w:val="00A547D2"/>
    <w:rsid w:val="00A54B4C"/>
    <w:rsid w:val="00A54EC4"/>
    <w:rsid w:val="00A550DD"/>
    <w:rsid w:val="00A5515B"/>
    <w:rsid w:val="00A552A6"/>
    <w:rsid w:val="00A552DD"/>
    <w:rsid w:val="00A55511"/>
    <w:rsid w:val="00A55AE8"/>
    <w:rsid w:val="00A55B0A"/>
    <w:rsid w:val="00A55DA8"/>
    <w:rsid w:val="00A55E56"/>
    <w:rsid w:val="00A55EA3"/>
    <w:rsid w:val="00A5605F"/>
    <w:rsid w:val="00A562B7"/>
    <w:rsid w:val="00A566FE"/>
    <w:rsid w:val="00A5674C"/>
    <w:rsid w:val="00A56FE6"/>
    <w:rsid w:val="00A5754B"/>
    <w:rsid w:val="00A57BD0"/>
    <w:rsid w:val="00A57D48"/>
    <w:rsid w:val="00A57DA2"/>
    <w:rsid w:val="00A600A1"/>
    <w:rsid w:val="00A604D3"/>
    <w:rsid w:val="00A604F8"/>
    <w:rsid w:val="00A60692"/>
    <w:rsid w:val="00A607B0"/>
    <w:rsid w:val="00A60894"/>
    <w:rsid w:val="00A609FD"/>
    <w:rsid w:val="00A60AED"/>
    <w:rsid w:val="00A60E3F"/>
    <w:rsid w:val="00A611F3"/>
    <w:rsid w:val="00A61317"/>
    <w:rsid w:val="00A616CE"/>
    <w:rsid w:val="00A617D9"/>
    <w:rsid w:val="00A619D7"/>
    <w:rsid w:val="00A61A14"/>
    <w:rsid w:val="00A61C96"/>
    <w:rsid w:val="00A62489"/>
    <w:rsid w:val="00A62A78"/>
    <w:rsid w:val="00A62DD0"/>
    <w:rsid w:val="00A63120"/>
    <w:rsid w:val="00A63438"/>
    <w:rsid w:val="00A63836"/>
    <w:rsid w:val="00A63C6F"/>
    <w:rsid w:val="00A63C91"/>
    <w:rsid w:val="00A63D58"/>
    <w:rsid w:val="00A63F0D"/>
    <w:rsid w:val="00A64325"/>
    <w:rsid w:val="00A643BF"/>
    <w:rsid w:val="00A64939"/>
    <w:rsid w:val="00A64950"/>
    <w:rsid w:val="00A64985"/>
    <w:rsid w:val="00A64B89"/>
    <w:rsid w:val="00A64C46"/>
    <w:rsid w:val="00A64CA1"/>
    <w:rsid w:val="00A64D53"/>
    <w:rsid w:val="00A64D8C"/>
    <w:rsid w:val="00A64EBE"/>
    <w:rsid w:val="00A6530F"/>
    <w:rsid w:val="00A6589E"/>
    <w:rsid w:val="00A65AC2"/>
    <w:rsid w:val="00A65DA0"/>
    <w:rsid w:val="00A66473"/>
    <w:rsid w:val="00A665FB"/>
    <w:rsid w:val="00A6665A"/>
    <w:rsid w:val="00A666A3"/>
    <w:rsid w:val="00A678B6"/>
    <w:rsid w:val="00A67AF2"/>
    <w:rsid w:val="00A67E86"/>
    <w:rsid w:val="00A67ED9"/>
    <w:rsid w:val="00A708E6"/>
    <w:rsid w:val="00A70BA3"/>
    <w:rsid w:val="00A70C0A"/>
    <w:rsid w:val="00A70D50"/>
    <w:rsid w:val="00A70E01"/>
    <w:rsid w:val="00A70E16"/>
    <w:rsid w:val="00A711D1"/>
    <w:rsid w:val="00A71305"/>
    <w:rsid w:val="00A71CCE"/>
    <w:rsid w:val="00A71E67"/>
    <w:rsid w:val="00A71FD1"/>
    <w:rsid w:val="00A720C3"/>
    <w:rsid w:val="00A721A1"/>
    <w:rsid w:val="00A723C5"/>
    <w:rsid w:val="00A728B8"/>
    <w:rsid w:val="00A7298D"/>
    <w:rsid w:val="00A72B6D"/>
    <w:rsid w:val="00A72D2D"/>
    <w:rsid w:val="00A72E54"/>
    <w:rsid w:val="00A734FD"/>
    <w:rsid w:val="00A7385A"/>
    <w:rsid w:val="00A739D7"/>
    <w:rsid w:val="00A73A0D"/>
    <w:rsid w:val="00A73B39"/>
    <w:rsid w:val="00A73FDC"/>
    <w:rsid w:val="00A74436"/>
    <w:rsid w:val="00A750AB"/>
    <w:rsid w:val="00A752F8"/>
    <w:rsid w:val="00A75336"/>
    <w:rsid w:val="00A753F1"/>
    <w:rsid w:val="00A754E2"/>
    <w:rsid w:val="00A75975"/>
    <w:rsid w:val="00A75A45"/>
    <w:rsid w:val="00A75D5D"/>
    <w:rsid w:val="00A75E39"/>
    <w:rsid w:val="00A75E7B"/>
    <w:rsid w:val="00A75FD5"/>
    <w:rsid w:val="00A76565"/>
    <w:rsid w:val="00A76828"/>
    <w:rsid w:val="00A76DE9"/>
    <w:rsid w:val="00A76E5E"/>
    <w:rsid w:val="00A76FC3"/>
    <w:rsid w:val="00A76FCC"/>
    <w:rsid w:val="00A7746F"/>
    <w:rsid w:val="00A774CC"/>
    <w:rsid w:val="00A7780D"/>
    <w:rsid w:val="00A77863"/>
    <w:rsid w:val="00A77B1D"/>
    <w:rsid w:val="00A77B55"/>
    <w:rsid w:val="00A77C7E"/>
    <w:rsid w:val="00A77E91"/>
    <w:rsid w:val="00A808D1"/>
    <w:rsid w:val="00A80AFF"/>
    <w:rsid w:val="00A80C3F"/>
    <w:rsid w:val="00A8101D"/>
    <w:rsid w:val="00A810B4"/>
    <w:rsid w:val="00A81135"/>
    <w:rsid w:val="00A811C2"/>
    <w:rsid w:val="00A81398"/>
    <w:rsid w:val="00A81AD6"/>
    <w:rsid w:val="00A81DF1"/>
    <w:rsid w:val="00A82104"/>
    <w:rsid w:val="00A823E7"/>
    <w:rsid w:val="00A8261C"/>
    <w:rsid w:val="00A82776"/>
    <w:rsid w:val="00A82BAE"/>
    <w:rsid w:val="00A82C3E"/>
    <w:rsid w:val="00A83064"/>
    <w:rsid w:val="00A83276"/>
    <w:rsid w:val="00A832EB"/>
    <w:rsid w:val="00A83565"/>
    <w:rsid w:val="00A8360C"/>
    <w:rsid w:val="00A836E3"/>
    <w:rsid w:val="00A84124"/>
    <w:rsid w:val="00A841F7"/>
    <w:rsid w:val="00A84301"/>
    <w:rsid w:val="00A8436A"/>
    <w:rsid w:val="00A844A5"/>
    <w:rsid w:val="00A845BC"/>
    <w:rsid w:val="00A84702"/>
    <w:rsid w:val="00A84858"/>
    <w:rsid w:val="00A84A68"/>
    <w:rsid w:val="00A84AC5"/>
    <w:rsid w:val="00A84B3A"/>
    <w:rsid w:val="00A84C84"/>
    <w:rsid w:val="00A84CDC"/>
    <w:rsid w:val="00A84DE2"/>
    <w:rsid w:val="00A84E18"/>
    <w:rsid w:val="00A84EBA"/>
    <w:rsid w:val="00A851E4"/>
    <w:rsid w:val="00A85856"/>
    <w:rsid w:val="00A8590B"/>
    <w:rsid w:val="00A85BA5"/>
    <w:rsid w:val="00A85E1B"/>
    <w:rsid w:val="00A861D7"/>
    <w:rsid w:val="00A8623C"/>
    <w:rsid w:val="00A8631B"/>
    <w:rsid w:val="00A863C4"/>
    <w:rsid w:val="00A86424"/>
    <w:rsid w:val="00A86D7C"/>
    <w:rsid w:val="00A87045"/>
    <w:rsid w:val="00A8718C"/>
    <w:rsid w:val="00A8760C"/>
    <w:rsid w:val="00A8787E"/>
    <w:rsid w:val="00A878DD"/>
    <w:rsid w:val="00A879E0"/>
    <w:rsid w:val="00A87BAE"/>
    <w:rsid w:val="00A87BEB"/>
    <w:rsid w:val="00A87C71"/>
    <w:rsid w:val="00A8C66D"/>
    <w:rsid w:val="00A903C1"/>
    <w:rsid w:val="00A903D3"/>
    <w:rsid w:val="00A904AF"/>
    <w:rsid w:val="00A905FF"/>
    <w:rsid w:val="00A907EB"/>
    <w:rsid w:val="00A908C9"/>
    <w:rsid w:val="00A909C0"/>
    <w:rsid w:val="00A90A90"/>
    <w:rsid w:val="00A90AA1"/>
    <w:rsid w:val="00A90AB4"/>
    <w:rsid w:val="00A90CA4"/>
    <w:rsid w:val="00A910C7"/>
    <w:rsid w:val="00A912BE"/>
    <w:rsid w:val="00A91E81"/>
    <w:rsid w:val="00A91EE5"/>
    <w:rsid w:val="00A922A2"/>
    <w:rsid w:val="00A923A2"/>
    <w:rsid w:val="00A924E0"/>
    <w:rsid w:val="00A92501"/>
    <w:rsid w:val="00A926CA"/>
    <w:rsid w:val="00A92A0A"/>
    <w:rsid w:val="00A93476"/>
    <w:rsid w:val="00A93EE2"/>
    <w:rsid w:val="00A93F95"/>
    <w:rsid w:val="00A93FAC"/>
    <w:rsid w:val="00A941DD"/>
    <w:rsid w:val="00A941DE"/>
    <w:rsid w:val="00A9474D"/>
    <w:rsid w:val="00A94A3A"/>
    <w:rsid w:val="00A94CC6"/>
    <w:rsid w:val="00A95216"/>
    <w:rsid w:val="00A9557D"/>
    <w:rsid w:val="00A959CA"/>
    <w:rsid w:val="00A959EF"/>
    <w:rsid w:val="00A95C82"/>
    <w:rsid w:val="00A95D4E"/>
    <w:rsid w:val="00A95D7C"/>
    <w:rsid w:val="00A96012"/>
    <w:rsid w:val="00A9612F"/>
    <w:rsid w:val="00A96368"/>
    <w:rsid w:val="00A966B0"/>
    <w:rsid w:val="00A966EB"/>
    <w:rsid w:val="00A9689B"/>
    <w:rsid w:val="00A96A6E"/>
    <w:rsid w:val="00A96C04"/>
    <w:rsid w:val="00A96C62"/>
    <w:rsid w:val="00A96E65"/>
    <w:rsid w:val="00A97079"/>
    <w:rsid w:val="00A97402"/>
    <w:rsid w:val="00A97452"/>
    <w:rsid w:val="00A979BC"/>
    <w:rsid w:val="00A979D8"/>
    <w:rsid w:val="00A97A54"/>
    <w:rsid w:val="00A97B35"/>
    <w:rsid w:val="00A97DE1"/>
    <w:rsid w:val="00A97DEE"/>
    <w:rsid w:val="00AA0200"/>
    <w:rsid w:val="00AA0361"/>
    <w:rsid w:val="00AA03B4"/>
    <w:rsid w:val="00AA065C"/>
    <w:rsid w:val="00AA0815"/>
    <w:rsid w:val="00AA09BB"/>
    <w:rsid w:val="00AA09F1"/>
    <w:rsid w:val="00AA0B37"/>
    <w:rsid w:val="00AA0C7E"/>
    <w:rsid w:val="00AA0CB8"/>
    <w:rsid w:val="00AA0DDB"/>
    <w:rsid w:val="00AA1859"/>
    <w:rsid w:val="00AA1A76"/>
    <w:rsid w:val="00AA1BD0"/>
    <w:rsid w:val="00AA1CA1"/>
    <w:rsid w:val="00AA1CF1"/>
    <w:rsid w:val="00AA1FA6"/>
    <w:rsid w:val="00AA2006"/>
    <w:rsid w:val="00AA20C2"/>
    <w:rsid w:val="00AA23B0"/>
    <w:rsid w:val="00AA25A6"/>
    <w:rsid w:val="00AA25D7"/>
    <w:rsid w:val="00AA2A10"/>
    <w:rsid w:val="00AA2CA1"/>
    <w:rsid w:val="00AA2EF9"/>
    <w:rsid w:val="00AA3025"/>
    <w:rsid w:val="00AA32B3"/>
    <w:rsid w:val="00AA34BE"/>
    <w:rsid w:val="00AA3579"/>
    <w:rsid w:val="00AA384C"/>
    <w:rsid w:val="00AA3B07"/>
    <w:rsid w:val="00AA3D28"/>
    <w:rsid w:val="00AA3D5E"/>
    <w:rsid w:val="00AA4115"/>
    <w:rsid w:val="00AA42C3"/>
    <w:rsid w:val="00AA44CE"/>
    <w:rsid w:val="00AA4745"/>
    <w:rsid w:val="00AA4964"/>
    <w:rsid w:val="00AA4A89"/>
    <w:rsid w:val="00AA4D02"/>
    <w:rsid w:val="00AA4DF7"/>
    <w:rsid w:val="00AA4EBF"/>
    <w:rsid w:val="00AA4EE8"/>
    <w:rsid w:val="00AA56B9"/>
    <w:rsid w:val="00AA571C"/>
    <w:rsid w:val="00AA57E1"/>
    <w:rsid w:val="00AA57ED"/>
    <w:rsid w:val="00AA588F"/>
    <w:rsid w:val="00AA58E3"/>
    <w:rsid w:val="00AA58EB"/>
    <w:rsid w:val="00AA5E44"/>
    <w:rsid w:val="00AA5E4F"/>
    <w:rsid w:val="00AA5F73"/>
    <w:rsid w:val="00AA5F79"/>
    <w:rsid w:val="00AA60E8"/>
    <w:rsid w:val="00AA647D"/>
    <w:rsid w:val="00AA6557"/>
    <w:rsid w:val="00AA66E0"/>
    <w:rsid w:val="00AA678D"/>
    <w:rsid w:val="00AA6802"/>
    <w:rsid w:val="00AA6EDB"/>
    <w:rsid w:val="00AA6F05"/>
    <w:rsid w:val="00AA6F75"/>
    <w:rsid w:val="00AA6F8E"/>
    <w:rsid w:val="00AA780C"/>
    <w:rsid w:val="00AA7860"/>
    <w:rsid w:val="00AA78B8"/>
    <w:rsid w:val="00AA7AE8"/>
    <w:rsid w:val="00AB05BB"/>
    <w:rsid w:val="00AB096E"/>
    <w:rsid w:val="00AB0AF2"/>
    <w:rsid w:val="00AB1140"/>
    <w:rsid w:val="00AB1925"/>
    <w:rsid w:val="00AB197D"/>
    <w:rsid w:val="00AB1A63"/>
    <w:rsid w:val="00AB1BDD"/>
    <w:rsid w:val="00AB1E71"/>
    <w:rsid w:val="00AB1F8E"/>
    <w:rsid w:val="00AB203E"/>
    <w:rsid w:val="00AB209B"/>
    <w:rsid w:val="00AB21DF"/>
    <w:rsid w:val="00AB234B"/>
    <w:rsid w:val="00AB235D"/>
    <w:rsid w:val="00AB23E4"/>
    <w:rsid w:val="00AB2644"/>
    <w:rsid w:val="00AB2769"/>
    <w:rsid w:val="00AB2AD5"/>
    <w:rsid w:val="00AB2AD9"/>
    <w:rsid w:val="00AB2FE3"/>
    <w:rsid w:val="00AB3304"/>
    <w:rsid w:val="00AB3544"/>
    <w:rsid w:val="00AB3956"/>
    <w:rsid w:val="00AB3FC9"/>
    <w:rsid w:val="00AB4038"/>
    <w:rsid w:val="00AB408B"/>
    <w:rsid w:val="00AB40FC"/>
    <w:rsid w:val="00AB46AB"/>
    <w:rsid w:val="00AB490E"/>
    <w:rsid w:val="00AB495A"/>
    <w:rsid w:val="00AB498A"/>
    <w:rsid w:val="00AB4B9B"/>
    <w:rsid w:val="00AB4E55"/>
    <w:rsid w:val="00AB4FB0"/>
    <w:rsid w:val="00AB5108"/>
    <w:rsid w:val="00AB5150"/>
    <w:rsid w:val="00AB543D"/>
    <w:rsid w:val="00AB5592"/>
    <w:rsid w:val="00AB56D5"/>
    <w:rsid w:val="00AB57D9"/>
    <w:rsid w:val="00AB57F3"/>
    <w:rsid w:val="00AB59F0"/>
    <w:rsid w:val="00AB5BFB"/>
    <w:rsid w:val="00AB5EC2"/>
    <w:rsid w:val="00AB6058"/>
    <w:rsid w:val="00AB605F"/>
    <w:rsid w:val="00AB625C"/>
    <w:rsid w:val="00AB628C"/>
    <w:rsid w:val="00AB6345"/>
    <w:rsid w:val="00AB63D7"/>
    <w:rsid w:val="00AB65A8"/>
    <w:rsid w:val="00AB670B"/>
    <w:rsid w:val="00AB6A1E"/>
    <w:rsid w:val="00AB6B20"/>
    <w:rsid w:val="00AB7094"/>
    <w:rsid w:val="00AB7313"/>
    <w:rsid w:val="00AB7734"/>
    <w:rsid w:val="00AB7AE9"/>
    <w:rsid w:val="00AB7EC7"/>
    <w:rsid w:val="00AC04C8"/>
    <w:rsid w:val="00AC0570"/>
    <w:rsid w:val="00AC0801"/>
    <w:rsid w:val="00AC0A44"/>
    <w:rsid w:val="00AC0AFC"/>
    <w:rsid w:val="00AC12CA"/>
    <w:rsid w:val="00AC1483"/>
    <w:rsid w:val="00AC160F"/>
    <w:rsid w:val="00AC16B3"/>
    <w:rsid w:val="00AC1EBB"/>
    <w:rsid w:val="00AC1F16"/>
    <w:rsid w:val="00AC208E"/>
    <w:rsid w:val="00AC21A3"/>
    <w:rsid w:val="00AC28E4"/>
    <w:rsid w:val="00AC2BD2"/>
    <w:rsid w:val="00AC2EB5"/>
    <w:rsid w:val="00AC2F1C"/>
    <w:rsid w:val="00AC364E"/>
    <w:rsid w:val="00AC3AD6"/>
    <w:rsid w:val="00AC3AF2"/>
    <w:rsid w:val="00AC3E20"/>
    <w:rsid w:val="00AC40F8"/>
    <w:rsid w:val="00AC456F"/>
    <w:rsid w:val="00AC45D4"/>
    <w:rsid w:val="00AC49FF"/>
    <w:rsid w:val="00AC4AC1"/>
    <w:rsid w:val="00AC4B1D"/>
    <w:rsid w:val="00AC4BBE"/>
    <w:rsid w:val="00AC4C92"/>
    <w:rsid w:val="00AC4F46"/>
    <w:rsid w:val="00AC4F4F"/>
    <w:rsid w:val="00AC568F"/>
    <w:rsid w:val="00AC5A16"/>
    <w:rsid w:val="00AC65A2"/>
    <w:rsid w:val="00AC6BA5"/>
    <w:rsid w:val="00AC6E80"/>
    <w:rsid w:val="00AC700E"/>
    <w:rsid w:val="00AC71C8"/>
    <w:rsid w:val="00AC7341"/>
    <w:rsid w:val="00AC778A"/>
    <w:rsid w:val="00AC7958"/>
    <w:rsid w:val="00AC7968"/>
    <w:rsid w:val="00AC7985"/>
    <w:rsid w:val="00AC7A5C"/>
    <w:rsid w:val="00AD037A"/>
    <w:rsid w:val="00AD0535"/>
    <w:rsid w:val="00AD0562"/>
    <w:rsid w:val="00AD056A"/>
    <w:rsid w:val="00AD0752"/>
    <w:rsid w:val="00AD08B3"/>
    <w:rsid w:val="00AD08D9"/>
    <w:rsid w:val="00AD08DA"/>
    <w:rsid w:val="00AD0CE1"/>
    <w:rsid w:val="00AD0D89"/>
    <w:rsid w:val="00AD0DB4"/>
    <w:rsid w:val="00AD0EA2"/>
    <w:rsid w:val="00AD10A2"/>
    <w:rsid w:val="00AD10D6"/>
    <w:rsid w:val="00AD1232"/>
    <w:rsid w:val="00AD134A"/>
    <w:rsid w:val="00AD1421"/>
    <w:rsid w:val="00AD146C"/>
    <w:rsid w:val="00AD14D1"/>
    <w:rsid w:val="00AD1745"/>
    <w:rsid w:val="00AD1784"/>
    <w:rsid w:val="00AD1851"/>
    <w:rsid w:val="00AD18BC"/>
    <w:rsid w:val="00AD1BEB"/>
    <w:rsid w:val="00AD1D1F"/>
    <w:rsid w:val="00AD1D59"/>
    <w:rsid w:val="00AD1ED9"/>
    <w:rsid w:val="00AD1F98"/>
    <w:rsid w:val="00AD21D0"/>
    <w:rsid w:val="00AD2411"/>
    <w:rsid w:val="00AD272F"/>
    <w:rsid w:val="00AD2828"/>
    <w:rsid w:val="00AD2B02"/>
    <w:rsid w:val="00AD2CD6"/>
    <w:rsid w:val="00AD2CE1"/>
    <w:rsid w:val="00AD3079"/>
    <w:rsid w:val="00AD35F1"/>
    <w:rsid w:val="00AD37D3"/>
    <w:rsid w:val="00AD3953"/>
    <w:rsid w:val="00AD3975"/>
    <w:rsid w:val="00AD39C2"/>
    <w:rsid w:val="00AD3D6A"/>
    <w:rsid w:val="00AD3D78"/>
    <w:rsid w:val="00AD3EE1"/>
    <w:rsid w:val="00AD4085"/>
    <w:rsid w:val="00AD4173"/>
    <w:rsid w:val="00AD41CD"/>
    <w:rsid w:val="00AD44BF"/>
    <w:rsid w:val="00AD44ED"/>
    <w:rsid w:val="00AD48CF"/>
    <w:rsid w:val="00AD48F7"/>
    <w:rsid w:val="00AD519E"/>
    <w:rsid w:val="00AD51B3"/>
    <w:rsid w:val="00AD527E"/>
    <w:rsid w:val="00AD52F6"/>
    <w:rsid w:val="00AD59E8"/>
    <w:rsid w:val="00AD5B39"/>
    <w:rsid w:val="00AD5F80"/>
    <w:rsid w:val="00AD5FD4"/>
    <w:rsid w:val="00AD63B2"/>
    <w:rsid w:val="00AD63DC"/>
    <w:rsid w:val="00AD6563"/>
    <w:rsid w:val="00AD668B"/>
    <w:rsid w:val="00AD66F0"/>
    <w:rsid w:val="00AD6872"/>
    <w:rsid w:val="00AD6CBD"/>
    <w:rsid w:val="00AD6D31"/>
    <w:rsid w:val="00AD714B"/>
    <w:rsid w:val="00AD7274"/>
    <w:rsid w:val="00AD7330"/>
    <w:rsid w:val="00AD764A"/>
    <w:rsid w:val="00AD775E"/>
    <w:rsid w:val="00AD776D"/>
    <w:rsid w:val="00AD77A1"/>
    <w:rsid w:val="00AD7C49"/>
    <w:rsid w:val="00AD7DE3"/>
    <w:rsid w:val="00AD7DFB"/>
    <w:rsid w:val="00AD7E4E"/>
    <w:rsid w:val="00AD7E54"/>
    <w:rsid w:val="00AE0042"/>
    <w:rsid w:val="00AE037D"/>
    <w:rsid w:val="00AE0680"/>
    <w:rsid w:val="00AE0764"/>
    <w:rsid w:val="00AE08EC"/>
    <w:rsid w:val="00AE1172"/>
    <w:rsid w:val="00AE1317"/>
    <w:rsid w:val="00AE141B"/>
    <w:rsid w:val="00AE19BA"/>
    <w:rsid w:val="00AE1AAF"/>
    <w:rsid w:val="00AE1CA5"/>
    <w:rsid w:val="00AE2324"/>
    <w:rsid w:val="00AE236D"/>
    <w:rsid w:val="00AE2493"/>
    <w:rsid w:val="00AE276C"/>
    <w:rsid w:val="00AE2AD3"/>
    <w:rsid w:val="00AE2B15"/>
    <w:rsid w:val="00AE3002"/>
    <w:rsid w:val="00AE366F"/>
    <w:rsid w:val="00AE37E7"/>
    <w:rsid w:val="00AE384E"/>
    <w:rsid w:val="00AE39F1"/>
    <w:rsid w:val="00AE3C6F"/>
    <w:rsid w:val="00AE3D2B"/>
    <w:rsid w:val="00AE3DB3"/>
    <w:rsid w:val="00AE3EDC"/>
    <w:rsid w:val="00AE4265"/>
    <w:rsid w:val="00AE456C"/>
    <w:rsid w:val="00AE45CD"/>
    <w:rsid w:val="00AE45DC"/>
    <w:rsid w:val="00AE46B3"/>
    <w:rsid w:val="00AE482C"/>
    <w:rsid w:val="00AE484D"/>
    <w:rsid w:val="00AE4A72"/>
    <w:rsid w:val="00AE4B38"/>
    <w:rsid w:val="00AE4B9C"/>
    <w:rsid w:val="00AE4BE8"/>
    <w:rsid w:val="00AE505E"/>
    <w:rsid w:val="00AE51FD"/>
    <w:rsid w:val="00AE5288"/>
    <w:rsid w:val="00AE56CD"/>
    <w:rsid w:val="00AE5761"/>
    <w:rsid w:val="00AE5885"/>
    <w:rsid w:val="00AE5BDD"/>
    <w:rsid w:val="00AE5C65"/>
    <w:rsid w:val="00AE5C7D"/>
    <w:rsid w:val="00AE5CE8"/>
    <w:rsid w:val="00AE5F83"/>
    <w:rsid w:val="00AE6042"/>
    <w:rsid w:val="00AE61DD"/>
    <w:rsid w:val="00AE641A"/>
    <w:rsid w:val="00AE650D"/>
    <w:rsid w:val="00AE652B"/>
    <w:rsid w:val="00AE6658"/>
    <w:rsid w:val="00AE6681"/>
    <w:rsid w:val="00AE69A4"/>
    <w:rsid w:val="00AE6CC9"/>
    <w:rsid w:val="00AE6D79"/>
    <w:rsid w:val="00AE6DFF"/>
    <w:rsid w:val="00AE6ED5"/>
    <w:rsid w:val="00AE7384"/>
    <w:rsid w:val="00AE73EA"/>
    <w:rsid w:val="00AE7838"/>
    <w:rsid w:val="00AE7AF5"/>
    <w:rsid w:val="00AE7BFE"/>
    <w:rsid w:val="00AE7C5C"/>
    <w:rsid w:val="00AF002C"/>
    <w:rsid w:val="00AF0079"/>
    <w:rsid w:val="00AF0AF6"/>
    <w:rsid w:val="00AF1160"/>
    <w:rsid w:val="00AF11BF"/>
    <w:rsid w:val="00AF11C7"/>
    <w:rsid w:val="00AF13E8"/>
    <w:rsid w:val="00AF1462"/>
    <w:rsid w:val="00AF170A"/>
    <w:rsid w:val="00AF1791"/>
    <w:rsid w:val="00AF19CC"/>
    <w:rsid w:val="00AF1AC3"/>
    <w:rsid w:val="00AF1BA3"/>
    <w:rsid w:val="00AF1EAA"/>
    <w:rsid w:val="00AF2248"/>
    <w:rsid w:val="00AF2371"/>
    <w:rsid w:val="00AF24D7"/>
    <w:rsid w:val="00AF263C"/>
    <w:rsid w:val="00AF291B"/>
    <w:rsid w:val="00AF2A5A"/>
    <w:rsid w:val="00AF2A6A"/>
    <w:rsid w:val="00AF31DB"/>
    <w:rsid w:val="00AF3331"/>
    <w:rsid w:val="00AF344B"/>
    <w:rsid w:val="00AF35EE"/>
    <w:rsid w:val="00AF36A7"/>
    <w:rsid w:val="00AF37A9"/>
    <w:rsid w:val="00AF3D88"/>
    <w:rsid w:val="00AF4321"/>
    <w:rsid w:val="00AF47BF"/>
    <w:rsid w:val="00AF48A8"/>
    <w:rsid w:val="00AF4A2C"/>
    <w:rsid w:val="00AF4B8E"/>
    <w:rsid w:val="00AF4EC4"/>
    <w:rsid w:val="00AF4FBC"/>
    <w:rsid w:val="00AF4FCD"/>
    <w:rsid w:val="00AF4FF3"/>
    <w:rsid w:val="00AF5051"/>
    <w:rsid w:val="00AF51A5"/>
    <w:rsid w:val="00AF547C"/>
    <w:rsid w:val="00AF55AD"/>
    <w:rsid w:val="00AF56A1"/>
    <w:rsid w:val="00AF579E"/>
    <w:rsid w:val="00AF597B"/>
    <w:rsid w:val="00AF5B5E"/>
    <w:rsid w:val="00AF5D59"/>
    <w:rsid w:val="00AF5F26"/>
    <w:rsid w:val="00AF630F"/>
    <w:rsid w:val="00AF67D9"/>
    <w:rsid w:val="00AF6B21"/>
    <w:rsid w:val="00AF6D0C"/>
    <w:rsid w:val="00AF6F8B"/>
    <w:rsid w:val="00AF716B"/>
    <w:rsid w:val="00AF7396"/>
    <w:rsid w:val="00AF74E8"/>
    <w:rsid w:val="00AF757D"/>
    <w:rsid w:val="00AF75B3"/>
    <w:rsid w:val="00AF772D"/>
    <w:rsid w:val="00B002DD"/>
    <w:rsid w:val="00B00472"/>
    <w:rsid w:val="00B004E1"/>
    <w:rsid w:val="00B00501"/>
    <w:rsid w:val="00B00507"/>
    <w:rsid w:val="00B00E17"/>
    <w:rsid w:val="00B00F5B"/>
    <w:rsid w:val="00B01325"/>
    <w:rsid w:val="00B01734"/>
    <w:rsid w:val="00B01AAF"/>
    <w:rsid w:val="00B01B5B"/>
    <w:rsid w:val="00B01B6D"/>
    <w:rsid w:val="00B02075"/>
    <w:rsid w:val="00B021CC"/>
    <w:rsid w:val="00B021E9"/>
    <w:rsid w:val="00B022E9"/>
    <w:rsid w:val="00B023F0"/>
    <w:rsid w:val="00B028D3"/>
    <w:rsid w:val="00B02948"/>
    <w:rsid w:val="00B03277"/>
    <w:rsid w:val="00B038C1"/>
    <w:rsid w:val="00B03BB4"/>
    <w:rsid w:val="00B03C61"/>
    <w:rsid w:val="00B04040"/>
    <w:rsid w:val="00B04F92"/>
    <w:rsid w:val="00B0500E"/>
    <w:rsid w:val="00B051D9"/>
    <w:rsid w:val="00B052D8"/>
    <w:rsid w:val="00B0548B"/>
    <w:rsid w:val="00B055BB"/>
    <w:rsid w:val="00B05864"/>
    <w:rsid w:val="00B0588D"/>
    <w:rsid w:val="00B05A2C"/>
    <w:rsid w:val="00B05C0B"/>
    <w:rsid w:val="00B05CBC"/>
    <w:rsid w:val="00B05EFA"/>
    <w:rsid w:val="00B05F1B"/>
    <w:rsid w:val="00B060CB"/>
    <w:rsid w:val="00B060F2"/>
    <w:rsid w:val="00B0611D"/>
    <w:rsid w:val="00B06223"/>
    <w:rsid w:val="00B06448"/>
    <w:rsid w:val="00B068B5"/>
    <w:rsid w:val="00B06A3C"/>
    <w:rsid w:val="00B06A6E"/>
    <w:rsid w:val="00B06BF7"/>
    <w:rsid w:val="00B06EC3"/>
    <w:rsid w:val="00B06F59"/>
    <w:rsid w:val="00B06FC8"/>
    <w:rsid w:val="00B07454"/>
    <w:rsid w:val="00B074D2"/>
    <w:rsid w:val="00B07A4F"/>
    <w:rsid w:val="00B07D97"/>
    <w:rsid w:val="00B07E30"/>
    <w:rsid w:val="00B102C5"/>
    <w:rsid w:val="00B1038A"/>
    <w:rsid w:val="00B10564"/>
    <w:rsid w:val="00B1061A"/>
    <w:rsid w:val="00B1066E"/>
    <w:rsid w:val="00B10DE4"/>
    <w:rsid w:val="00B10F73"/>
    <w:rsid w:val="00B1101C"/>
    <w:rsid w:val="00B11042"/>
    <w:rsid w:val="00B11094"/>
    <w:rsid w:val="00B11EF2"/>
    <w:rsid w:val="00B11FC6"/>
    <w:rsid w:val="00B120FE"/>
    <w:rsid w:val="00B127FA"/>
    <w:rsid w:val="00B128CC"/>
    <w:rsid w:val="00B1298D"/>
    <w:rsid w:val="00B12B01"/>
    <w:rsid w:val="00B12D6A"/>
    <w:rsid w:val="00B13384"/>
    <w:rsid w:val="00B1340E"/>
    <w:rsid w:val="00B137BE"/>
    <w:rsid w:val="00B13E07"/>
    <w:rsid w:val="00B14125"/>
    <w:rsid w:val="00B14169"/>
    <w:rsid w:val="00B1428A"/>
    <w:rsid w:val="00B146B0"/>
    <w:rsid w:val="00B14CF8"/>
    <w:rsid w:val="00B15384"/>
    <w:rsid w:val="00B156B4"/>
    <w:rsid w:val="00B1585C"/>
    <w:rsid w:val="00B15E09"/>
    <w:rsid w:val="00B15F07"/>
    <w:rsid w:val="00B15FA1"/>
    <w:rsid w:val="00B15FFF"/>
    <w:rsid w:val="00B16688"/>
    <w:rsid w:val="00B16700"/>
    <w:rsid w:val="00B168C9"/>
    <w:rsid w:val="00B16ABA"/>
    <w:rsid w:val="00B16B15"/>
    <w:rsid w:val="00B16D2F"/>
    <w:rsid w:val="00B16E7A"/>
    <w:rsid w:val="00B16EC1"/>
    <w:rsid w:val="00B17258"/>
    <w:rsid w:val="00B174B0"/>
    <w:rsid w:val="00B175DA"/>
    <w:rsid w:val="00B17A32"/>
    <w:rsid w:val="00B17F03"/>
    <w:rsid w:val="00B20559"/>
    <w:rsid w:val="00B20B0D"/>
    <w:rsid w:val="00B21342"/>
    <w:rsid w:val="00B21591"/>
    <w:rsid w:val="00B215B4"/>
    <w:rsid w:val="00B21721"/>
    <w:rsid w:val="00B21BAF"/>
    <w:rsid w:val="00B21C2B"/>
    <w:rsid w:val="00B21C88"/>
    <w:rsid w:val="00B21E2B"/>
    <w:rsid w:val="00B21E2F"/>
    <w:rsid w:val="00B21F02"/>
    <w:rsid w:val="00B22345"/>
    <w:rsid w:val="00B223F9"/>
    <w:rsid w:val="00B226F0"/>
    <w:rsid w:val="00B2314C"/>
    <w:rsid w:val="00B233E8"/>
    <w:rsid w:val="00B234F2"/>
    <w:rsid w:val="00B23659"/>
    <w:rsid w:val="00B239AA"/>
    <w:rsid w:val="00B23BBF"/>
    <w:rsid w:val="00B23DF4"/>
    <w:rsid w:val="00B23E7A"/>
    <w:rsid w:val="00B23F7B"/>
    <w:rsid w:val="00B23F8E"/>
    <w:rsid w:val="00B2408B"/>
    <w:rsid w:val="00B242B1"/>
    <w:rsid w:val="00B2444F"/>
    <w:rsid w:val="00B24734"/>
    <w:rsid w:val="00B248AC"/>
    <w:rsid w:val="00B24B75"/>
    <w:rsid w:val="00B24D25"/>
    <w:rsid w:val="00B24D49"/>
    <w:rsid w:val="00B24F73"/>
    <w:rsid w:val="00B25519"/>
    <w:rsid w:val="00B255F8"/>
    <w:rsid w:val="00B25944"/>
    <w:rsid w:val="00B259E6"/>
    <w:rsid w:val="00B25CF9"/>
    <w:rsid w:val="00B25D6A"/>
    <w:rsid w:val="00B260EB"/>
    <w:rsid w:val="00B26342"/>
    <w:rsid w:val="00B26530"/>
    <w:rsid w:val="00B26557"/>
    <w:rsid w:val="00B26599"/>
    <w:rsid w:val="00B2698E"/>
    <w:rsid w:val="00B26AC4"/>
    <w:rsid w:val="00B26D4D"/>
    <w:rsid w:val="00B26E6B"/>
    <w:rsid w:val="00B26E99"/>
    <w:rsid w:val="00B26F2E"/>
    <w:rsid w:val="00B270E0"/>
    <w:rsid w:val="00B273F7"/>
    <w:rsid w:val="00B277B4"/>
    <w:rsid w:val="00B27DFD"/>
    <w:rsid w:val="00B27FD4"/>
    <w:rsid w:val="00B308F4"/>
    <w:rsid w:val="00B308FF"/>
    <w:rsid w:val="00B309CC"/>
    <w:rsid w:val="00B30B23"/>
    <w:rsid w:val="00B30E97"/>
    <w:rsid w:val="00B314A9"/>
    <w:rsid w:val="00B31591"/>
    <w:rsid w:val="00B316D9"/>
    <w:rsid w:val="00B31718"/>
    <w:rsid w:val="00B31BFA"/>
    <w:rsid w:val="00B31C12"/>
    <w:rsid w:val="00B31D68"/>
    <w:rsid w:val="00B31F58"/>
    <w:rsid w:val="00B31FA8"/>
    <w:rsid w:val="00B322D9"/>
    <w:rsid w:val="00B32703"/>
    <w:rsid w:val="00B32736"/>
    <w:rsid w:val="00B32943"/>
    <w:rsid w:val="00B32BBB"/>
    <w:rsid w:val="00B32D9C"/>
    <w:rsid w:val="00B33081"/>
    <w:rsid w:val="00B3316A"/>
    <w:rsid w:val="00B331A1"/>
    <w:rsid w:val="00B334FE"/>
    <w:rsid w:val="00B337BF"/>
    <w:rsid w:val="00B338FE"/>
    <w:rsid w:val="00B339DC"/>
    <w:rsid w:val="00B33A71"/>
    <w:rsid w:val="00B33A75"/>
    <w:rsid w:val="00B33FCF"/>
    <w:rsid w:val="00B3427D"/>
    <w:rsid w:val="00B342D4"/>
    <w:rsid w:val="00B3430A"/>
    <w:rsid w:val="00B34407"/>
    <w:rsid w:val="00B3469E"/>
    <w:rsid w:val="00B3471E"/>
    <w:rsid w:val="00B34BD4"/>
    <w:rsid w:val="00B351E1"/>
    <w:rsid w:val="00B3527D"/>
    <w:rsid w:val="00B352DE"/>
    <w:rsid w:val="00B353EF"/>
    <w:rsid w:val="00B3550B"/>
    <w:rsid w:val="00B3565C"/>
    <w:rsid w:val="00B356A6"/>
    <w:rsid w:val="00B357C1"/>
    <w:rsid w:val="00B35B5A"/>
    <w:rsid w:val="00B36148"/>
    <w:rsid w:val="00B36156"/>
    <w:rsid w:val="00B364F6"/>
    <w:rsid w:val="00B36587"/>
    <w:rsid w:val="00B365DA"/>
    <w:rsid w:val="00B36970"/>
    <w:rsid w:val="00B3698B"/>
    <w:rsid w:val="00B369C0"/>
    <w:rsid w:val="00B36AE2"/>
    <w:rsid w:val="00B36BF1"/>
    <w:rsid w:val="00B36FF6"/>
    <w:rsid w:val="00B37050"/>
    <w:rsid w:val="00B3760B"/>
    <w:rsid w:val="00B3797B"/>
    <w:rsid w:val="00B37A7F"/>
    <w:rsid w:val="00B37CF2"/>
    <w:rsid w:val="00B37CF5"/>
    <w:rsid w:val="00B37DF3"/>
    <w:rsid w:val="00B37FD0"/>
    <w:rsid w:val="00B4010D"/>
    <w:rsid w:val="00B40111"/>
    <w:rsid w:val="00B404C2"/>
    <w:rsid w:val="00B40894"/>
    <w:rsid w:val="00B4099A"/>
    <w:rsid w:val="00B40A05"/>
    <w:rsid w:val="00B40FB8"/>
    <w:rsid w:val="00B41643"/>
    <w:rsid w:val="00B41741"/>
    <w:rsid w:val="00B41841"/>
    <w:rsid w:val="00B41A7A"/>
    <w:rsid w:val="00B41BEF"/>
    <w:rsid w:val="00B41D73"/>
    <w:rsid w:val="00B41E3F"/>
    <w:rsid w:val="00B422BD"/>
    <w:rsid w:val="00B423AF"/>
    <w:rsid w:val="00B42404"/>
    <w:rsid w:val="00B42452"/>
    <w:rsid w:val="00B4246B"/>
    <w:rsid w:val="00B425A9"/>
    <w:rsid w:val="00B4266A"/>
    <w:rsid w:val="00B426EE"/>
    <w:rsid w:val="00B42B2A"/>
    <w:rsid w:val="00B42EB7"/>
    <w:rsid w:val="00B4305B"/>
    <w:rsid w:val="00B43213"/>
    <w:rsid w:val="00B43222"/>
    <w:rsid w:val="00B4328C"/>
    <w:rsid w:val="00B432BE"/>
    <w:rsid w:val="00B4376C"/>
    <w:rsid w:val="00B4382B"/>
    <w:rsid w:val="00B438CA"/>
    <w:rsid w:val="00B43B60"/>
    <w:rsid w:val="00B43BFB"/>
    <w:rsid w:val="00B44060"/>
    <w:rsid w:val="00B441FB"/>
    <w:rsid w:val="00B44701"/>
    <w:rsid w:val="00B448D1"/>
    <w:rsid w:val="00B450DF"/>
    <w:rsid w:val="00B4514F"/>
    <w:rsid w:val="00B45897"/>
    <w:rsid w:val="00B45B6B"/>
    <w:rsid w:val="00B45C10"/>
    <w:rsid w:val="00B45E04"/>
    <w:rsid w:val="00B45E0A"/>
    <w:rsid w:val="00B45EDC"/>
    <w:rsid w:val="00B46092"/>
    <w:rsid w:val="00B460F1"/>
    <w:rsid w:val="00B4631A"/>
    <w:rsid w:val="00B46541"/>
    <w:rsid w:val="00B4654D"/>
    <w:rsid w:val="00B4655B"/>
    <w:rsid w:val="00B465C7"/>
    <w:rsid w:val="00B468EC"/>
    <w:rsid w:val="00B46A6F"/>
    <w:rsid w:val="00B46E27"/>
    <w:rsid w:val="00B46EE2"/>
    <w:rsid w:val="00B47409"/>
    <w:rsid w:val="00B4753E"/>
    <w:rsid w:val="00B47CFD"/>
    <w:rsid w:val="00B47E4C"/>
    <w:rsid w:val="00B47E8F"/>
    <w:rsid w:val="00B501B4"/>
    <w:rsid w:val="00B50395"/>
    <w:rsid w:val="00B50430"/>
    <w:rsid w:val="00B5082B"/>
    <w:rsid w:val="00B50849"/>
    <w:rsid w:val="00B50C2F"/>
    <w:rsid w:val="00B50CF8"/>
    <w:rsid w:val="00B51425"/>
    <w:rsid w:val="00B5165B"/>
    <w:rsid w:val="00B516ED"/>
    <w:rsid w:val="00B51AF5"/>
    <w:rsid w:val="00B5268D"/>
    <w:rsid w:val="00B52753"/>
    <w:rsid w:val="00B528CA"/>
    <w:rsid w:val="00B528CB"/>
    <w:rsid w:val="00B528D6"/>
    <w:rsid w:val="00B529C0"/>
    <w:rsid w:val="00B52E6D"/>
    <w:rsid w:val="00B52FF3"/>
    <w:rsid w:val="00B53166"/>
    <w:rsid w:val="00B53180"/>
    <w:rsid w:val="00B53916"/>
    <w:rsid w:val="00B53A37"/>
    <w:rsid w:val="00B53AE4"/>
    <w:rsid w:val="00B53DC0"/>
    <w:rsid w:val="00B54244"/>
    <w:rsid w:val="00B54449"/>
    <w:rsid w:val="00B544A1"/>
    <w:rsid w:val="00B54589"/>
    <w:rsid w:val="00B5459E"/>
    <w:rsid w:val="00B54A4F"/>
    <w:rsid w:val="00B54B2B"/>
    <w:rsid w:val="00B54C8B"/>
    <w:rsid w:val="00B54CBD"/>
    <w:rsid w:val="00B54E35"/>
    <w:rsid w:val="00B54FCD"/>
    <w:rsid w:val="00B55257"/>
    <w:rsid w:val="00B5542A"/>
    <w:rsid w:val="00B55701"/>
    <w:rsid w:val="00B55A1F"/>
    <w:rsid w:val="00B55B77"/>
    <w:rsid w:val="00B55CE0"/>
    <w:rsid w:val="00B55CF6"/>
    <w:rsid w:val="00B55F73"/>
    <w:rsid w:val="00B55F9C"/>
    <w:rsid w:val="00B56074"/>
    <w:rsid w:val="00B564AA"/>
    <w:rsid w:val="00B56819"/>
    <w:rsid w:val="00B56A52"/>
    <w:rsid w:val="00B56AFD"/>
    <w:rsid w:val="00B56B1E"/>
    <w:rsid w:val="00B56B50"/>
    <w:rsid w:val="00B56BD6"/>
    <w:rsid w:val="00B56C60"/>
    <w:rsid w:val="00B57227"/>
    <w:rsid w:val="00B572D2"/>
    <w:rsid w:val="00B5758E"/>
    <w:rsid w:val="00B5763A"/>
    <w:rsid w:val="00B576E1"/>
    <w:rsid w:val="00B57D51"/>
    <w:rsid w:val="00B6011A"/>
    <w:rsid w:val="00B60139"/>
    <w:rsid w:val="00B60313"/>
    <w:rsid w:val="00B6069A"/>
    <w:rsid w:val="00B60B23"/>
    <w:rsid w:val="00B60F62"/>
    <w:rsid w:val="00B61044"/>
    <w:rsid w:val="00B61124"/>
    <w:rsid w:val="00B611C7"/>
    <w:rsid w:val="00B61284"/>
    <w:rsid w:val="00B6133A"/>
    <w:rsid w:val="00B615DF"/>
    <w:rsid w:val="00B615F5"/>
    <w:rsid w:val="00B61794"/>
    <w:rsid w:val="00B6197F"/>
    <w:rsid w:val="00B62089"/>
    <w:rsid w:val="00B62203"/>
    <w:rsid w:val="00B6220B"/>
    <w:rsid w:val="00B6237F"/>
    <w:rsid w:val="00B62491"/>
    <w:rsid w:val="00B627CF"/>
    <w:rsid w:val="00B62B2B"/>
    <w:rsid w:val="00B62C50"/>
    <w:rsid w:val="00B635BB"/>
    <w:rsid w:val="00B63653"/>
    <w:rsid w:val="00B639CE"/>
    <w:rsid w:val="00B63A72"/>
    <w:rsid w:val="00B63B96"/>
    <w:rsid w:val="00B63C7E"/>
    <w:rsid w:val="00B63FB8"/>
    <w:rsid w:val="00B64471"/>
    <w:rsid w:val="00B64698"/>
    <w:rsid w:val="00B64B99"/>
    <w:rsid w:val="00B64CFD"/>
    <w:rsid w:val="00B64F41"/>
    <w:rsid w:val="00B64F57"/>
    <w:rsid w:val="00B65016"/>
    <w:rsid w:val="00B650D3"/>
    <w:rsid w:val="00B65105"/>
    <w:rsid w:val="00B65147"/>
    <w:rsid w:val="00B6554A"/>
    <w:rsid w:val="00B655A7"/>
    <w:rsid w:val="00B656F2"/>
    <w:rsid w:val="00B65A8A"/>
    <w:rsid w:val="00B65B8C"/>
    <w:rsid w:val="00B65EB8"/>
    <w:rsid w:val="00B66047"/>
    <w:rsid w:val="00B6625A"/>
    <w:rsid w:val="00B6631A"/>
    <w:rsid w:val="00B669C4"/>
    <w:rsid w:val="00B66A13"/>
    <w:rsid w:val="00B66AB0"/>
    <w:rsid w:val="00B66B22"/>
    <w:rsid w:val="00B66CB5"/>
    <w:rsid w:val="00B66F62"/>
    <w:rsid w:val="00B6737F"/>
    <w:rsid w:val="00B6743A"/>
    <w:rsid w:val="00B67BCB"/>
    <w:rsid w:val="00B67C1C"/>
    <w:rsid w:val="00B67F41"/>
    <w:rsid w:val="00B67F50"/>
    <w:rsid w:val="00B70198"/>
    <w:rsid w:val="00B7023F"/>
    <w:rsid w:val="00B70763"/>
    <w:rsid w:val="00B70856"/>
    <w:rsid w:val="00B708BB"/>
    <w:rsid w:val="00B70A49"/>
    <w:rsid w:val="00B7136B"/>
    <w:rsid w:val="00B715BB"/>
    <w:rsid w:val="00B716A3"/>
    <w:rsid w:val="00B71819"/>
    <w:rsid w:val="00B72081"/>
    <w:rsid w:val="00B7209A"/>
    <w:rsid w:val="00B72875"/>
    <w:rsid w:val="00B72A42"/>
    <w:rsid w:val="00B72CDA"/>
    <w:rsid w:val="00B72FDB"/>
    <w:rsid w:val="00B73173"/>
    <w:rsid w:val="00B73338"/>
    <w:rsid w:val="00B7394F"/>
    <w:rsid w:val="00B73CA7"/>
    <w:rsid w:val="00B73E4B"/>
    <w:rsid w:val="00B7416C"/>
    <w:rsid w:val="00B743BD"/>
    <w:rsid w:val="00B74749"/>
    <w:rsid w:val="00B74874"/>
    <w:rsid w:val="00B74934"/>
    <w:rsid w:val="00B74F5A"/>
    <w:rsid w:val="00B74FEE"/>
    <w:rsid w:val="00B756F6"/>
    <w:rsid w:val="00B758A7"/>
    <w:rsid w:val="00B75B5F"/>
    <w:rsid w:val="00B75DD7"/>
    <w:rsid w:val="00B75FE8"/>
    <w:rsid w:val="00B76257"/>
    <w:rsid w:val="00B762B7"/>
    <w:rsid w:val="00B76325"/>
    <w:rsid w:val="00B76632"/>
    <w:rsid w:val="00B76A0A"/>
    <w:rsid w:val="00B76CBA"/>
    <w:rsid w:val="00B774B1"/>
    <w:rsid w:val="00B774CE"/>
    <w:rsid w:val="00B778DB"/>
    <w:rsid w:val="00B779A0"/>
    <w:rsid w:val="00B77AA5"/>
    <w:rsid w:val="00B80220"/>
    <w:rsid w:val="00B8063F"/>
    <w:rsid w:val="00B807E2"/>
    <w:rsid w:val="00B808FA"/>
    <w:rsid w:val="00B80A62"/>
    <w:rsid w:val="00B80BEA"/>
    <w:rsid w:val="00B80EFF"/>
    <w:rsid w:val="00B814D1"/>
    <w:rsid w:val="00B81570"/>
    <w:rsid w:val="00B81670"/>
    <w:rsid w:val="00B81B3A"/>
    <w:rsid w:val="00B81CFC"/>
    <w:rsid w:val="00B82394"/>
    <w:rsid w:val="00B8253E"/>
    <w:rsid w:val="00B82745"/>
    <w:rsid w:val="00B827F7"/>
    <w:rsid w:val="00B82D6D"/>
    <w:rsid w:val="00B82DCE"/>
    <w:rsid w:val="00B83027"/>
    <w:rsid w:val="00B831D2"/>
    <w:rsid w:val="00B83239"/>
    <w:rsid w:val="00B836DC"/>
    <w:rsid w:val="00B83829"/>
    <w:rsid w:val="00B83852"/>
    <w:rsid w:val="00B83E0D"/>
    <w:rsid w:val="00B83FFC"/>
    <w:rsid w:val="00B841CC"/>
    <w:rsid w:val="00B84742"/>
    <w:rsid w:val="00B84A9C"/>
    <w:rsid w:val="00B84B04"/>
    <w:rsid w:val="00B85050"/>
    <w:rsid w:val="00B852F8"/>
    <w:rsid w:val="00B85393"/>
    <w:rsid w:val="00B8553C"/>
    <w:rsid w:val="00B8574D"/>
    <w:rsid w:val="00B85848"/>
    <w:rsid w:val="00B85B94"/>
    <w:rsid w:val="00B85BF0"/>
    <w:rsid w:val="00B85F91"/>
    <w:rsid w:val="00B85FAE"/>
    <w:rsid w:val="00B862F7"/>
    <w:rsid w:val="00B864E9"/>
    <w:rsid w:val="00B86696"/>
    <w:rsid w:val="00B868B6"/>
    <w:rsid w:val="00B86ABE"/>
    <w:rsid w:val="00B876B0"/>
    <w:rsid w:val="00B8783A"/>
    <w:rsid w:val="00B900F3"/>
    <w:rsid w:val="00B900F8"/>
    <w:rsid w:val="00B90444"/>
    <w:rsid w:val="00B90559"/>
    <w:rsid w:val="00B9074F"/>
    <w:rsid w:val="00B90776"/>
    <w:rsid w:val="00B909C4"/>
    <w:rsid w:val="00B90A80"/>
    <w:rsid w:val="00B90AEE"/>
    <w:rsid w:val="00B90C06"/>
    <w:rsid w:val="00B90DF2"/>
    <w:rsid w:val="00B90ECA"/>
    <w:rsid w:val="00B913D0"/>
    <w:rsid w:val="00B9149F"/>
    <w:rsid w:val="00B914C8"/>
    <w:rsid w:val="00B91564"/>
    <w:rsid w:val="00B91872"/>
    <w:rsid w:val="00B92023"/>
    <w:rsid w:val="00B92042"/>
    <w:rsid w:val="00B921BB"/>
    <w:rsid w:val="00B927A8"/>
    <w:rsid w:val="00B92B4E"/>
    <w:rsid w:val="00B9301C"/>
    <w:rsid w:val="00B930D6"/>
    <w:rsid w:val="00B932B0"/>
    <w:rsid w:val="00B932E8"/>
    <w:rsid w:val="00B934A6"/>
    <w:rsid w:val="00B9358B"/>
    <w:rsid w:val="00B93B1B"/>
    <w:rsid w:val="00B94A9B"/>
    <w:rsid w:val="00B94BD6"/>
    <w:rsid w:val="00B94DFD"/>
    <w:rsid w:val="00B94F50"/>
    <w:rsid w:val="00B94FC7"/>
    <w:rsid w:val="00B95244"/>
    <w:rsid w:val="00B95631"/>
    <w:rsid w:val="00B95959"/>
    <w:rsid w:val="00B95A94"/>
    <w:rsid w:val="00B95ED6"/>
    <w:rsid w:val="00B96589"/>
    <w:rsid w:val="00B96756"/>
    <w:rsid w:val="00B96CD1"/>
    <w:rsid w:val="00B96D74"/>
    <w:rsid w:val="00B96F57"/>
    <w:rsid w:val="00B97230"/>
    <w:rsid w:val="00B97506"/>
    <w:rsid w:val="00B9761B"/>
    <w:rsid w:val="00B976C0"/>
    <w:rsid w:val="00B976CC"/>
    <w:rsid w:val="00B976CF"/>
    <w:rsid w:val="00B976FF"/>
    <w:rsid w:val="00B977E4"/>
    <w:rsid w:val="00B978DF"/>
    <w:rsid w:val="00B97DDF"/>
    <w:rsid w:val="00BA0313"/>
    <w:rsid w:val="00BA0406"/>
    <w:rsid w:val="00BA051A"/>
    <w:rsid w:val="00BA0816"/>
    <w:rsid w:val="00BA0A09"/>
    <w:rsid w:val="00BA0B67"/>
    <w:rsid w:val="00BA0F02"/>
    <w:rsid w:val="00BA0F2A"/>
    <w:rsid w:val="00BA0F55"/>
    <w:rsid w:val="00BA0F90"/>
    <w:rsid w:val="00BA11A9"/>
    <w:rsid w:val="00BA122F"/>
    <w:rsid w:val="00BA13AE"/>
    <w:rsid w:val="00BA149F"/>
    <w:rsid w:val="00BA1767"/>
    <w:rsid w:val="00BA1A1E"/>
    <w:rsid w:val="00BA1A53"/>
    <w:rsid w:val="00BA1A9B"/>
    <w:rsid w:val="00BA2413"/>
    <w:rsid w:val="00BA26AB"/>
    <w:rsid w:val="00BA26FC"/>
    <w:rsid w:val="00BA2751"/>
    <w:rsid w:val="00BA2986"/>
    <w:rsid w:val="00BA2F0F"/>
    <w:rsid w:val="00BA2FB0"/>
    <w:rsid w:val="00BA3044"/>
    <w:rsid w:val="00BA3283"/>
    <w:rsid w:val="00BA35B4"/>
    <w:rsid w:val="00BA3669"/>
    <w:rsid w:val="00BA3BE6"/>
    <w:rsid w:val="00BA3ED2"/>
    <w:rsid w:val="00BA4152"/>
    <w:rsid w:val="00BA4395"/>
    <w:rsid w:val="00BA43C0"/>
    <w:rsid w:val="00BA4906"/>
    <w:rsid w:val="00BA4B00"/>
    <w:rsid w:val="00BA4CAC"/>
    <w:rsid w:val="00BA518F"/>
    <w:rsid w:val="00BA59BD"/>
    <w:rsid w:val="00BA6011"/>
    <w:rsid w:val="00BA6164"/>
    <w:rsid w:val="00BA642E"/>
    <w:rsid w:val="00BA6453"/>
    <w:rsid w:val="00BA663B"/>
    <w:rsid w:val="00BA681E"/>
    <w:rsid w:val="00BA6D56"/>
    <w:rsid w:val="00BA7051"/>
    <w:rsid w:val="00BA71DA"/>
    <w:rsid w:val="00BA767C"/>
    <w:rsid w:val="00BA79B1"/>
    <w:rsid w:val="00BA7E7F"/>
    <w:rsid w:val="00BA7F5A"/>
    <w:rsid w:val="00BB0046"/>
    <w:rsid w:val="00BB0404"/>
    <w:rsid w:val="00BB0584"/>
    <w:rsid w:val="00BB0669"/>
    <w:rsid w:val="00BB06D5"/>
    <w:rsid w:val="00BB06E0"/>
    <w:rsid w:val="00BB0770"/>
    <w:rsid w:val="00BB089C"/>
    <w:rsid w:val="00BB0925"/>
    <w:rsid w:val="00BB0AAE"/>
    <w:rsid w:val="00BB0C2C"/>
    <w:rsid w:val="00BB0D90"/>
    <w:rsid w:val="00BB0DA2"/>
    <w:rsid w:val="00BB0E63"/>
    <w:rsid w:val="00BB132D"/>
    <w:rsid w:val="00BB1503"/>
    <w:rsid w:val="00BB15C2"/>
    <w:rsid w:val="00BB1670"/>
    <w:rsid w:val="00BB1B0A"/>
    <w:rsid w:val="00BB1C85"/>
    <w:rsid w:val="00BB1CBA"/>
    <w:rsid w:val="00BB21D0"/>
    <w:rsid w:val="00BB24A8"/>
    <w:rsid w:val="00BB28C3"/>
    <w:rsid w:val="00BB2B24"/>
    <w:rsid w:val="00BB2FA4"/>
    <w:rsid w:val="00BB306A"/>
    <w:rsid w:val="00BB309D"/>
    <w:rsid w:val="00BB30BA"/>
    <w:rsid w:val="00BB30C0"/>
    <w:rsid w:val="00BB31DA"/>
    <w:rsid w:val="00BB38B4"/>
    <w:rsid w:val="00BB3C26"/>
    <w:rsid w:val="00BB3D18"/>
    <w:rsid w:val="00BB3D46"/>
    <w:rsid w:val="00BB3E2F"/>
    <w:rsid w:val="00BB42FA"/>
    <w:rsid w:val="00BB44C2"/>
    <w:rsid w:val="00BB47CF"/>
    <w:rsid w:val="00BB47D5"/>
    <w:rsid w:val="00BB4E82"/>
    <w:rsid w:val="00BB50E5"/>
    <w:rsid w:val="00BB586B"/>
    <w:rsid w:val="00BB589D"/>
    <w:rsid w:val="00BB5B88"/>
    <w:rsid w:val="00BB5DEE"/>
    <w:rsid w:val="00BB5E00"/>
    <w:rsid w:val="00BB65D1"/>
    <w:rsid w:val="00BB689A"/>
    <w:rsid w:val="00BB6BA7"/>
    <w:rsid w:val="00BB6D1A"/>
    <w:rsid w:val="00BB6FA0"/>
    <w:rsid w:val="00BB7A7A"/>
    <w:rsid w:val="00BB7CED"/>
    <w:rsid w:val="00BB7E6E"/>
    <w:rsid w:val="00BC024B"/>
    <w:rsid w:val="00BC0351"/>
    <w:rsid w:val="00BC04FA"/>
    <w:rsid w:val="00BC0CC7"/>
    <w:rsid w:val="00BC0F0A"/>
    <w:rsid w:val="00BC0FFA"/>
    <w:rsid w:val="00BC105F"/>
    <w:rsid w:val="00BC1666"/>
    <w:rsid w:val="00BC1676"/>
    <w:rsid w:val="00BC1D9E"/>
    <w:rsid w:val="00BC1DD5"/>
    <w:rsid w:val="00BC1E4D"/>
    <w:rsid w:val="00BC2106"/>
    <w:rsid w:val="00BC21FA"/>
    <w:rsid w:val="00BC22D0"/>
    <w:rsid w:val="00BC2411"/>
    <w:rsid w:val="00BC270E"/>
    <w:rsid w:val="00BC28BF"/>
    <w:rsid w:val="00BC2FB2"/>
    <w:rsid w:val="00BC3095"/>
    <w:rsid w:val="00BC3149"/>
    <w:rsid w:val="00BC3206"/>
    <w:rsid w:val="00BC36E4"/>
    <w:rsid w:val="00BC3936"/>
    <w:rsid w:val="00BC39B6"/>
    <w:rsid w:val="00BC3C13"/>
    <w:rsid w:val="00BC3DC6"/>
    <w:rsid w:val="00BC3E56"/>
    <w:rsid w:val="00BC440C"/>
    <w:rsid w:val="00BC4458"/>
    <w:rsid w:val="00BC465D"/>
    <w:rsid w:val="00BC4865"/>
    <w:rsid w:val="00BC4A85"/>
    <w:rsid w:val="00BC4E5B"/>
    <w:rsid w:val="00BC52D6"/>
    <w:rsid w:val="00BC52F9"/>
    <w:rsid w:val="00BC54D7"/>
    <w:rsid w:val="00BC5708"/>
    <w:rsid w:val="00BC5ABD"/>
    <w:rsid w:val="00BC5D78"/>
    <w:rsid w:val="00BC61FD"/>
    <w:rsid w:val="00BC6457"/>
    <w:rsid w:val="00BC649E"/>
    <w:rsid w:val="00BC64A3"/>
    <w:rsid w:val="00BC6994"/>
    <w:rsid w:val="00BC7037"/>
    <w:rsid w:val="00BC7181"/>
    <w:rsid w:val="00BC74C2"/>
    <w:rsid w:val="00BC77D2"/>
    <w:rsid w:val="00BC7870"/>
    <w:rsid w:val="00BC7DB3"/>
    <w:rsid w:val="00BC7F78"/>
    <w:rsid w:val="00BD00D7"/>
    <w:rsid w:val="00BD03EE"/>
    <w:rsid w:val="00BD06FB"/>
    <w:rsid w:val="00BD0B53"/>
    <w:rsid w:val="00BD0E4F"/>
    <w:rsid w:val="00BD0E62"/>
    <w:rsid w:val="00BD0EEF"/>
    <w:rsid w:val="00BD0F47"/>
    <w:rsid w:val="00BD124B"/>
    <w:rsid w:val="00BD1252"/>
    <w:rsid w:val="00BD13CF"/>
    <w:rsid w:val="00BD163D"/>
    <w:rsid w:val="00BD1788"/>
    <w:rsid w:val="00BD197A"/>
    <w:rsid w:val="00BD1ABA"/>
    <w:rsid w:val="00BD1EDA"/>
    <w:rsid w:val="00BD1FD0"/>
    <w:rsid w:val="00BD29D4"/>
    <w:rsid w:val="00BD2BEA"/>
    <w:rsid w:val="00BD2EB6"/>
    <w:rsid w:val="00BD2EF8"/>
    <w:rsid w:val="00BD343C"/>
    <w:rsid w:val="00BD36EE"/>
    <w:rsid w:val="00BD3928"/>
    <w:rsid w:val="00BD3A30"/>
    <w:rsid w:val="00BD3A57"/>
    <w:rsid w:val="00BD3C4E"/>
    <w:rsid w:val="00BD3F33"/>
    <w:rsid w:val="00BD42F9"/>
    <w:rsid w:val="00BD44E6"/>
    <w:rsid w:val="00BD4539"/>
    <w:rsid w:val="00BD4A32"/>
    <w:rsid w:val="00BD51E6"/>
    <w:rsid w:val="00BD5321"/>
    <w:rsid w:val="00BD54A5"/>
    <w:rsid w:val="00BD54D3"/>
    <w:rsid w:val="00BD5A9E"/>
    <w:rsid w:val="00BD5B0B"/>
    <w:rsid w:val="00BD5F2E"/>
    <w:rsid w:val="00BD60E5"/>
    <w:rsid w:val="00BD638C"/>
    <w:rsid w:val="00BD6823"/>
    <w:rsid w:val="00BD6A31"/>
    <w:rsid w:val="00BD6E8A"/>
    <w:rsid w:val="00BD7049"/>
    <w:rsid w:val="00BD7402"/>
    <w:rsid w:val="00BD7519"/>
    <w:rsid w:val="00BD763C"/>
    <w:rsid w:val="00BD7963"/>
    <w:rsid w:val="00BD7F0C"/>
    <w:rsid w:val="00BE0309"/>
    <w:rsid w:val="00BE0845"/>
    <w:rsid w:val="00BE0936"/>
    <w:rsid w:val="00BE0E04"/>
    <w:rsid w:val="00BE0EB5"/>
    <w:rsid w:val="00BE0F2B"/>
    <w:rsid w:val="00BE11C3"/>
    <w:rsid w:val="00BE14BF"/>
    <w:rsid w:val="00BE1680"/>
    <w:rsid w:val="00BE1A5B"/>
    <w:rsid w:val="00BE1B71"/>
    <w:rsid w:val="00BE1CB4"/>
    <w:rsid w:val="00BE1E7C"/>
    <w:rsid w:val="00BE1F05"/>
    <w:rsid w:val="00BE2183"/>
    <w:rsid w:val="00BE2246"/>
    <w:rsid w:val="00BE22E6"/>
    <w:rsid w:val="00BE253C"/>
    <w:rsid w:val="00BE2796"/>
    <w:rsid w:val="00BE2A68"/>
    <w:rsid w:val="00BE2BB0"/>
    <w:rsid w:val="00BE301E"/>
    <w:rsid w:val="00BE3522"/>
    <w:rsid w:val="00BE4469"/>
    <w:rsid w:val="00BE45CE"/>
    <w:rsid w:val="00BE4624"/>
    <w:rsid w:val="00BE4A1C"/>
    <w:rsid w:val="00BE4A58"/>
    <w:rsid w:val="00BE4E80"/>
    <w:rsid w:val="00BE517C"/>
    <w:rsid w:val="00BE52AC"/>
    <w:rsid w:val="00BE52B4"/>
    <w:rsid w:val="00BE5315"/>
    <w:rsid w:val="00BE54B3"/>
    <w:rsid w:val="00BE54CE"/>
    <w:rsid w:val="00BE587A"/>
    <w:rsid w:val="00BE5AF1"/>
    <w:rsid w:val="00BE5B4D"/>
    <w:rsid w:val="00BE5F5F"/>
    <w:rsid w:val="00BE5F8C"/>
    <w:rsid w:val="00BE5FCE"/>
    <w:rsid w:val="00BE6557"/>
    <w:rsid w:val="00BE6573"/>
    <w:rsid w:val="00BE65F5"/>
    <w:rsid w:val="00BE6A1C"/>
    <w:rsid w:val="00BE6C32"/>
    <w:rsid w:val="00BE6D01"/>
    <w:rsid w:val="00BE6E45"/>
    <w:rsid w:val="00BE6E61"/>
    <w:rsid w:val="00BE6F65"/>
    <w:rsid w:val="00BE755D"/>
    <w:rsid w:val="00BE75C1"/>
    <w:rsid w:val="00BE774C"/>
    <w:rsid w:val="00BE77D8"/>
    <w:rsid w:val="00BE7F38"/>
    <w:rsid w:val="00BF01F4"/>
    <w:rsid w:val="00BF0696"/>
    <w:rsid w:val="00BF0EA1"/>
    <w:rsid w:val="00BF1105"/>
    <w:rsid w:val="00BF113D"/>
    <w:rsid w:val="00BF176C"/>
    <w:rsid w:val="00BF179F"/>
    <w:rsid w:val="00BF17B9"/>
    <w:rsid w:val="00BF1833"/>
    <w:rsid w:val="00BF189E"/>
    <w:rsid w:val="00BF1ABE"/>
    <w:rsid w:val="00BF1C1D"/>
    <w:rsid w:val="00BF235A"/>
    <w:rsid w:val="00BF2378"/>
    <w:rsid w:val="00BF24DB"/>
    <w:rsid w:val="00BF2894"/>
    <w:rsid w:val="00BF28AF"/>
    <w:rsid w:val="00BF2B44"/>
    <w:rsid w:val="00BF2E23"/>
    <w:rsid w:val="00BF3158"/>
    <w:rsid w:val="00BF34B8"/>
    <w:rsid w:val="00BF3700"/>
    <w:rsid w:val="00BF371D"/>
    <w:rsid w:val="00BF3EA1"/>
    <w:rsid w:val="00BF3FEF"/>
    <w:rsid w:val="00BF40AC"/>
    <w:rsid w:val="00BF4129"/>
    <w:rsid w:val="00BF444E"/>
    <w:rsid w:val="00BF44EC"/>
    <w:rsid w:val="00BF459D"/>
    <w:rsid w:val="00BF475B"/>
    <w:rsid w:val="00BF4B5E"/>
    <w:rsid w:val="00BF521B"/>
    <w:rsid w:val="00BF5224"/>
    <w:rsid w:val="00BF52C5"/>
    <w:rsid w:val="00BF544F"/>
    <w:rsid w:val="00BF5495"/>
    <w:rsid w:val="00BF5AC3"/>
    <w:rsid w:val="00BF5FD4"/>
    <w:rsid w:val="00BF63EA"/>
    <w:rsid w:val="00BF641B"/>
    <w:rsid w:val="00BF6B97"/>
    <w:rsid w:val="00BF6C19"/>
    <w:rsid w:val="00BF6C8E"/>
    <w:rsid w:val="00BF6E13"/>
    <w:rsid w:val="00BF6F74"/>
    <w:rsid w:val="00BF6F9C"/>
    <w:rsid w:val="00BF727D"/>
    <w:rsid w:val="00BF75BA"/>
    <w:rsid w:val="00BF7802"/>
    <w:rsid w:val="00BF78E5"/>
    <w:rsid w:val="00BF79B2"/>
    <w:rsid w:val="00BF7D6C"/>
    <w:rsid w:val="00C00139"/>
    <w:rsid w:val="00C005A5"/>
    <w:rsid w:val="00C005DF"/>
    <w:rsid w:val="00C006A6"/>
    <w:rsid w:val="00C00FD9"/>
    <w:rsid w:val="00C0117C"/>
    <w:rsid w:val="00C012B7"/>
    <w:rsid w:val="00C019B7"/>
    <w:rsid w:val="00C01BB5"/>
    <w:rsid w:val="00C02159"/>
    <w:rsid w:val="00C02903"/>
    <w:rsid w:val="00C02913"/>
    <w:rsid w:val="00C029D4"/>
    <w:rsid w:val="00C02C1B"/>
    <w:rsid w:val="00C02D40"/>
    <w:rsid w:val="00C02EC2"/>
    <w:rsid w:val="00C035A7"/>
    <w:rsid w:val="00C036F0"/>
    <w:rsid w:val="00C03BE8"/>
    <w:rsid w:val="00C03C52"/>
    <w:rsid w:val="00C03F8F"/>
    <w:rsid w:val="00C0424F"/>
    <w:rsid w:val="00C04EE1"/>
    <w:rsid w:val="00C04FCB"/>
    <w:rsid w:val="00C05119"/>
    <w:rsid w:val="00C05396"/>
    <w:rsid w:val="00C0591D"/>
    <w:rsid w:val="00C05AEB"/>
    <w:rsid w:val="00C063D8"/>
    <w:rsid w:val="00C06432"/>
    <w:rsid w:val="00C06930"/>
    <w:rsid w:val="00C06C7B"/>
    <w:rsid w:val="00C06D37"/>
    <w:rsid w:val="00C06D49"/>
    <w:rsid w:val="00C06D66"/>
    <w:rsid w:val="00C07089"/>
    <w:rsid w:val="00C073A5"/>
    <w:rsid w:val="00C0764C"/>
    <w:rsid w:val="00C07CC1"/>
    <w:rsid w:val="00C07EE5"/>
    <w:rsid w:val="00C07F0D"/>
    <w:rsid w:val="00C10081"/>
    <w:rsid w:val="00C10131"/>
    <w:rsid w:val="00C102D4"/>
    <w:rsid w:val="00C10381"/>
    <w:rsid w:val="00C10439"/>
    <w:rsid w:val="00C1086A"/>
    <w:rsid w:val="00C1089E"/>
    <w:rsid w:val="00C10A45"/>
    <w:rsid w:val="00C10F58"/>
    <w:rsid w:val="00C111E7"/>
    <w:rsid w:val="00C11490"/>
    <w:rsid w:val="00C1151D"/>
    <w:rsid w:val="00C116E7"/>
    <w:rsid w:val="00C11855"/>
    <w:rsid w:val="00C118B4"/>
    <w:rsid w:val="00C11BBB"/>
    <w:rsid w:val="00C11CC0"/>
    <w:rsid w:val="00C121D5"/>
    <w:rsid w:val="00C129B0"/>
    <w:rsid w:val="00C12B4B"/>
    <w:rsid w:val="00C12D61"/>
    <w:rsid w:val="00C1304A"/>
    <w:rsid w:val="00C130F6"/>
    <w:rsid w:val="00C134CB"/>
    <w:rsid w:val="00C1355F"/>
    <w:rsid w:val="00C13756"/>
    <w:rsid w:val="00C13A50"/>
    <w:rsid w:val="00C13DE9"/>
    <w:rsid w:val="00C14160"/>
    <w:rsid w:val="00C141F1"/>
    <w:rsid w:val="00C144FE"/>
    <w:rsid w:val="00C14742"/>
    <w:rsid w:val="00C14ADA"/>
    <w:rsid w:val="00C14C42"/>
    <w:rsid w:val="00C14E23"/>
    <w:rsid w:val="00C151F3"/>
    <w:rsid w:val="00C152DA"/>
    <w:rsid w:val="00C1569C"/>
    <w:rsid w:val="00C15737"/>
    <w:rsid w:val="00C158FA"/>
    <w:rsid w:val="00C15984"/>
    <w:rsid w:val="00C15AB0"/>
    <w:rsid w:val="00C15B85"/>
    <w:rsid w:val="00C15C3C"/>
    <w:rsid w:val="00C15C6E"/>
    <w:rsid w:val="00C15C93"/>
    <w:rsid w:val="00C15CE3"/>
    <w:rsid w:val="00C15D3B"/>
    <w:rsid w:val="00C16283"/>
    <w:rsid w:val="00C16395"/>
    <w:rsid w:val="00C16692"/>
    <w:rsid w:val="00C16C35"/>
    <w:rsid w:val="00C16F42"/>
    <w:rsid w:val="00C16F51"/>
    <w:rsid w:val="00C17014"/>
    <w:rsid w:val="00C1731A"/>
    <w:rsid w:val="00C17327"/>
    <w:rsid w:val="00C173B5"/>
    <w:rsid w:val="00C17855"/>
    <w:rsid w:val="00C17896"/>
    <w:rsid w:val="00C1799B"/>
    <w:rsid w:val="00C17B2B"/>
    <w:rsid w:val="00C17BD6"/>
    <w:rsid w:val="00C20014"/>
    <w:rsid w:val="00C20098"/>
    <w:rsid w:val="00C2028A"/>
    <w:rsid w:val="00C20628"/>
    <w:rsid w:val="00C20919"/>
    <w:rsid w:val="00C20953"/>
    <w:rsid w:val="00C2097D"/>
    <w:rsid w:val="00C209E4"/>
    <w:rsid w:val="00C20B02"/>
    <w:rsid w:val="00C20D0E"/>
    <w:rsid w:val="00C20D3E"/>
    <w:rsid w:val="00C21040"/>
    <w:rsid w:val="00C211C3"/>
    <w:rsid w:val="00C21300"/>
    <w:rsid w:val="00C214C8"/>
    <w:rsid w:val="00C21565"/>
    <w:rsid w:val="00C2167F"/>
    <w:rsid w:val="00C2178E"/>
    <w:rsid w:val="00C21809"/>
    <w:rsid w:val="00C21C60"/>
    <w:rsid w:val="00C21D72"/>
    <w:rsid w:val="00C21DD4"/>
    <w:rsid w:val="00C2200E"/>
    <w:rsid w:val="00C22362"/>
    <w:rsid w:val="00C22451"/>
    <w:rsid w:val="00C22592"/>
    <w:rsid w:val="00C22610"/>
    <w:rsid w:val="00C22980"/>
    <w:rsid w:val="00C229A5"/>
    <w:rsid w:val="00C22B02"/>
    <w:rsid w:val="00C22CED"/>
    <w:rsid w:val="00C22D61"/>
    <w:rsid w:val="00C22FCB"/>
    <w:rsid w:val="00C23157"/>
    <w:rsid w:val="00C23322"/>
    <w:rsid w:val="00C235E9"/>
    <w:rsid w:val="00C23699"/>
    <w:rsid w:val="00C23798"/>
    <w:rsid w:val="00C237E5"/>
    <w:rsid w:val="00C239DE"/>
    <w:rsid w:val="00C23E0B"/>
    <w:rsid w:val="00C240C9"/>
    <w:rsid w:val="00C2475C"/>
    <w:rsid w:val="00C24E79"/>
    <w:rsid w:val="00C24FD4"/>
    <w:rsid w:val="00C25143"/>
    <w:rsid w:val="00C252B2"/>
    <w:rsid w:val="00C25351"/>
    <w:rsid w:val="00C2549C"/>
    <w:rsid w:val="00C25C9F"/>
    <w:rsid w:val="00C25D27"/>
    <w:rsid w:val="00C26811"/>
    <w:rsid w:val="00C26987"/>
    <w:rsid w:val="00C26A5C"/>
    <w:rsid w:val="00C26C13"/>
    <w:rsid w:val="00C270A0"/>
    <w:rsid w:val="00C273FE"/>
    <w:rsid w:val="00C274D1"/>
    <w:rsid w:val="00C275BB"/>
    <w:rsid w:val="00C278A2"/>
    <w:rsid w:val="00C278E5"/>
    <w:rsid w:val="00C2796F"/>
    <w:rsid w:val="00C27F66"/>
    <w:rsid w:val="00C30024"/>
    <w:rsid w:val="00C30080"/>
    <w:rsid w:val="00C3076B"/>
    <w:rsid w:val="00C30CE5"/>
    <w:rsid w:val="00C30DC6"/>
    <w:rsid w:val="00C31031"/>
    <w:rsid w:val="00C313EC"/>
    <w:rsid w:val="00C31438"/>
    <w:rsid w:val="00C317F7"/>
    <w:rsid w:val="00C31A6A"/>
    <w:rsid w:val="00C31AD3"/>
    <w:rsid w:val="00C31BF2"/>
    <w:rsid w:val="00C31F0C"/>
    <w:rsid w:val="00C32824"/>
    <w:rsid w:val="00C32925"/>
    <w:rsid w:val="00C32A62"/>
    <w:rsid w:val="00C32B0D"/>
    <w:rsid w:val="00C336B3"/>
    <w:rsid w:val="00C33888"/>
    <w:rsid w:val="00C33C3F"/>
    <w:rsid w:val="00C33E87"/>
    <w:rsid w:val="00C33F65"/>
    <w:rsid w:val="00C33FAC"/>
    <w:rsid w:val="00C33FF8"/>
    <w:rsid w:val="00C34520"/>
    <w:rsid w:val="00C346F3"/>
    <w:rsid w:val="00C34745"/>
    <w:rsid w:val="00C3491E"/>
    <w:rsid w:val="00C34A34"/>
    <w:rsid w:val="00C34B13"/>
    <w:rsid w:val="00C34C8B"/>
    <w:rsid w:val="00C34CA1"/>
    <w:rsid w:val="00C34EA0"/>
    <w:rsid w:val="00C350AB"/>
    <w:rsid w:val="00C3556C"/>
    <w:rsid w:val="00C357BD"/>
    <w:rsid w:val="00C35E84"/>
    <w:rsid w:val="00C35EE5"/>
    <w:rsid w:val="00C3653C"/>
    <w:rsid w:val="00C365A2"/>
    <w:rsid w:val="00C36784"/>
    <w:rsid w:val="00C36A7F"/>
    <w:rsid w:val="00C36C0F"/>
    <w:rsid w:val="00C36E06"/>
    <w:rsid w:val="00C36FFF"/>
    <w:rsid w:val="00C37030"/>
    <w:rsid w:val="00C37082"/>
    <w:rsid w:val="00C37417"/>
    <w:rsid w:val="00C374C5"/>
    <w:rsid w:val="00C37788"/>
    <w:rsid w:val="00C37864"/>
    <w:rsid w:val="00C37C4B"/>
    <w:rsid w:val="00C4017C"/>
    <w:rsid w:val="00C40234"/>
    <w:rsid w:val="00C403D7"/>
    <w:rsid w:val="00C4052C"/>
    <w:rsid w:val="00C40668"/>
    <w:rsid w:val="00C409D1"/>
    <w:rsid w:val="00C40F02"/>
    <w:rsid w:val="00C40F46"/>
    <w:rsid w:val="00C41083"/>
    <w:rsid w:val="00C410A5"/>
    <w:rsid w:val="00C4132B"/>
    <w:rsid w:val="00C41594"/>
    <w:rsid w:val="00C4172D"/>
    <w:rsid w:val="00C417B2"/>
    <w:rsid w:val="00C41A05"/>
    <w:rsid w:val="00C41A99"/>
    <w:rsid w:val="00C41BDD"/>
    <w:rsid w:val="00C41C89"/>
    <w:rsid w:val="00C41CC5"/>
    <w:rsid w:val="00C41D32"/>
    <w:rsid w:val="00C41D74"/>
    <w:rsid w:val="00C41EEF"/>
    <w:rsid w:val="00C41FEF"/>
    <w:rsid w:val="00C42170"/>
    <w:rsid w:val="00C421AD"/>
    <w:rsid w:val="00C422C0"/>
    <w:rsid w:val="00C42554"/>
    <w:rsid w:val="00C42AB6"/>
    <w:rsid w:val="00C42D21"/>
    <w:rsid w:val="00C42E91"/>
    <w:rsid w:val="00C434A9"/>
    <w:rsid w:val="00C434B6"/>
    <w:rsid w:val="00C43528"/>
    <w:rsid w:val="00C438FC"/>
    <w:rsid w:val="00C43994"/>
    <w:rsid w:val="00C43FDB"/>
    <w:rsid w:val="00C440DA"/>
    <w:rsid w:val="00C441DE"/>
    <w:rsid w:val="00C4423E"/>
    <w:rsid w:val="00C44569"/>
    <w:rsid w:val="00C44879"/>
    <w:rsid w:val="00C44A04"/>
    <w:rsid w:val="00C44A4C"/>
    <w:rsid w:val="00C45349"/>
    <w:rsid w:val="00C45746"/>
    <w:rsid w:val="00C45D04"/>
    <w:rsid w:val="00C45E02"/>
    <w:rsid w:val="00C464B9"/>
    <w:rsid w:val="00C46A3D"/>
    <w:rsid w:val="00C46C0B"/>
    <w:rsid w:val="00C46C97"/>
    <w:rsid w:val="00C46E97"/>
    <w:rsid w:val="00C4743C"/>
    <w:rsid w:val="00C475A4"/>
    <w:rsid w:val="00C4764C"/>
    <w:rsid w:val="00C47745"/>
    <w:rsid w:val="00C477C8"/>
    <w:rsid w:val="00C4781E"/>
    <w:rsid w:val="00C47831"/>
    <w:rsid w:val="00C47B41"/>
    <w:rsid w:val="00C47B92"/>
    <w:rsid w:val="00C50000"/>
    <w:rsid w:val="00C5009F"/>
    <w:rsid w:val="00C50267"/>
    <w:rsid w:val="00C502B8"/>
    <w:rsid w:val="00C5032E"/>
    <w:rsid w:val="00C503AA"/>
    <w:rsid w:val="00C50711"/>
    <w:rsid w:val="00C50927"/>
    <w:rsid w:val="00C5099F"/>
    <w:rsid w:val="00C50C99"/>
    <w:rsid w:val="00C50E5E"/>
    <w:rsid w:val="00C50EEC"/>
    <w:rsid w:val="00C510B0"/>
    <w:rsid w:val="00C51141"/>
    <w:rsid w:val="00C51180"/>
    <w:rsid w:val="00C511BB"/>
    <w:rsid w:val="00C5138B"/>
    <w:rsid w:val="00C51578"/>
    <w:rsid w:val="00C515BC"/>
    <w:rsid w:val="00C515D9"/>
    <w:rsid w:val="00C5168B"/>
    <w:rsid w:val="00C5180A"/>
    <w:rsid w:val="00C51D57"/>
    <w:rsid w:val="00C51F88"/>
    <w:rsid w:val="00C520AC"/>
    <w:rsid w:val="00C5221D"/>
    <w:rsid w:val="00C523DB"/>
    <w:rsid w:val="00C526DB"/>
    <w:rsid w:val="00C52759"/>
    <w:rsid w:val="00C528E4"/>
    <w:rsid w:val="00C5291F"/>
    <w:rsid w:val="00C52D74"/>
    <w:rsid w:val="00C53369"/>
    <w:rsid w:val="00C53B08"/>
    <w:rsid w:val="00C53B80"/>
    <w:rsid w:val="00C53E33"/>
    <w:rsid w:val="00C53F0E"/>
    <w:rsid w:val="00C5400F"/>
    <w:rsid w:val="00C54609"/>
    <w:rsid w:val="00C54955"/>
    <w:rsid w:val="00C54A6B"/>
    <w:rsid w:val="00C54CBB"/>
    <w:rsid w:val="00C54DA2"/>
    <w:rsid w:val="00C54E67"/>
    <w:rsid w:val="00C550B4"/>
    <w:rsid w:val="00C55486"/>
    <w:rsid w:val="00C55514"/>
    <w:rsid w:val="00C55599"/>
    <w:rsid w:val="00C555EE"/>
    <w:rsid w:val="00C556F9"/>
    <w:rsid w:val="00C55A46"/>
    <w:rsid w:val="00C55C98"/>
    <w:rsid w:val="00C55D32"/>
    <w:rsid w:val="00C55DC1"/>
    <w:rsid w:val="00C55E52"/>
    <w:rsid w:val="00C55FCE"/>
    <w:rsid w:val="00C5606D"/>
    <w:rsid w:val="00C56368"/>
    <w:rsid w:val="00C565FA"/>
    <w:rsid w:val="00C56EC2"/>
    <w:rsid w:val="00C57187"/>
    <w:rsid w:val="00C57964"/>
    <w:rsid w:val="00C57C80"/>
    <w:rsid w:val="00C6028A"/>
    <w:rsid w:val="00C602AF"/>
    <w:rsid w:val="00C603C4"/>
    <w:rsid w:val="00C603D0"/>
    <w:rsid w:val="00C6056E"/>
    <w:rsid w:val="00C60586"/>
    <w:rsid w:val="00C60C62"/>
    <w:rsid w:val="00C60E88"/>
    <w:rsid w:val="00C6148C"/>
    <w:rsid w:val="00C614CA"/>
    <w:rsid w:val="00C614F9"/>
    <w:rsid w:val="00C61605"/>
    <w:rsid w:val="00C61671"/>
    <w:rsid w:val="00C61999"/>
    <w:rsid w:val="00C61A4E"/>
    <w:rsid w:val="00C61AA2"/>
    <w:rsid w:val="00C61B3C"/>
    <w:rsid w:val="00C61B51"/>
    <w:rsid w:val="00C61C6B"/>
    <w:rsid w:val="00C61C8D"/>
    <w:rsid w:val="00C61D2E"/>
    <w:rsid w:val="00C61F53"/>
    <w:rsid w:val="00C620B8"/>
    <w:rsid w:val="00C621CE"/>
    <w:rsid w:val="00C62320"/>
    <w:rsid w:val="00C623EC"/>
    <w:rsid w:val="00C62F7D"/>
    <w:rsid w:val="00C635EE"/>
    <w:rsid w:val="00C63803"/>
    <w:rsid w:val="00C63B69"/>
    <w:rsid w:val="00C63BA2"/>
    <w:rsid w:val="00C63D04"/>
    <w:rsid w:val="00C63DD9"/>
    <w:rsid w:val="00C64102"/>
    <w:rsid w:val="00C642A4"/>
    <w:rsid w:val="00C6434A"/>
    <w:rsid w:val="00C643D4"/>
    <w:rsid w:val="00C6462D"/>
    <w:rsid w:val="00C6467B"/>
    <w:rsid w:val="00C648E6"/>
    <w:rsid w:val="00C64B92"/>
    <w:rsid w:val="00C651E2"/>
    <w:rsid w:val="00C65446"/>
    <w:rsid w:val="00C65471"/>
    <w:rsid w:val="00C6557C"/>
    <w:rsid w:val="00C6572E"/>
    <w:rsid w:val="00C6587A"/>
    <w:rsid w:val="00C6598F"/>
    <w:rsid w:val="00C6616F"/>
    <w:rsid w:val="00C66253"/>
    <w:rsid w:val="00C6651E"/>
    <w:rsid w:val="00C668CB"/>
    <w:rsid w:val="00C66D82"/>
    <w:rsid w:val="00C66DCA"/>
    <w:rsid w:val="00C66F38"/>
    <w:rsid w:val="00C672DE"/>
    <w:rsid w:val="00C674F7"/>
    <w:rsid w:val="00C676D7"/>
    <w:rsid w:val="00C6770F"/>
    <w:rsid w:val="00C67945"/>
    <w:rsid w:val="00C67DBE"/>
    <w:rsid w:val="00C67E88"/>
    <w:rsid w:val="00C67EC1"/>
    <w:rsid w:val="00C70028"/>
    <w:rsid w:val="00C700D0"/>
    <w:rsid w:val="00C702B9"/>
    <w:rsid w:val="00C702BA"/>
    <w:rsid w:val="00C70588"/>
    <w:rsid w:val="00C70641"/>
    <w:rsid w:val="00C7087E"/>
    <w:rsid w:val="00C708B8"/>
    <w:rsid w:val="00C709F9"/>
    <w:rsid w:val="00C70CF0"/>
    <w:rsid w:val="00C70D9A"/>
    <w:rsid w:val="00C70FF2"/>
    <w:rsid w:val="00C710F3"/>
    <w:rsid w:val="00C712C9"/>
    <w:rsid w:val="00C7144C"/>
    <w:rsid w:val="00C71684"/>
    <w:rsid w:val="00C718C4"/>
    <w:rsid w:val="00C71EC7"/>
    <w:rsid w:val="00C7233C"/>
    <w:rsid w:val="00C723E2"/>
    <w:rsid w:val="00C729A3"/>
    <w:rsid w:val="00C732FA"/>
    <w:rsid w:val="00C7372C"/>
    <w:rsid w:val="00C7399F"/>
    <w:rsid w:val="00C73C15"/>
    <w:rsid w:val="00C73E9F"/>
    <w:rsid w:val="00C744A2"/>
    <w:rsid w:val="00C749FC"/>
    <w:rsid w:val="00C74CDE"/>
    <w:rsid w:val="00C75162"/>
    <w:rsid w:val="00C75389"/>
    <w:rsid w:val="00C7546A"/>
    <w:rsid w:val="00C754F2"/>
    <w:rsid w:val="00C756B4"/>
    <w:rsid w:val="00C75D76"/>
    <w:rsid w:val="00C7612C"/>
    <w:rsid w:val="00C761A4"/>
    <w:rsid w:val="00C7629B"/>
    <w:rsid w:val="00C76779"/>
    <w:rsid w:val="00C76842"/>
    <w:rsid w:val="00C76F64"/>
    <w:rsid w:val="00C770C5"/>
    <w:rsid w:val="00C7728E"/>
    <w:rsid w:val="00C774CE"/>
    <w:rsid w:val="00C77622"/>
    <w:rsid w:val="00C778A0"/>
    <w:rsid w:val="00C77924"/>
    <w:rsid w:val="00C77A8F"/>
    <w:rsid w:val="00C77C76"/>
    <w:rsid w:val="00C77EC7"/>
    <w:rsid w:val="00C77FA6"/>
    <w:rsid w:val="00C80430"/>
    <w:rsid w:val="00C80DF6"/>
    <w:rsid w:val="00C80E7F"/>
    <w:rsid w:val="00C813E1"/>
    <w:rsid w:val="00C814AA"/>
    <w:rsid w:val="00C81868"/>
    <w:rsid w:val="00C81926"/>
    <w:rsid w:val="00C81BE4"/>
    <w:rsid w:val="00C81FC1"/>
    <w:rsid w:val="00C8232E"/>
    <w:rsid w:val="00C824CC"/>
    <w:rsid w:val="00C8264E"/>
    <w:rsid w:val="00C82651"/>
    <w:rsid w:val="00C8281B"/>
    <w:rsid w:val="00C82865"/>
    <w:rsid w:val="00C82CE5"/>
    <w:rsid w:val="00C82EF4"/>
    <w:rsid w:val="00C830DD"/>
    <w:rsid w:val="00C838A0"/>
    <w:rsid w:val="00C83F05"/>
    <w:rsid w:val="00C840B8"/>
    <w:rsid w:val="00C84378"/>
    <w:rsid w:val="00C843A9"/>
    <w:rsid w:val="00C84504"/>
    <w:rsid w:val="00C84523"/>
    <w:rsid w:val="00C84AF0"/>
    <w:rsid w:val="00C84FAC"/>
    <w:rsid w:val="00C85802"/>
    <w:rsid w:val="00C85819"/>
    <w:rsid w:val="00C860D8"/>
    <w:rsid w:val="00C86167"/>
    <w:rsid w:val="00C8619C"/>
    <w:rsid w:val="00C86300"/>
    <w:rsid w:val="00C863B6"/>
    <w:rsid w:val="00C864D3"/>
    <w:rsid w:val="00C868B6"/>
    <w:rsid w:val="00C86EDC"/>
    <w:rsid w:val="00C86FC3"/>
    <w:rsid w:val="00C872AF"/>
    <w:rsid w:val="00C872E9"/>
    <w:rsid w:val="00C8741D"/>
    <w:rsid w:val="00C875CC"/>
    <w:rsid w:val="00C87698"/>
    <w:rsid w:val="00C876D3"/>
    <w:rsid w:val="00C87941"/>
    <w:rsid w:val="00C87A78"/>
    <w:rsid w:val="00C87B2C"/>
    <w:rsid w:val="00C87CEE"/>
    <w:rsid w:val="00C87D1A"/>
    <w:rsid w:val="00C87F08"/>
    <w:rsid w:val="00C87FE0"/>
    <w:rsid w:val="00C9016B"/>
    <w:rsid w:val="00C901EE"/>
    <w:rsid w:val="00C903E5"/>
    <w:rsid w:val="00C90656"/>
    <w:rsid w:val="00C9069C"/>
    <w:rsid w:val="00C90A1C"/>
    <w:rsid w:val="00C90B22"/>
    <w:rsid w:val="00C90F40"/>
    <w:rsid w:val="00C91030"/>
    <w:rsid w:val="00C91167"/>
    <w:rsid w:val="00C91288"/>
    <w:rsid w:val="00C91411"/>
    <w:rsid w:val="00C916D6"/>
    <w:rsid w:val="00C9179C"/>
    <w:rsid w:val="00C919DA"/>
    <w:rsid w:val="00C91AD8"/>
    <w:rsid w:val="00C91AFE"/>
    <w:rsid w:val="00C91C3E"/>
    <w:rsid w:val="00C91CDF"/>
    <w:rsid w:val="00C9239D"/>
    <w:rsid w:val="00C923E1"/>
    <w:rsid w:val="00C9279D"/>
    <w:rsid w:val="00C929EE"/>
    <w:rsid w:val="00C92B45"/>
    <w:rsid w:val="00C92B65"/>
    <w:rsid w:val="00C92BCC"/>
    <w:rsid w:val="00C92DC4"/>
    <w:rsid w:val="00C92F54"/>
    <w:rsid w:val="00C9306B"/>
    <w:rsid w:val="00C932DE"/>
    <w:rsid w:val="00C935BB"/>
    <w:rsid w:val="00C936A1"/>
    <w:rsid w:val="00C9391F"/>
    <w:rsid w:val="00C94110"/>
    <w:rsid w:val="00C943DA"/>
    <w:rsid w:val="00C94436"/>
    <w:rsid w:val="00C94524"/>
    <w:rsid w:val="00C94541"/>
    <w:rsid w:val="00C9464B"/>
    <w:rsid w:val="00C9499A"/>
    <w:rsid w:val="00C94A89"/>
    <w:rsid w:val="00C94AF0"/>
    <w:rsid w:val="00C94DFE"/>
    <w:rsid w:val="00C950F7"/>
    <w:rsid w:val="00C953CA"/>
    <w:rsid w:val="00C954B8"/>
    <w:rsid w:val="00C95540"/>
    <w:rsid w:val="00C95564"/>
    <w:rsid w:val="00C9581C"/>
    <w:rsid w:val="00C959C6"/>
    <w:rsid w:val="00C95C42"/>
    <w:rsid w:val="00C95E84"/>
    <w:rsid w:val="00C95F3E"/>
    <w:rsid w:val="00C9607F"/>
    <w:rsid w:val="00C9629E"/>
    <w:rsid w:val="00C96488"/>
    <w:rsid w:val="00C964A6"/>
    <w:rsid w:val="00C96EB2"/>
    <w:rsid w:val="00C970F3"/>
    <w:rsid w:val="00C9796A"/>
    <w:rsid w:val="00CA024D"/>
    <w:rsid w:val="00CA0268"/>
    <w:rsid w:val="00CA0428"/>
    <w:rsid w:val="00CA045B"/>
    <w:rsid w:val="00CA07CA"/>
    <w:rsid w:val="00CA08D6"/>
    <w:rsid w:val="00CA0968"/>
    <w:rsid w:val="00CA0CA5"/>
    <w:rsid w:val="00CA0F73"/>
    <w:rsid w:val="00CA0FA4"/>
    <w:rsid w:val="00CA1298"/>
    <w:rsid w:val="00CA13DC"/>
    <w:rsid w:val="00CA13FC"/>
    <w:rsid w:val="00CA1460"/>
    <w:rsid w:val="00CA14ED"/>
    <w:rsid w:val="00CA152F"/>
    <w:rsid w:val="00CA1A3F"/>
    <w:rsid w:val="00CA2244"/>
    <w:rsid w:val="00CA22CE"/>
    <w:rsid w:val="00CA22DD"/>
    <w:rsid w:val="00CA240B"/>
    <w:rsid w:val="00CA24D7"/>
    <w:rsid w:val="00CA25E2"/>
    <w:rsid w:val="00CA28A3"/>
    <w:rsid w:val="00CA2CDB"/>
    <w:rsid w:val="00CA2E3B"/>
    <w:rsid w:val="00CA336D"/>
    <w:rsid w:val="00CA3422"/>
    <w:rsid w:val="00CA34CA"/>
    <w:rsid w:val="00CA36BB"/>
    <w:rsid w:val="00CA382E"/>
    <w:rsid w:val="00CA3D26"/>
    <w:rsid w:val="00CA3E4C"/>
    <w:rsid w:val="00CA3FB1"/>
    <w:rsid w:val="00CA4095"/>
    <w:rsid w:val="00CA40DC"/>
    <w:rsid w:val="00CA4184"/>
    <w:rsid w:val="00CA46C8"/>
    <w:rsid w:val="00CA46D7"/>
    <w:rsid w:val="00CA478A"/>
    <w:rsid w:val="00CA48A1"/>
    <w:rsid w:val="00CA4909"/>
    <w:rsid w:val="00CA4C12"/>
    <w:rsid w:val="00CA5014"/>
    <w:rsid w:val="00CA52D4"/>
    <w:rsid w:val="00CA54BA"/>
    <w:rsid w:val="00CA55E8"/>
    <w:rsid w:val="00CA5684"/>
    <w:rsid w:val="00CA56B5"/>
    <w:rsid w:val="00CA580C"/>
    <w:rsid w:val="00CA5A2C"/>
    <w:rsid w:val="00CA5B29"/>
    <w:rsid w:val="00CA5B2D"/>
    <w:rsid w:val="00CA5B38"/>
    <w:rsid w:val="00CA5BA2"/>
    <w:rsid w:val="00CA5BFD"/>
    <w:rsid w:val="00CA5C64"/>
    <w:rsid w:val="00CA5D57"/>
    <w:rsid w:val="00CA5EA2"/>
    <w:rsid w:val="00CA5F28"/>
    <w:rsid w:val="00CA5F35"/>
    <w:rsid w:val="00CA60A0"/>
    <w:rsid w:val="00CA61D7"/>
    <w:rsid w:val="00CA64D5"/>
    <w:rsid w:val="00CA650C"/>
    <w:rsid w:val="00CA6677"/>
    <w:rsid w:val="00CA69E8"/>
    <w:rsid w:val="00CA6E91"/>
    <w:rsid w:val="00CA6FD6"/>
    <w:rsid w:val="00CA7375"/>
    <w:rsid w:val="00CA7691"/>
    <w:rsid w:val="00CA7C38"/>
    <w:rsid w:val="00CA7CEB"/>
    <w:rsid w:val="00CA7DA5"/>
    <w:rsid w:val="00CA7F2A"/>
    <w:rsid w:val="00CB014C"/>
    <w:rsid w:val="00CB02BE"/>
    <w:rsid w:val="00CB02C4"/>
    <w:rsid w:val="00CB03C4"/>
    <w:rsid w:val="00CB058A"/>
    <w:rsid w:val="00CB058E"/>
    <w:rsid w:val="00CB06F6"/>
    <w:rsid w:val="00CB0ADE"/>
    <w:rsid w:val="00CB0EF8"/>
    <w:rsid w:val="00CB117B"/>
    <w:rsid w:val="00CB1A76"/>
    <w:rsid w:val="00CB1B67"/>
    <w:rsid w:val="00CB1BAC"/>
    <w:rsid w:val="00CB1C20"/>
    <w:rsid w:val="00CB1FBA"/>
    <w:rsid w:val="00CB254C"/>
    <w:rsid w:val="00CB25AC"/>
    <w:rsid w:val="00CB27DB"/>
    <w:rsid w:val="00CB2937"/>
    <w:rsid w:val="00CB2997"/>
    <w:rsid w:val="00CB2A12"/>
    <w:rsid w:val="00CB2A9B"/>
    <w:rsid w:val="00CB2E40"/>
    <w:rsid w:val="00CB2E7A"/>
    <w:rsid w:val="00CB34F5"/>
    <w:rsid w:val="00CB3526"/>
    <w:rsid w:val="00CB362C"/>
    <w:rsid w:val="00CB3A3A"/>
    <w:rsid w:val="00CB3B7E"/>
    <w:rsid w:val="00CB3CB5"/>
    <w:rsid w:val="00CB3F52"/>
    <w:rsid w:val="00CB4107"/>
    <w:rsid w:val="00CB42B6"/>
    <w:rsid w:val="00CB4662"/>
    <w:rsid w:val="00CB46A0"/>
    <w:rsid w:val="00CB47DB"/>
    <w:rsid w:val="00CB47F3"/>
    <w:rsid w:val="00CB4B35"/>
    <w:rsid w:val="00CB4D2F"/>
    <w:rsid w:val="00CB4F44"/>
    <w:rsid w:val="00CB4FCA"/>
    <w:rsid w:val="00CB509C"/>
    <w:rsid w:val="00CB54B0"/>
    <w:rsid w:val="00CB54CE"/>
    <w:rsid w:val="00CB56E0"/>
    <w:rsid w:val="00CB5722"/>
    <w:rsid w:val="00CB57D5"/>
    <w:rsid w:val="00CB5810"/>
    <w:rsid w:val="00CB5AF2"/>
    <w:rsid w:val="00CB5D27"/>
    <w:rsid w:val="00CB64BB"/>
    <w:rsid w:val="00CB65E4"/>
    <w:rsid w:val="00CB68F1"/>
    <w:rsid w:val="00CB6A58"/>
    <w:rsid w:val="00CB6B58"/>
    <w:rsid w:val="00CB6BF2"/>
    <w:rsid w:val="00CB71A5"/>
    <w:rsid w:val="00CB7842"/>
    <w:rsid w:val="00CB7A79"/>
    <w:rsid w:val="00CC0043"/>
    <w:rsid w:val="00CC040A"/>
    <w:rsid w:val="00CC0443"/>
    <w:rsid w:val="00CC05F9"/>
    <w:rsid w:val="00CC06AC"/>
    <w:rsid w:val="00CC081B"/>
    <w:rsid w:val="00CC0953"/>
    <w:rsid w:val="00CC0BAD"/>
    <w:rsid w:val="00CC0F5C"/>
    <w:rsid w:val="00CC10A7"/>
    <w:rsid w:val="00CC1167"/>
    <w:rsid w:val="00CC11FB"/>
    <w:rsid w:val="00CC146F"/>
    <w:rsid w:val="00CC1B4D"/>
    <w:rsid w:val="00CC1B87"/>
    <w:rsid w:val="00CC1D72"/>
    <w:rsid w:val="00CC1FB1"/>
    <w:rsid w:val="00CC2201"/>
    <w:rsid w:val="00CC250A"/>
    <w:rsid w:val="00CC277C"/>
    <w:rsid w:val="00CC2C35"/>
    <w:rsid w:val="00CC2EDA"/>
    <w:rsid w:val="00CC3103"/>
    <w:rsid w:val="00CC3729"/>
    <w:rsid w:val="00CC37DD"/>
    <w:rsid w:val="00CC3969"/>
    <w:rsid w:val="00CC39CB"/>
    <w:rsid w:val="00CC3FDB"/>
    <w:rsid w:val="00CC43A8"/>
    <w:rsid w:val="00CC4546"/>
    <w:rsid w:val="00CC45CE"/>
    <w:rsid w:val="00CC470F"/>
    <w:rsid w:val="00CC475B"/>
    <w:rsid w:val="00CC49EB"/>
    <w:rsid w:val="00CC49F8"/>
    <w:rsid w:val="00CC4A2F"/>
    <w:rsid w:val="00CC4ACC"/>
    <w:rsid w:val="00CC4B12"/>
    <w:rsid w:val="00CC4F5A"/>
    <w:rsid w:val="00CC5359"/>
    <w:rsid w:val="00CC55DE"/>
    <w:rsid w:val="00CC5636"/>
    <w:rsid w:val="00CC5C12"/>
    <w:rsid w:val="00CC5D67"/>
    <w:rsid w:val="00CC5E81"/>
    <w:rsid w:val="00CC6148"/>
    <w:rsid w:val="00CC6280"/>
    <w:rsid w:val="00CC63D5"/>
    <w:rsid w:val="00CC64C3"/>
    <w:rsid w:val="00CC6904"/>
    <w:rsid w:val="00CC6EF9"/>
    <w:rsid w:val="00CC6FA4"/>
    <w:rsid w:val="00CC7239"/>
    <w:rsid w:val="00CC730B"/>
    <w:rsid w:val="00CC7392"/>
    <w:rsid w:val="00CC73D1"/>
    <w:rsid w:val="00CC7521"/>
    <w:rsid w:val="00CC7534"/>
    <w:rsid w:val="00CC77F5"/>
    <w:rsid w:val="00CC7AA5"/>
    <w:rsid w:val="00CC7C0B"/>
    <w:rsid w:val="00CC7C3C"/>
    <w:rsid w:val="00CC7C44"/>
    <w:rsid w:val="00CC7E23"/>
    <w:rsid w:val="00CC7FE9"/>
    <w:rsid w:val="00CD02AB"/>
    <w:rsid w:val="00CD05C2"/>
    <w:rsid w:val="00CD06E0"/>
    <w:rsid w:val="00CD0737"/>
    <w:rsid w:val="00CD0F87"/>
    <w:rsid w:val="00CD0FDF"/>
    <w:rsid w:val="00CD106E"/>
    <w:rsid w:val="00CD14FD"/>
    <w:rsid w:val="00CD16D1"/>
    <w:rsid w:val="00CD1A86"/>
    <w:rsid w:val="00CD1AF0"/>
    <w:rsid w:val="00CD1C71"/>
    <w:rsid w:val="00CD1EAA"/>
    <w:rsid w:val="00CD20F7"/>
    <w:rsid w:val="00CD2294"/>
    <w:rsid w:val="00CD240D"/>
    <w:rsid w:val="00CD247B"/>
    <w:rsid w:val="00CD267B"/>
    <w:rsid w:val="00CD38A1"/>
    <w:rsid w:val="00CD3A48"/>
    <w:rsid w:val="00CD3A73"/>
    <w:rsid w:val="00CD3AE7"/>
    <w:rsid w:val="00CD3BCF"/>
    <w:rsid w:val="00CD3C20"/>
    <w:rsid w:val="00CD3C48"/>
    <w:rsid w:val="00CD3C50"/>
    <w:rsid w:val="00CD4053"/>
    <w:rsid w:val="00CD412F"/>
    <w:rsid w:val="00CD4263"/>
    <w:rsid w:val="00CD47A2"/>
    <w:rsid w:val="00CD4BF1"/>
    <w:rsid w:val="00CD4FBE"/>
    <w:rsid w:val="00CD5182"/>
    <w:rsid w:val="00CD51D8"/>
    <w:rsid w:val="00CD530A"/>
    <w:rsid w:val="00CD5845"/>
    <w:rsid w:val="00CD59EF"/>
    <w:rsid w:val="00CD5DE7"/>
    <w:rsid w:val="00CD5E9E"/>
    <w:rsid w:val="00CD5ECA"/>
    <w:rsid w:val="00CD5ED4"/>
    <w:rsid w:val="00CD5EE1"/>
    <w:rsid w:val="00CD619D"/>
    <w:rsid w:val="00CD630A"/>
    <w:rsid w:val="00CD66E9"/>
    <w:rsid w:val="00CD6980"/>
    <w:rsid w:val="00CD7243"/>
    <w:rsid w:val="00CD7423"/>
    <w:rsid w:val="00CD7518"/>
    <w:rsid w:val="00CD7A68"/>
    <w:rsid w:val="00CD7BC3"/>
    <w:rsid w:val="00CD7D85"/>
    <w:rsid w:val="00CD7E85"/>
    <w:rsid w:val="00CE03EB"/>
    <w:rsid w:val="00CE04CA"/>
    <w:rsid w:val="00CE08DB"/>
    <w:rsid w:val="00CE1051"/>
    <w:rsid w:val="00CE127D"/>
    <w:rsid w:val="00CE1283"/>
    <w:rsid w:val="00CE12C5"/>
    <w:rsid w:val="00CE142B"/>
    <w:rsid w:val="00CE15E2"/>
    <w:rsid w:val="00CE165D"/>
    <w:rsid w:val="00CE16BB"/>
    <w:rsid w:val="00CE1ACC"/>
    <w:rsid w:val="00CE1D05"/>
    <w:rsid w:val="00CE1D3B"/>
    <w:rsid w:val="00CE1D87"/>
    <w:rsid w:val="00CE2063"/>
    <w:rsid w:val="00CE20FD"/>
    <w:rsid w:val="00CE26AC"/>
    <w:rsid w:val="00CE27FF"/>
    <w:rsid w:val="00CE297F"/>
    <w:rsid w:val="00CE2C20"/>
    <w:rsid w:val="00CE2DF7"/>
    <w:rsid w:val="00CE2E6E"/>
    <w:rsid w:val="00CE2F55"/>
    <w:rsid w:val="00CE30CA"/>
    <w:rsid w:val="00CE3233"/>
    <w:rsid w:val="00CE3302"/>
    <w:rsid w:val="00CE340E"/>
    <w:rsid w:val="00CE3716"/>
    <w:rsid w:val="00CE38F6"/>
    <w:rsid w:val="00CE3AE5"/>
    <w:rsid w:val="00CE3B46"/>
    <w:rsid w:val="00CE3C7C"/>
    <w:rsid w:val="00CE3D74"/>
    <w:rsid w:val="00CE410E"/>
    <w:rsid w:val="00CE438D"/>
    <w:rsid w:val="00CE43AB"/>
    <w:rsid w:val="00CE459C"/>
    <w:rsid w:val="00CE4686"/>
    <w:rsid w:val="00CE4822"/>
    <w:rsid w:val="00CE4841"/>
    <w:rsid w:val="00CE4844"/>
    <w:rsid w:val="00CE486A"/>
    <w:rsid w:val="00CE4B53"/>
    <w:rsid w:val="00CE4C32"/>
    <w:rsid w:val="00CE4EEA"/>
    <w:rsid w:val="00CE4F4E"/>
    <w:rsid w:val="00CE507B"/>
    <w:rsid w:val="00CE523E"/>
    <w:rsid w:val="00CE5488"/>
    <w:rsid w:val="00CE550B"/>
    <w:rsid w:val="00CE5B8A"/>
    <w:rsid w:val="00CE5E34"/>
    <w:rsid w:val="00CE5E41"/>
    <w:rsid w:val="00CE634E"/>
    <w:rsid w:val="00CE63B6"/>
    <w:rsid w:val="00CE6A6F"/>
    <w:rsid w:val="00CE6AD2"/>
    <w:rsid w:val="00CE6B15"/>
    <w:rsid w:val="00CE6B2A"/>
    <w:rsid w:val="00CE6EEF"/>
    <w:rsid w:val="00CE70C2"/>
    <w:rsid w:val="00CE7572"/>
    <w:rsid w:val="00CE7634"/>
    <w:rsid w:val="00CE7822"/>
    <w:rsid w:val="00CE7F7B"/>
    <w:rsid w:val="00CF048D"/>
    <w:rsid w:val="00CF0495"/>
    <w:rsid w:val="00CF08C5"/>
    <w:rsid w:val="00CF0A27"/>
    <w:rsid w:val="00CF0AB9"/>
    <w:rsid w:val="00CF0D12"/>
    <w:rsid w:val="00CF0E52"/>
    <w:rsid w:val="00CF1006"/>
    <w:rsid w:val="00CF129C"/>
    <w:rsid w:val="00CF133F"/>
    <w:rsid w:val="00CF19C3"/>
    <w:rsid w:val="00CF1F75"/>
    <w:rsid w:val="00CF21FC"/>
    <w:rsid w:val="00CF2327"/>
    <w:rsid w:val="00CF275E"/>
    <w:rsid w:val="00CF2BEF"/>
    <w:rsid w:val="00CF2C9D"/>
    <w:rsid w:val="00CF2D0A"/>
    <w:rsid w:val="00CF2EFF"/>
    <w:rsid w:val="00CF309D"/>
    <w:rsid w:val="00CF362B"/>
    <w:rsid w:val="00CF38DB"/>
    <w:rsid w:val="00CF3DDA"/>
    <w:rsid w:val="00CF3E51"/>
    <w:rsid w:val="00CF3E69"/>
    <w:rsid w:val="00CF412A"/>
    <w:rsid w:val="00CF49B9"/>
    <w:rsid w:val="00CF4C73"/>
    <w:rsid w:val="00CF51CA"/>
    <w:rsid w:val="00CF5BF4"/>
    <w:rsid w:val="00CF5C3F"/>
    <w:rsid w:val="00CF5C62"/>
    <w:rsid w:val="00CF5EEF"/>
    <w:rsid w:val="00CF62D0"/>
    <w:rsid w:val="00CF6337"/>
    <w:rsid w:val="00CF6386"/>
    <w:rsid w:val="00CF63CB"/>
    <w:rsid w:val="00CF641F"/>
    <w:rsid w:val="00CF6AB1"/>
    <w:rsid w:val="00CF6BBB"/>
    <w:rsid w:val="00CF6CB6"/>
    <w:rsid w:val="00CF6FFF"/>
    <w:rsid w:val="00CF70BB"/>
    <w:rsid w:val="00CF719E"/>
    <w:rsid w:val="00CF72C4"/>
    <w:rsid w:val="00CF73B1"/>
    <w:rsid w:val="00CF7C03"/>
    <w:rsid w:val="00CF7CA6"/>
    <w:rsid w:val="00D0028A"/>
    <w:rsid w:val="00D00481"/>
    <w:rsid w:val="00D00661"/>
    <w:rsid w:val="00D0067C"/>
    <w:rsid w:val="00D00D25"/>
    <w:rsid w:val="00D00F30"/>
    <w:rsid w:val="00D01323"/>
    <w:rsid w:val="00D01471"/>
    <w:rsid w:val="00D01669"/>
    <w:rsid w:val="00D017FE"/>
    <w:rsid w:val="00D01C67"/>
    <w:rsid w:val="00D01CC0"/>
    <w:rsid w:val="00D01D32"/>
    <w:rsid w:val="00D01FCD"/>
    <w:rsid w:val="00D020CF"/>
    <w:rsid w:val="00D02130"/>
    <w:rsid w:val="00D02279"/>
    <w:rsid w:val="00D02399"/>
    <w:rsid w:val="00D024D6"/>
    <w:rsid w:val="00D0290E"/>
    <w:rsid w:val="00D02AB7"/>
    <w:rsid w:val="00D02C62"/>
    <w:rsid w:val="00D03452"/>
    <w:rsid w:val="00D0346C"/>
    <w:rsid w:val="00D036DC"/>
    <w:rsid w:val="00D039BB"/>
    <w:rsid w:val="00D03E3E"/>
    <w:rsid w:val="00D03FC4"/>
    <w:rsid w:val="00D040C6"/>
    <w:rsid w:val="00D0435A"/>
    <w:rsid w:val="00D046FE"/>
    <w:rsid w:val="00D0472E"/>
    <w:rsid w:val="00D04D82"/>
    <w:rsid w:val="00D04F04"/>
    <w:rsid w:val="00D05033"/>
    <w:rsid w:val="00D0530E"/>
    <w:rsid w:val="00D053AD"/>
    <w:rsid w:val="00D055BB"/>
    <w:rsid w:val="00D056BE"/>
    <w:rsid w:val="00D05BB3"/>
    <w:rsid w:val="00D05C5C"/>
    <w:rsid w:val="00D05D95"/>
    <w:rsid w:val="00D05F18"/>
    <w:rsid w:val="00D05F99"/>
    <w:rsid w:val="00D06032"/>
    <w:rsid w:val="00D06804"/>
    <w:rsid w:val="00D06B8C"/>
    <w:rsid w:val="00D06C37"/>
    <w:rsid w:val="00D0715E"/>
    <w:rsid w:val="00D07552"/>
    <w:rsid w:val="00D0766F"/>
    <w:rsid w:val="00D076DE"/>
    <w:rsid w:val="00D078BC"/>
    <w:rsid w:val="00D07BC6"/>
    <w:rsid w:val="00D07E38"/>
    <w:rsid w:val="00D07E6D"/>
    <w:rsid w:val="00D100AA"/>
    <w:rsid w:val="00D103B3"/>
    <w:rsid w:val="00D104AB"/>
    <w:rsid w:val="00D10686"/>
    <w:rsid w:val="00D1079E"/>
    <w:rsid w:val="00D10EDA"/>
    <w:rsid w:val="00D11132"/>
    <w:rsid w:val="00D11488"/>
    <w:rsid w:val="00D11D0A"/>
    <w:rsid w:val="00D11D27"/>
    <w:rsid w:val="00D11DEB"/>
    <w:rsid w:val="00D11EDF"/>
    <w:rsid w:val="00D11F1A"/>
    <w:rsid w:val="00D12430"/>
    <w:rsid w:val="00D125EE"/>
    <w:rsid w:val="00D12610"/>
    <w:rsid w:val="00D126E6"/>
    <w:rsid w:val="00D12C46"/>
    <w:rsid w:val="00D12C86"/>
    <w:rsid w:val="00D12FA0"/>
    <w:rsid w:val="00D13129"/>
    <w:rsid w:val="00D13475"/>
    <w:rsid w:val="00D1372A"/>
    <w:rsid w:val="00D139D7"/>
    <w:rsid w:val="00D13A3A"/>
    <w:rsid w:val="00D13A6B"/>
    <w:rsid w:val="00D13A92"/>
    <w:rsid w:val="00D13CEA"/>
    <w:rsid w:val="00D13F2F"/>
    <w:rsid w:val="00D14910"/>
    <w:rsid w:val="00D14CEB"/>
    <w:rsid w:val="00D14D03"/>
    <w:rsid w:val="00D14D4D"/>
    <w:rsid w:val="00D14ECE"/>
    <w:rsid w:val="00D1503C"/>
    <w:rsid w:val="00D154B7"/>
    <w:rsid w:val="00D15C6E"/>
    <w:rsid w:val="00D16169"/>
    <w:rsid w:val="00D162EF"/>
    <w:rsid w:val="00D1656B"/>
    <w:rsid w:val="00D16844"/>
    <w:rsid w:val="00D16CCF"/>
    <w:rsid w:val="00D16E06"/>
    <w:rsid w:val="00D174D1"/>
    <w:rsid w:val="00D17864"/>
    <w:rsid w:val="00D179C2"/>
    <w:rsid w:val="00D17C52"/>
    <w:rsid w:val="00D17CA1"/>
    <w:rsid w:val="00D17E3B"/>
    <w:rsid w:val="00D17E5A"/>
    <w:rsid w:val="00D17EFC"/>
    <w:rsid w:val="00D2001F"/>
    <w:rsid w:val="00D200CE"/>
    <w:rsid w:val="00D2054D"/>
    <w:rsid w:val="00D2058D"/>
    <w:rsid w:val="00D206F7"/>
    <w:rsid w:val="00D20C7C"/>
    <w:rsid w:val="00D20D67"/>
    <w:rsid w:val="00D20F61"/>
    <w:rsid w:val="00D21631"/>
    <w:rsid w:val="00D218AD"/>
    <w:rsid w:val="00D2196D"/>
    <w:rsid w:val="00D21AB3"/>
    <w:rsid w:val="00D21C3E"/>
    <w:rsid w:val="00D21FF1"/>
    <w:rsid w:val="00D22132"/>
    <w:rsid w:val="00D228AE"/>
    <w:rsid w:val="00D22F0D"/>
    <w:rsid w:val="00D22F3F"/>
    <w:rsid w:val="00D2302C"/>
    <w:rsid w:val="00D234C8"/>
    <w:rsid w:val="00D235C7"/>
    <w:rsid w:val="00D23670"/>
    <w:rsid w:val="00D236F4"/>
    <w:rsid w:val="00D23C60"/>
    <w:rsid w:val="00D23DAC"/>
    <w:rsid w:val="00D23DFA"/>
    <w:rsid w:val="00D24423"/>
    <w:rsid w:val="00D247BB"/>
    <w:rsid w:val="00D2488B"/>
    <w:rsid w:val="00D24A92"/>
    <w:rsid w:val="00D24B62"/>
    <w:rsid w:val="00D24E3D"/>
    <w:rsid w:val="00D2542C"/>
    <w:rsid w:val="00D25746"/>
    <w:rsid w:val="00D2591E"/>
    <w:rsid w:val="00D25DE8"/>
    <w:rsid w:val="00D25E0C"/>
    <w:rsid w:val="00D2622D"/>
    <w:rsid w:val="00D2644A"/>
    <w:rsid w:val="00D26514"/>
    <w:rsid w:val="00D2667F"/>
    <w:rsid w:val="00D2699B"/>
    <w:rsid w:val="00D26A2B"/>
    <w:rsid w:val="00D26A93"/>
    <w:rsid w:val="00D26ACD"/>
    <w:rsid w:val="00D272AA"/>
    <w:rsid w:val="00D2735B"/>
    <w:rsid w:val="00D27831"/>
    <w:rsid w:val="00D27A43"/>
    <w:rsid w:val="00D27A55"/>
    <w:rsid w:val="00D27A77"/>
    <w:rsid w:val="00D27C60"/>
    <w:rsid w:val="00D27C72"/>
    <w:rsid w:val="00D3003E"/>
    <w:rsid w:val="00D3014B"/>
    <w:rsid w:val="00D301C7"/>
    <w:rsid w:val="00D3064C"/>
    <w:rsid w:val="00D30678"/>
    <w:rsid w:val="00D30E43"/>
    <w:rsid w:val="00D30E5F"/>
    <w:rsid w:val="00D30EBF"/>
    <w:rsid w:val="00D3103B"/>
    <w:rsid w:val="00D31109"/>
    <w:rsid w:val="00D31136"/>
    <w:rsid w:val="00D31431"/>
    <w:rsid w:val="00D31684"/>
    <w:rsid w:val="00D316D2"/>
    <w:rsid w:val="00D31D26"/>
    <w:rsid w:val="00D31DCB"/>
    <w:rsid w:val="00D3209A"/>
    <w:rsid w:val="00D32312"/>
    <w:rsid w:val="00D3242F"/>
    <w:rsid w:val="00D3260E"/>
    <w:rsid w:val="00D326DD"/>
    <w:rsid w:val="00D32934"/>
    <w:rsid w:val="00D329B4"/>
    <w:rsid w:val="00D332C0"/>
    <w:rsid w:val="00D334DB"/>
    <w:rsid w:val="00D33609"/>
    <w:rsid w:val="00D336D0"/>
    <w:rsid w:val="00D33BAC"/>
    <w:rsid w:val="00D33DBF"/>
    <w:rsid w:val="00D3467C"/>
    <w:rsid w:val="00D3471E"/>
    <w:rsid w:val="00D34D6B"/>
    <w:rsid w:val="00D34E32"/>
    <w:rsid w:val="00D34E73"/>
    <w:rsid w:val="00D34E88"/>
    <w:rsid w:val="00D3502A"/>
    <w:rsid w:val="00D351D7"/>
    <w:rsid w:val="00D355CA"/>
    <w:rsid w:val="00D355FF"/>
    <w:rsid w:val="00D35A69"/>
    <w:rsid w:val="00D35B47"/>
    <w:rsid w:val="00D35C7A"/>
    <w:rsid w:val="00D35DE6"/>
    <w:rsid w:val="00D35EFE"/>
    <w:rsid w:val="00D35F37"/>
    <w:rsid w:val="00D35FD1"/>
    <w:rsid w:val="00D369D6"/>
    <w:rsid w:val="00D36AC5"/>
    <w:rsid w:val="00D36CA5"/>
    <w:rsid w:val="00D36D38"/>
    <w:rsid w:val="00D36EA2"/>
    <w:rsid w:val="00D37549"/>
    <w:rsid w:val="00D37836"/>
    <w:rsid w:val="00D37F34"/>
    <w:rsid w:val="00D404FB"/>
    <w:rsid w:val="00D40657"/>
    <w:rsid w:val="00D40677"/>
    <w:rsid w:val="00D406E9"/>
    <w:rsid w:val="00D408C1"/>
    <w:rsid w:val="00D4090F"/>
    <w:rsid w:val="00D40B19"/>
    <w:rsid w:val="00D40B2C"/>
    <w:rsid w:val="00D40C1A"/>
    <w:rsid w:val="00D410E9"/>
    <w:rsid w:val="00D41265"/>
    <w:rsid w:val="00D41854"/>
    <w:rsid w:val="00D41ADE"/>
    <w:rsid w:val="00D41B45"/>
    <w:rsid w:val="00D41C65"/>
    <w:rsid w:val="00D41CBB"/>
    <w:rsid w:val="00D41DC8"/>
    <w:rsid w:val="00D41DEA"/>
    <w:rsid w:val="00D42060"/>
    <w:rsid w:val="00D420B8"/>
    <w:rsid w:val="00D4223B"/>
    <w:rsid w:val="00D423C2"/>
    <w:rsid w:val="00D42500"/>
    <w:rsid w:val="00D42753"/>
    <w:rsid w:val="00D4296B"/>
    <w:rsid w:val="00D42A94"/>
    <w:rsid w:val="00D4309D"/>
    <w:rsid w:val="00D4322D"/>
    <w:rsid w:val="00D4344D"/>
    <w:rsid w:val="00D43474"/>
    <w:rsid w:val="00D43515"/>
    <w:rsid w:val="00D435AD"/>
    <w:rsid w:val="00D4360D"/>
    <w:rsid w:val="00D437AB"/>
    <w:rsid w:val="00D439A0"/>
    <w:rsid w:val="00D43B05"/>
    <w:rsid w:val="00D43D05"/>
    <w:rsid w:val="00D43F6A"/>
    <w:rsid w:val="00D43FBF"/>
    <w:rsid w:val="00D44512"/>
    <w:rsid w:val="00D44C39"/>
    <w:rsid w:val="00D44CE8"/>
    <w:rsid w:val="00D44E65"/>
    <w:rsid w:val="00D44EAC"/>
    <w:rsid w:val="00D44F02"/>
    <w:rsid w:val="00D45016"/>
    <w:rsid w:val="00D45063"/>
    <w:rsid w:val="00D45576"/>
    <w:rsid w:val="00D45863"/>
    <w:rsid w:val="00D45C52"/>
    <w:rsid w:val="00D45C57"/>
    <w:rsid w:val="00D45DFF"/>
    <w:rsid w:val="00D45E8F"/>
    <w:rsid w:val="00D46111"/>
    <w:rsid w:val="00D464A5"/>
    <w:rsid w:val="00D4668B"/>
    <w:rsid w:val="00D46C11"/>
    <w:rsid w:val="00D46CF3"/>
    <w:rsid w:val="00D46DDC"/>
    <w:rsid w:val="00D46F1A"/>
    <w:rsid w:val="00D47263"/>
    <w:rsid w:val="00D4760C"/>
    <w:rsid w:val="00D4777E"/>
    <w:rsid w:val="00D479D6"/>
    <w:rsid w:val="00D47A5D"/>
    <w:rsid w:val="00D47AB5"/>
    <w:rsid w:val="00D47FD5"/>
    <w:rsid w:val="00D50371"/>
    <w:rsid w:val="00D50880"/>
    <w:rsid w:val="00D51148"/>
    <w:rsid w:val="00D511D8"/>
    <w:rsid w:val="00D51445"/>
    <w:rsid w:val="00D514FE"/>
    <w:rsid w:val="00D515C7"/>
    <w:rsid w:val="00D51D3E"/>
    <w:rsid w:val="00D52194"/>
    <w:rsid w:val="00D52227"/>
    <w:rsid w:val="00D52253"/>
    <w:rsid w:val="00D528CC"/>
    <w:rsid w:val="00D5292E"/>
    <w:rsid w:val="00D52A26"/>
    <w:rsid w:val="00D52CC0"/>
    <w:rsid w:val="00D52DF9"/>
    <w:rsid w:val="00D52E28"/>
    <w:rsid w:val="00D531D3"/>
    <w:rsid w:val="00D53343"/>
    <w:rsid w:val="00D5345E"/>
    <w:rsid w:val="00D53490"/>
    <w:rsid w:val="00D53580"/>
    <w:rsid w:val="00D536EE"/>
    <w:rsid w:val="00D5370A"/>
    <w:rsid w:val="00D5388C"/>
    <w:rsid w:val="00D53DD2"/>
    <w:rsid w:val="00D53E19"/>
    <w:rsid w:val="00D53EE3"/>
    <w:rsid w:val="00D53FB8"/>
    <w:rsid w:val="00D5407E"/>
    <w:rsid w:val="00D541C4"/>
    <w:rsid w:val="00D541DF"/>
    <w:rsid w:val="00D54335"/>
    <w:rsid w:val="00D543E2"/>
    <w:rsid w:val="00D54584"/>
    <w:rsid w:val="00D548D3"/>
    <w:rsid w:val="00D54B9A"/>
    <w:rsid w:val="00D54DA9"/>
    <w:rsid w:val="00D54E26"/>
    <w:rsid w:val="00D5538A"/>
    <w:rsid w:val="00D55A2F"/>
    <w:rsid w:val="00D55B37"/>
    <w:rsid w:val="00D55B89"/>
    <w:rsid w:val="00D55D3E"/>
    <w:rsid w:val="00D55E74"/>
    <w:rsid w:val="00D56C6D"/>
    <w:rsid w:val="00D56F21"/>
    <w:rsid w:val="00D56FD4"/>
    <w:rsid w:val="00D5711A"/>
    <w:rsid w:val="00D5728B"/>
    <w:rsid w:val="00D5771E"/>
    <w:rsid w:val="00D57868"/>
    <w:rsid w:val="00D57A15"/>
    <w:rsid w:val="00D57C13"/>
    <w:rsid w:val="00D57C99"/>
    <w:rsid w:val="00D57DA1"/>
    <w:rsid w:val="00D57F32"/>
    <w:rsid w:val="00D60243"/>
    <w:rsid w:val="00D602FF"/>
    <w:rsid w:val="00D60336"/>
    <w:rsid w:val="00D60959"/>
    <w:rsid w:val="00D60CF2"/>
    <w:rsid w:val="00D61105"/>
    <w:rsid w:val="00D614F5"/>
    <w:rsid w:val="00D61A2F"/>
    <w:rsid w:val="00D61C6C"/>
    <w:rsid w:val="00D61CE2"/>
    <w:rsid w:val="00D61D73"/>
    <w:rsid w:val="00D620E9"/>
    <w:rsid w:val="00D62807"/>
    <w:rsid w:val="00D62A93"/>
    <w:rsid w:val="00D62CF7"/>
    <w:rsid w:val="00D62D8C"/>
    <w:rsid w:val="00D634BE"/>
    <w:rsid w:val="00D6356E"/>
    <w:rsid w:val="00D636F1"/>
    <w:rsid w:val="00D63816"/>
    <w:rsid w:val="00D63896"/>
    <w:rsid w:val="00D638D4"/>
    <w:rsid w:val="00D639E2"/>
    <w:rsid w:val="00D63AD0"/>
    <w:rsid w:val="00D63B7D"/>
    <w:rsid w:val="00D63BE6"/>
    <w:rsid w:val="00D63CAB"/>
    <w:rsid w:val="00D63E8A"/>
    <w:rsid w:val="00D63F41"/>
    <w:rsid w:val="00D63F92"/>
    <w:rsid w:val="00D63FFF"/>
    <w:rsid w:val="00D64082"/>
    <w:rsid w:val="00D64300"/>
    <w:rsid w:val="00D64798"/>
    <w:rsid w:val="00D647C9"/>
    <w:rsid w:val="00D648FB"/>
    <w:rsid w:val="00D65040"/>
    <w:rsid w:val="00D6512C"/>
    <w:rsid w:val="00D651D1"/>
    <w:rsid w:val="00D652F0"/>
    <w:rsid w:val="00D6544C"/>
    <w:rsid w:val="00D65569"/>
    <w:rsid w:val="00D655EF"/>
    <w:rsid w:val="00D6591F"/>
    <w:rsid w:val="00D65B65"/>
    <w:rsid w:val="00D665C4"/>
    <w:rsid w:val="00D66623"/>
    <w:rsid w:val="00D66A5E"/>
    <w:rsid w:val="00D66BAA"/>
    <w:rsid w:val="00D66CF3"/>
    <w:rsid w:val="00D66E67"/>
    <w:rsid w:val="00D67411"/>
    <w:rsid w:val="00D67428"/>
    <w:rsid w:val="00D67952"/>
    <w:rsid w:val="00D679DD"/>
    <w:rsid w:val="00D679F9"/>
    <w:rsid w:val="00D704EA"/>
    <w:rsid w:val="00D70CDA"/>
    <w:rsid w:val="00D71204"/>
    <w:rsid w:val="00D713A0"/>
    <w:rsid w:val="00D718D3"/>
    <w:rsid w:val="00D718D6"/>
    <w:rsid w:val="00D719C6"/>
    <w:rsid w:val="00D71A21"/>
    <w:rsid w:val="00D71B35"/>
    <w:rsid w:val="00D71ECD"/>
    <w:rsid w:val="00D722AE"/>
    <w:rsid w:val="00D72313"/>
    <w:rsid w:val="00D723A7"/>
    <w:rsid w:val="00D724EF"/>
    <w:rsid w:val="00D726D7"/>
    <w:rsid w:val="00D7287F"/>
    <w:rsid w:val="00D72BA2"/>
    <w:rsid w:val="00D72BFD"/>
    <w:rsid w:val="00D730FF"/>
    <w:rsid w:val="00D73176"/>
    <w:rsid w:val="00D7325A"/>
    <w:rsid w:val="00D73580"/>
    <w:rsid w:val="00D73683"/>
    <w:rsid w:val="00D737BD"/>
    <w:rsid w:val="00D73800"/>
    <w:rsid w:val="00D73810"/>
    <w:rsid w:val="00D7390A"/>
    <w:rsid w:val="00D73B64"/>
    <w:rsid w:val="00D73DE7"/>
    <w:rsid w:val="00D74489"/>
    <w:rsid w:val="00D74648"/>
    <w:rsid w:val="00D74660"/>
    <w:rsid w:val="00D74728"/>
    <w:rsid w:val="00D74833"/>
    <w:rsid w:val="00D748F4"/>
    <w:rsid w:val="00D74C2C"/>
    <w:rsid w:val="00D74DB8"/>
    <w:rsid w:val="00D74F5F"/>
    <w:rsid w:val="00D752AF"/>
    <w:rsid w:val="00D75317"/>
    <w:rsid w:val="00D753EB"/>
    <w:rsid w:val="00D75C78"/>
    <w:rsid w:val="00D762D4"/>
    <w:rsid w:val="00D7659B"/>
    <w:rsid w:val="00D76D0B"/>
    <w:rsid w:val="00D76DB3"/>
    <w:rsid w:val="00D76DC5"/>
    <w:rsid w:val="00D76EA1"/>
    <w:rsid w:val="00D770BE"/>
    <w:rsid w:val="00D7737D"/>
    <w:rsid w:val="00D774D1"/>
    <w:rsid w:val="00D77AB7"/>
    <w:rsid w:val="00D7AAC1"/>
    <w:rsid w:val="00D8070D"/>
    <w:rsid w:val="00D80759"/>
    <w:rsid w:val="00D80929"/>
    <w:rsid w:val="00D80969"/>
    <w:rsid w:val="00D81043"/>
    <w:rsid w:val="00D813AF"/>
    <w:rsid w:val="00D8141A"/>
    <w:rsid w:val="00D8163B"/>
    <w:rsid w:val="00D8168F"/>
    <w:rsid w:val="00D81795"/>
    <w:rsid w:val="00D8184B"/>
    <w:rsid w:val="00D81C01"/>
    <w:rsid w:val="00D82162"/>
    <w:rsid w:val="00D82349"/>
    <w:rsid w:val="00D8267E"/>
    <w:rsid w:val="00D8288B"/>
    <w:rsid w:val="00D82BC7"/>
    <w:rsid w:val="00D82BFD"/>
    <w:rsid w:val="00D82DE1"/>
    <w:rsid w:val="00D8312C"/>
    <w:rsid w:val="00D83395"/>
    <w:rsid w:val="00D836FE"/>
    <w:rsid w:val="00D8374E"/>
    <w:rsid w:val="00D83DA2"/>
    <w:rsid w:val="00D83E1E"/>
    <w:rsid w:val="00D83E66"/>
    <w:rsid w:val="00D83E7B"/>
    <w:rsid w:val="00D8407A"/>
    <w:rsid w:val="00D84182"/>
    <w:rsid w:val="00D8422E"/>
    <w:rsid w:val="00D845B8"/>
    <w:rsid w:val="00D848E7"/>
    <w:rsid w:val="00D85009"/>
    <w:rsid w:val="00D85020"/>
    <w:rsid w:val="00D8589A"/>
    <w:rsid w:val="00D85A1E"/>
    <w:rsid w:val="00D85AEF"/>
    <w:rsid w:val="00D85E95"/>
    <w:rsid w:val="00D864E5"/>
    <w:rsid w:val="00D866D1"/>
    <w:rsid w:val="00D867FC"/>
    <w:rsid w:val="00D86BB1"/>
    <w:rsid w:val="00D86D5E"/>
    <w:rsid w:val="00D86F9E"/>
    <w:rsid w:val="00D8700D"/>
    <w:rsid w:val="00D87086"/>
    <w:rsid w:val="00D87100"/>
    <w:rsid w:val="00D8711E"/>
    <w:rsid w:val="00D871FF"/>
    <w:rsid w:val="00D872C5"/>
    <w:rsid w:val="00D87533"/>
    <w:rsid w:val="00D875DB"/>
    <w:rsid w:val="00D87930"/>
    <w:rsid w:val="00D87E5F"/>
    <w:rsid w:val="00D87F45"/>
    <w:rsid w:val="00D87FC6"/>
    <w:rsid w:val="00D90007"/>
    <w:rsid w:val="00D9010A"/>
    <w:rsid w:val="00D90180"/>
    <w:rsid w:val="00D90503"/>
    <w:rsid w:val="00D907D4"/>
    <w:rsid w:val="00D9083B"/>
    <w:rsid w:val="00D90C06"/>
    <w:rsid w:val="00D90C96"/>
    <w:rsid w:val="00D90C9C"/>
    <w:rsid w:val="00D90D52"/>
    <w:rsid w:val="00D90E37"/>
    <w:rsid w:val="00D90E63"/>
    <w:rsid w:val="00D910EB"/>
    <w:rsid w:val="00D91719"/>
    <w:rsid w:val="00D91922"/>
    <w:rsid w:val="00D91E66"/>
    <w:rsid w:val="00D91FD0"/>
    <w:rsid w:val="00D920CA"/>
    <w:rsid w:val="00D9216C"/>
    <w:rsid w:val="00D92195"/>
    <w:rsid w:val="00D922C8"/>
    <w:rsid w:val="00D92429"/>
    <w:rsid w:val="00D925F2"/>
    <w:rsid w:val="00D928DC"/>
    <w:rsid w:val="00D92A4D"/>
    <w:rsid w:val="00D92C99"/>
    <w:rsid w:val="00D92EC1"/>
    <w:rsid w:val="00D92FC1"/>
    <w:rsid w:val="00D93011"/>
    <w:rsid w:val="00D935E6"/>
    <w:rsid w:val="00D937B3"/>
    <w:rsid w:val="00D93B2D"/>
    <w:rsid w:val="00D93C80"/>
    <w:rsid w:val="00D9416C"/>
    <w:rsid w:val="00D942D3"/>
    <w:rsid w:val="00D9454E"/>
    <w:rsid w:val="00D9458E"/>
    <w:rsid w:val="00D94BBD"/>
    <w:rsid w:val="00D94D40"/>
    <w:rsid w:val="00D95017"/>
    <w:rsid w:val="00D95300"/>
    <w:rsid w:val="00D95805"/>
    <w:rsid w:val="00D961B5"/>
    <w:rsid w:val="00D97197"/>
    <w:rsid w:val="00D974FD"/>
    <w:rsid w:val="00D9775D"/>
    <w:rsid w:val="00D97CE1"/>
    <w:rsid w:val="00D97DBC"/>
    <w:rsid w:val="00D97DC1"/>
    <w:rsid w:val="00D97FB0"/>
    <w:rsid w:val="00DA0088"/>
    <w:rsid w:val="00DA02F1"/>
    <w:rsid w:val="00DA043D"/>
    <w:rsid w:val="00DA065C"/>
    <w:rsid w:val="00DA06ED"/>
    <w:rsid w:val="00DA0710"/>
    <w:rsid w:val="00DA071C"/>
    <w:rsid w:val="00DA0769"/>
    <w:rsid w:val="00DA09A1"/>
    <w:rsid w:val="00DA0C1A"/>
    <w:rsid w:val="00DA0ED7"/>
    <w:rsid w:val="00DA113A"/>
    <w:rsid w:val="00DA148F"/>
    <w:rsid w:val="00DA15F3"/>
    <w:rsid w:val="00DA197B"/>
    <w:rsid w:val="00DA1A30"/>
    <w:rsid w:val="00DA1AEE"/>
    <w:rsid w:val="00DA1C2A"/>
    <w:rsid w:val="00DA2906"/>
    <w:rsid w:val="00DA2A20"/>
    <w:rsid w:val="00DA2CD7"/>
    <w:rsid w:val="00DA3177"/>
    <w:rsid w:val="00DA3637"/>
    <w:rsid w:val="00DA38E1"/>
    <w:rsid w:val="00DA3917"/>
    <w:rsid w:val="00DA3A8D"/>
    <w:rsid w:val="00DA3B4A"/>
    <w:rsid w:val="00DA3E29"/>
    <w:rsid w:val="00DA4094"/>
    <w:rsid w:val="00DA452A"/>
    <w:rsid w:val="00DA4935"/>
    <w:rsid w:val="00DA4CA7"/>
    <w:rsid w:val="00DA4EDE"/>
    <w:rsid w:val="00DA50C5"/>
    <w:rsid w:val="00DA5344"/>
    <w:rsid w:val="00DA55C6"/>
    <w:rsid w:val="00DA55DC"/>
    <w:rsid w:val="00DA5899"/>
    <w:rsid w:val="00DA5A84"/>
    <w:rsid w:val="00DA5C12"/>
    <w:rsid w:val="00DA62AF"/>
    <w:rsid w:val="00DA6570"/>
    <w:rsid w:val="00DA67E1"/>
    <w:rsid w:val="00DA69C7"/>
    <w:rsid w:val="00DA6A84"/>
    <w:rsid w:val="00DA6B47"/>
    <w:rsid w:val="00DA6ED9"/>
    <w:rsid w:val="00DA6FDF"/>
    <w:rsid w:val="00DA7033"/>
    <w:rsid w:val="00DA71F2"/>
    <w:rsid w:val="00DA73FC"/>
    <w:rsid w:val="00DA7642"/>
    <w:rsid w:val="00DA7865"/>
    <w:rsid w:val="00DA7C1F"/>
    <w:rsid w:val="00DA7D56"/>
    <w:rsid w:val="00DA7D73"/>
    <w:rsid w:val="00DA7DC9"/>
    <w:rsid w:val="00DA7E3C"/>
    <w:rsid w:val="00DA7E67"/>
    <w:rsid w:val="00DA7F1E"/>
    <w:rsid w:val="00DA7F93"/>
    <w:rsid w:val="00DB00C3"/>
    <w:rsid w:val="00DB00D3"/>
    <w:rsid w:val="00DB0527"/>
    <w:rsid w:val="00DB067A"/>
    <w:rsid w:val="00DB08ED"/>
    <w:rsid w:val="00DB0B91"/>
    <w:rsid w:val="00DB0F00"/>
    <w:rsid w:val="00DB1197"/>
    <w:rsid w:val="00DB125E"/>
    <w:rsid w:val="00DB140A"/>
    <w:rsid w:val="00DB1620"/>
    <w:rsid w:val="00DB19B5"/>
    <w:rsid w:val="00DB1B37"/>
    <w:rsid w:val="00DB2314"/>
    <w:rsid w:val="00DB23D8"/>
    <w:rsid w:val="00DB245A"/>
    <w:rsid w:val="00DB2526"/>
    <w:rsid w:val="00DB2893"/>
    <w:rsid w:val="00DB2EAC"/>
    <w:rsid w:val="00DB309D"/>
    <w:rsid w:val="00DB30C6"/>
    <w:rsid w:val="00DB31BC"/>
    <w:rsid w:val="00DB33E2"/>
    <w:rsid w:val="00DB342D"/>
    <w:rsid w:val="00DB3460"/>
    <w:rsid w:val="00DB35E4"/>
    <w:rsid w:val="00DB399F"/>
    <w:rsid w:val="00DB4017"/>
    <w:rsid w:val="00DB40B9"/>
    <w:rsid w:val="00DB434A"/>
    <w:rsid w:val="00DB491C"/>
    <w:rsid w:val="00DB497E"/>
    <w:rsid w:val="00DB4A8A"/>
    <w:rsid w:val="00DB4AE1"/>
    <w:rsid w:val="00DB4CBD"/>
    <w:rsid w:val="00DB4F14"/>
    <w:rsid w:val="00DB5905"/>
    <w:rsid w:val="00DB592D"/>
    <w:rsid w:val="00DB5A13"/>
    <w:rsid w:val="00DB5C17"/>
    <w:rsid w:val="00DB5E0C"/>
    <w:rsid w:val="00DB6045"/>
    <w:rsid w:val="00DB65BF"/>
    <w:rsid w:val="00DB6839"/>
    <w:rsid w:val="00DB6F26"/>
    <w:rsid w:val="00DB7553"/>
    <w:rsid w:val="00DB7CA5"/>
    <w:rsid w:val="00DB7CDF"/>
    <w:rsid w:val="00DC02A1"/>
    <w:rsid w:val="00DC0346"/>
    <w:rsid w:val="00DC0502"/>
    <w:rsid w:val="00DC05DA"/>
    <w:rsid w:val="00DC0734"/>
    <w:rsid w:val="00DC0759"/>
    <w:rsid w:val="00DC0982"/>
    <w:rsid w:val="00DC0A3D"/>
    <w:rsid w:val="00DC0D22"/>
    <w:rsid w:val="00DC11BA"/>
    <w:rsid w:val="00DC14FF"/>
    <w:rsid w:val="00DC1502"/>
    <w:rsid w:val="00DC1827"/>
    <w:rsid w:val="00DC1958"/>
    <w:rsid w:val="00DC19AC"/>
    <w:rsid w:val="00DC2637"/>
    <w:rsid w:val="00DC269C"/>
    <w:rsid w:val="00DC2775"/>
    <w:rsid w:val="00DC292D"/>
    <w:rsid w:val="00DC2AF6"/>
    <w:rsid w:val="00DC2C35"/>
    <w:rsid w:val="00DC2D43"/>
    <w:rsid w:val="00DC2E44"/>
    <w:rsid w:val="00DC2E57"/>
    <w:rsid w:val="00DC32C0"/>
    <w:rsid w:val="00DC33C6"/>
    <w:rsid w:val="00DC34B2"/>
    <w:rsid w:val="00DC34F0"/>
    <w:rsid w:val="00DC3718"/>
    <w:rsid w:val="00DC3788"/>
    <w:rsid w:val="00DC3861"/>
    <w:rsid w:val="00DC3884"/>
    <w:rsid w:val="00DC388B"/>
    <w:rsid w:val="00DC3961"/>
    <w:rsid w:val="00DC3CF4"/>
    <w:rsid w:val="00DC435C"/>
    <w:rsid w:val="00DC4625"/>
    <w:rsid w:val="00DC4691"/>
    <w:rsid w:val="00DC4887"/>
    <w:rsid w:val="00DC4BEA"/>
    <w:rsid w:val="00DC504D"/>
    <w:rsid w:val="00DC56C3"/>
    <w:rsid w:val="00DC5920"/>
    <w:rsid w:val="00DC5C91"/>
    <w:rsid w:val="00DC5ECB"/>
    <w:rsid w:val="00DC60EB"/>
    <w:rsid w:val="00DC626B"/>
    <w:rsid w:val="00DC63BF"/>
    <w:rsid w:val="00DC6550"/>
    <w:rsid w:val="00DC6714"/>
    <w:rsid w:val="00DC6B96"/>
    <w:rsid w:val="00DC6CD1"/>
    <w:rsid w:val="00DC6ECC"/>
    <w:rsid w:val="00DC709E"/>
    <w:rsid w:val="00DC7127"/>
    <w:rsid w:val="00DC72CD"/>
    <w:rsid w:val="00DC7C67"/>
    <w:rsid w:val="00DC7D56"/>
    <w:rsid w:val="00DD04EF"/>
    <w:rsid w:val="00DD04FB"/>
    <w:rsid w:val="00DD0647"/>
    <w:rsid w:val="00DD09D1"/>
    <w:rsid w:val="00DD0B91"/>
    <w:rsid w:val="00DD0BD3"/>
    <w:rsid w:val="00DD0E9F"/>
    <w:rsid w:val="00DD0FAA"/>
    <w:rsid w:val="00DD107D"/>
    <w:rsid w:val="00DD1089"/>
    <w:rsid w:val="00DD12A0"/>
    <w:rsid w:val="00DD1BBC"/>
    <w:rsid w:val="00DD1BCB"/>
    <w:rsid w:val="00DD1D0D"/>
    <w:rsid w:val="00DD256F"/>
    <w:rsid w:val="00DD2699"/>
    <w:rsid w:val="00DD27B3"/>
    <w:rsid w:val="00DD28C8"/>
    <w:rsid w:val="00DD29F4"/>
    <w:rsid w:val="00DD2D79"/>
    <w:rsid w:val="00DD2E29"/>
    <w:rsid w:val="00DD2E46"/>
    <w:rsid w:val="00DD2E72"/>
    <w:rsid w:val="00DD2F61"/>
    <w:rsid w:val="00DD3657"/>
    <w:rsid w:val="00DD36CB"/>
    <w:rsid w:val="00DD396A"/>
    <w:rsid w:val="00DD3AFC"/>
    <w:rsid w:val="00DD3DDE"/>
    <w:rsid w:val="00DD3E38"/>
    <w:rsid w:val="00DD3FF1"/>
    <w:rsid w:val="00DD41A8"/>
    <w:rsid w:val="00DD457B"/>
    <w:rsid w:val="00DD459B"/>
    <w:rsid w:val="00DD4645"/>
    <w:rsid w:val="00DD46E1"/>
    <w:rsid w:val="00DD47EF"/>
    <w:rsid w:val="00DD4A24"/>
    <w:rsid w:val="00DD4DC5"/>
    <w:rsid w:val="00DD4E8B"/>
    <w:rsid w:val="00DD4F66"/>
    <w:rsid w:val="00DD5079"/>
    <w:rsid w:val="00DD5271"/>
    <w:rsid w:val="00DD5417"/>
    <w:rsid w:val="00DD55BA"/>
    <w:rsid w:val="00DD58E6"/>
    <w:rsid w:val="00DD59A9"/>
    <w:rsid w:val="00DD59AE"/>
    <w:rsid w:val="00DD5AA3"/>
    <w:rsid w:val="00DD5BB9"/>
    <w:rsid w:val="00DD6053"/>
    <w:rsid w:val="00DD60C0"/>
    <w:rsid w:val="00DD60E9"/>
    <w:rsid w:val="00DD62CD"/>
    <w:rsid w:val="00DD6375"/>
    <w:rsid w:val="00DD64DB"/>
    <w:rsid w:val="00DD66B8"/>
    <w:rsid w:val="00DD6750"/>
    <w:rsid w:val="00DD6840"/>
    <w:rsid w:val="00DD6981"/>
    <w:rsid w:val="00DD6985"/>
    <w:rsid w:val="00DD69E0"/>
    <w:rsid w:val="00DD6BF0"/>
    <w:rsid w:val="00DD6DB5"/>
    <w:rsid w:val="00DD6E14"/>
    <w:rsid w:val="00DD6E1D"/>
    <w:rsid w:val="00DD712E"/>
    <w:rsid w:val="00DD7175"/>
    <w:rsid w:val="00DD7513"/>
    <w:rsid w:val="00DD7599"/>
    <w:rsid w:val="00DD7B0C"/>
    <w:rsid w:val="00DE0130"/>
    <w:rsid w:val="00DE06C6"/>
    <w:rsid w:val="00DE070F"/>
    <w:rsid w:val="00DE0ADA"/>
    <w:rsid w:val="00DE0C08"/>
    <w:rsid w:val="00DE0FEE"/>
    <w:rsid w:val="00DE1674"/>
    <w:rsid w:val="00DE16FF"/>
    <w:rsid w:val="00DE1A92"/>
    <w:rsid w:val="00DE1B17"/>
    <w:rsid w:val="00DE1B3C"/>
    <w:rsid w:val="00DE1ECE"/>
    <w:rsid w:val="00DE2674"/>
    <w:rsid w:val="00DE2A0F"/>
    <w:rsid w:val="00DE2C0A"/>
    <w:rsid w:val="00DE2C9D"/>
    <w:rsid w:val="00DE2DFC"/>
    <w:rsid w:val="00DE2E83"/>
    <w:rsid w:val="00DE3072"/>
    <w:rsid w:val="00DE31F1"/>
    <w:rsid w:val="00DE34A5"/>
    <w:rsid w:val="00DE36F2"/>
    <w:rsid w:val="00DE36F6"/>
    <w:rsid w:val="00DE3902"/>
    <w:rsid w:val="00DE3928"/>
    <w:rsid w:val="00DE3977"/>
    <w:rsid w:val="00DE4684"/>
    <w:rsid w:val="00DE4F3F"/>
    <w:rsid w:val="00DE5012"/>
    <w:rsid w:val="00DE504C"/>
    <w:rsid w:val="00DE52FF"/>
    <w:rsid w:val="00DE5403"/>
    <w:rsid w:val="00DE567E"/>
    <w:rsid w:val="00DE5A2C"/>
    <w:rsid w:val="00DE5F39"/>
    <w:rsid w:val="00DE5F4F"/>
    <w:rsid w:val="00DE64D5"/>
    <w:rsid w:val="00DE7023"/>
    <w:rsid w:val="00DE754B"/>
    <w:rsid w:val="00DE7580"/>
    <w:rsid w:val="00DE76AE"/>
    <w:rsid w:val="00DE7F16"/>
    <w:rsid w:val="00DF02BA"/>
    <w:rsid w:val="00DF03DC"/>
    <w:rsid w:val="00DF05A0"/>
    <w:rsid w:val="00DF05F9"/>
    <w:rsid w:val="00DF0863"/>
    <w:rsid w:val="00DF08EE"/>
    <w:rsid w:val="00DF08FE"/>
    <w:rsid w:val="00DF09FA"/>
    <w:rsid w:val="00DF0C04"/>
    <w:rsid w:val="00DF0E6A"/>
    <w:rsid w:val="00DF0E9B"/>
    <w:rsid w:val="00DF1019"/>
    <w:rsid w:val="00DF102F"/>
    <w:rsid w:val="00DF1371"/>
    <w:rsid w:val="00DF1786"/>
    <w:rsid w:val="00DF1B38"/>
    <w:rsid w:val="00DF1BED"/>
    <w:rsid w:val="00DF1C84"/>
    <w:rsid w:val="00DF22F6"/>
    <w:rsid w:val="00DF241D"/>
    <w:rsid w:val="00DF25B7"/>
    <w:rsid w:val="00DF2879"/>
    <w:rsid w:val="00DF2AF6"/>
    <w:rsid w:val="00DF2BCF"/>
    <w:rsid w:val="00DF2C9F"/>
    <w:rsid w:val="00DF2FD7"/>
    <w:rsid w:val="00DF3183"/>
    <w:rsid w:val="00DF3D84"/>
    <w:rsid w:val="00DF3DD6"/>
    <w:rsid w:val="00DF42EE"/>
    <w:rsid w:val="00DF448E"/>
    <w:rsid w:val="00DF466F"/>
    <w:rsid w:val="00DF469C"/>
    <w:rsid w:val="00DF4A99"/>
    <w:rsid w:val="00DF4BB6"/>
    <w:rsid w:val="00DF4C79"/>
    <w:rsid w:val="00DF4E09"/>
    <w:rsid w:val="00DF4F78"/>
    <w:rsid w:val="00DF4FD4"/>
    <w:rsid w:val="00DF5667"/>
    <w:rsid w:val="00DF56E3"/>
    <w:rsid w:val="00DF5D2F"/>
    <w:rsid w:val="00DF60C1"/>
    <w:rsid w:val="00DF619B"/>
    <w:rsid w:val="00DF61F3"/>
    <w:rsid w:val="00DF676B"/>
    <w:rsid w:val="00DF6A2F"/>
    <w:rsid w:val="00DF6D0F"/>
    <w:rsid w:val="00DF7042"/>
    <w:rsid w:val="00DF7241"/>
    <w:rsid w:val="00DF7342"/>
    <w:rsid w:val="00DF7417"/>
    <w:rsid w:val="00DF77D2"/>
    <w:rsid w:val="00DF79D6"/>
    <w:rsid w:val="00DF7C0D"/>
    <w:rsid w:val="00DF7C84"/>
    <w:rsid w:val="00DF7D1D"/>
    <w:rsid w:val="00DF7FB5"/>
    <w:rsid w:val="00E000CD"/>
    <w:rsid w:val="00E002C1"/>
    <w:rsid w:val="00E004CB"/>
    <w:rsid w:val="00E00503"/>
    <w:rsid w:val="00E00648"/>
    <w:rsid w:val="00E00A0B"/>
    <w:rsid w:val="00E00CD1"/>
    <w:rsid w:val="00E0113A"/>
    <w:rsid w:val="00E01193"/>
    <w:rsid w:val="00E01450"/>
    <w:rsid w:val="00E0156B"/>
    <w:rsid w:val="00E01912"/>
    <w:rsid w:val="00E019CB"/>
    <w:rsid w:val="00E01A23"/>
    <w:rsid w:val="00E0269A"/>
    <w:rsid w:val="00E026B2"/>
    <w:rsid w:val="00E02A2F"/>
    <w:rsid w:val="00E02B36"/>
    <w:rsid w:val="00E02F89"/>
    <w:rsid w:val="00E02FBB"/>
    <w:rsid w:val="00E03216"/>
    <w:rsid w:val="00E034C1"/>
    <w:rsid w:val="00E03537"/>
    <w:rsid w:val="00E03A6A"/>
    <w:rsid w:val="00E03A8B"/>
    <w:rsid w:val="00E03B8E"/>
    <w:rsid w:val="00E03BE5"/>
    <w:rsid w:val="00E0412A"/>
    <w:rsid w:val="00E04845"/>
    <w:rsid w:val="00E048F0"/>
    <w:rsid w:val="00E04A33"/>
    <w:rsid w:val="00E04DDE"/>
    <w:rsid w:val="00E04F01"/>
    <w:rsid w:val="00E05398"/>
    <w:rsid w:val="00E053B7"/>
    <w:rsid w:val="00E053EF"/>
    <w:rsid w:val="00E05541"/>
    <w:rsid w:val="00E05792"/>
    <w:rsid w:val="00E057F7"/>
    <w:rsid w:val="00E05E09"/>
    <w:rsid w:val="00E05E67"/>
    <w:rsid w:val="00E06A03"/>
    <w:rsid w:val="00E06A8F"/>
    <w:rsid w:val="00E06C5F"/>
    <w:rsid w:val="00E073ED"/>
    <w:rsid w:val="00E077DD"/>
    <w:rsid w:val="00E07808"/>
    <w:rsid w:val="00E07D29"/>
    <w:rsid w:val="00E07F62"/>
    <w:rsid w:val="00E10040"/>
    <w:rsid w:val="00E101AA"/>
    <w:rsid w:val="00E101F1"/>
    <w:rsid w:val="00E114B7"/>
    <w:rsid w:val="00E114F2"/>
    <w:rsid w:val="00E114FB"/>
    <w:rsid w:val="00E11526"/>
    <w:rsid w:val="00E11599"/>
    <w:rsid w:val="00E11700"/>
    <w:rsid w:val="00E11722"/>
    <w:rsid w:val="00E1189C"/>
    <w:rsid w:val="00E11CE3"/>
    <w:rsid w:val="00E11D06"/>
    <w:rsid w:val="00E11EDD"/>
    <w:rsid w:val="00E11F2E"/>
    <w:rsid w:val="00E121DF"/>
    <w:rsid w:val="00E12224"/>
    <w:rsid w:val="00E123C1"/>
    <w:rsid w:val="00E12716"/>
    <w:rsid w:val="00E12BD8"/>
    <w:rsid w:val="00E1317C"/>
    <w:rsid w:val="00E1352F"/>
    <w:rsid w:val="00E13537"/>
    <w:rsid w:val="00E136E6"/>
    <w:rsid w:val="00E13717"/>
    <w:rsid w:val="00E137FD"/>
    <w:rsid w:val="00E13A3E"/>
    <w:rsid w:val="00E13BBB"/>
    <w:rsid w:val="00E13FB0"/>
    <w:rsid w:val="00E14544"/>
    <w:rsid w:val="00E14877"/>
    <w:rsid w:val="00E14999"/>
    <w:rsid w:val="00E156F1"/>
    <w:rsid w:val="00E15751"/>
    <w:rsid w:val="00E15759"/>
    <w:rsid w:val="00E15B4E"/>
    <w:rsid w:val="00E15F56"/>
    <w:rsid w:val="00E16019"/>
    <w:rsid w:val="00E16048"/>
    <w:rsid w:val="00E163C3"/>
    <w:rsid w:val="00E1655D"/>
    <w:rsid w:val="00E16DB8"/>
    <w:rsid w:val="00E1712B"/>
    <w:rsid w:val="00E1727D"/>
    <w:rsid w:val="00E172A2"/>
    <w:rsid w:val="00E1736A"/>
    <w:rsid w:val="00E174B7"/>
    <w:rsid w:val="00E1763A"/>
    <w:rsid w:val="00E176B7"/>
    <w:rsid w:val="00E178BB"/>
    <w:rsid w:val="00E1791E"/>
    <w:rsid w:val="00E17A3E"/>
    <w:rsid w:val="00E17AB0"/>
    <w:rsid w:val="00E17AE3"/>
    <w:rsid w:val="00E17E93"/>
    <w:rsid w:val="00E17EE5"/>
    <w:rsid w:val="00E205EB"/>
    <w:rsid w:val="00E207DA"/>
    <w:rsid w:val="00E20915"/>
    <w:rsid w:val="00E20C30"/>
    <w:rsid w:val="00E20E13"/>
    <w:rsid w:val="00E2112B"/>
    <w:rsid w:val="00E21182"/>
    <w:rsid w:val="00E21211"/>
    <w:rsid w:val="00E217AD"/>
    <w:rsid w:val="00E21831"/>
    <w:rsid w:val="00E2191C"/>
    <w:rsid w:val="00E21F0C"/>
    <w:rsid w:val="00E21F9B"/>
    <w:rsid w:val="00E2200E"/>
    <w:rsid w:val="00E221A0"/>
    <w:rsid w:val="00E22252"/>
    <w:rsid w:val="00E22570"/>
    <w:rsid w:val="00E22649"/>
    <w:rsid w:val="00E227C4"/>
    <w:rsid w:val="00E22A05"/>
    <w:rsid w:val="00E22AC9"/>
    <w:rsid w:val="00E2317C"/>
    <w:rsid w:val="00E23251"/>
    <w:rsid w:val="00E23416"/>
    <w:rsid w:val="00E23950"/>
    <w:rsid w:val="00E23B02"/>
    <w:rsid w:val="00E23CFB"/>
    <w:rsid w:val="00E23D27"/>
    <w:rsid w:val="00E23E55"/>
    <w:rsid w:val="00E24060"/>
    <w:rsid w:val="00E2427C"/>
    <w:rsid w:val="00E24333"/>
    <w:rsid w:val="00E2468D"/>
    <w:rsid w:val="00E24867"/>
    <w:rsid w:val="00E24B04"/>
    <w:rsid w:val="00E24D95"/>
    <w:rsid w:val="00E24EEA"/>
    <w:rsid w:val="00E251A7"/>
    <w:rsid w:val="00E25473"/>
    <w:rsid w:val="00E254A9"/>
    <w:rsid w:val="00E25A2A"/>
    <w:rsid w:val="00E25E23"/>
    <w:rsid w:val="00E25E5A"/>
    <w:rsid w:val="00E25EBE"/>
    <w:rsid w:val="00E26026"/>
    <w:rsid w:val="00E2640A"/>
    <w:rsid w:val="00E2655B"/>
    <w:rsid w:val="00E265E6"/>
    <w:rsid w:val="00E27160"/>
    <w:rsid w:val="00E27460"/>
    <w:rsid w:val="00E2754F"/>
    <w:rsid w:val="00E275C6"/>
    <w:rsid w:val="00E2768A"/>
    <w:rsid w:val="00E2776E"/>
    <w:rsid w:val="00E278E7"/>
    <w:rsid w:val="00E27926"/>
    <w:rsid w:val="00E27E0F"/>
    <w:rsid w:val="00E27F69"/>
    <w:rsid w:val="00E30214"/>
    <w:rsid w:val="00E3043D"/>
    <w:rsid w:val="00E307D5"/>
    <w:rsid w:val="00E30B1E"/>
    <w:rsid w:val="00E30B20"/>
    <w:rsid w:val="00E30C04"/>
    <w:rsid w:val="00E30DCD"/>
    <w:rsid w:val="00E30DEE"/>
    <w:rsid w:val="00E30EED"/>
    <w:rsid w:val="00E31006"/>
    <w:rsid w:val="00E310E2"/>
    <w:rsid w:val="00E3140C"/>
    <w:rsid w:val="00E31514"/>
    <w:rsid w:val="00E315B9"/>
    <w:rsid w:val="00E317E8"/>
    <w:rsid w:val="00E318D2"/>
    <w:rsid w:val="00E31A82"/>
    <w:rsid w:val="00E31AA5"/>
    <w:rsid w:val="00E31EFA"/>
    <w:rsid w:val="00E31F18"/>
    <w:rsid w:val="00E32076"/>
    <w:rsid w:val="00E321ED"/>
    <w:rsid w:val="00E32488"/>
    <w:rsid w:val="00E32BC9"/>
    <w:rsid w:val="00E32BE3"/>
    <w:rsid w:val="00E32C06"/>
    <w:rsid w:val="00E32D04"/>
    <w:rsid w:val="00E32EB9"/>
    <w:rsid w:val="00E32F0E"/>
    <w:rsid w:val="00E331B4"/>
    <w:rsid w:val="00E33334"/>
    <w:rsid w:val="00E335EB"/>
    <w:rsid w:val="00E33707"/>
    <w:rsid w:val="00E339F6"/>
    <w:rsid w:val="00E33C10"/>
    <w:rsid w:val="00E340B2"/>
    <w:rsid w:val="00E34136"/>
    <w:rsid w:val="00E34598"/>
    <w:rsid w:val="00E34708"/>
    <w:rsid w:val="00E34834"/>
    <w:rsid w:val="00E3498E"/>
    <w:rsid w:val="00E34DC8"/>
    <w:rsid w:val="00E3501E"/>
    <w:rsid w:val="00E35021"/>
    <w:rsid w:val="00E35034"/>
    <w:rsid w:val="00E3576B"/>
    <w:rsid w:val="00E3586C"/>
    <w:rsid w:val="00E35A20"/>
    <w:rsid w:val="00E35ABC"/>
    <w:rsid w:val="00E35C64"/>
    <w:rsid w:val="00E35CF9"/>
    <w:rsid w:val="00E362A4"/>
    <w:rsid w:val="00E36458"/>
    <w:rsid w:val="00E36954"/>
    <w:rsid w:val="00E3698D"/>
    <w:rsid w:val="00E36F65"/>
    <w:rsid w:val="00E37131"/>
    <w:rsid w:val="00E374FF"/>
    <w:rsid w:val="00E375E1"/>
    <w:rsid w:val="00E37739"/>
    <w:rsid w:val="00E377BA"/>
    <w:rsid w:val="00E378BA"/>
    <w:rsid w:val="00E37BDE"/>
    <w:rsid w:val="00E37C0F"/>
    <w:rsid w:val="00E37E6F"/>
    <w:rsid w:val="00E37F16"/>
    <w:rsid w:val="00E4006C"/>
    <w:rsid w:val="00E401A8"/>
    <w:rsid w:val="00E4022F"/>
    <w:rsid w:val="00E40298"/>
    <w:rsid w:val="00E404F7"/>
    <w:rsid w:val="00E40557"/>
    <w:rsid w:val="00E40CE1"/>
    <w:rsid w:val="00E40D7F"/>
    <w:rsid w:val="00E40E3E"/>
    <w:rsid w:val="00E40F17"/>
    <w:rsid w:val="00E40FEB"/>
    <w:rsid w:val="00E410DE"/>
    <w:rsid w:val="00E4133C"/>
    <w:rsid w:val="00E41342"/>
    <w:rsid w:val="00E41488"/>
    <w:rsid w:val="00E41A0B"/>
    <w:rsid w:val="00E41B1C"/>
    <w:rsid w:val="00E41B21"/>
    <w:rsid w:val="00E41B73"/>
    <w:rsid w:val="00E41B74"/>
    <w:rsid w:val="00E41BFA"/>
    <w:rsid w:val="00E41DB9"/>
    <w:rsid w:val="00E41F69"/>
    <w:rsid w:val="00E42059"/>
    <w:rsid w:val="00E42148"/>
    <w:rsid w:val="00E42404"/>
    <w:rsid w:val="00E42678"/>
    <w:rsid w:val="00E42858"/>
    <w:rsid w:val="00E42B59"/>
    <w:rsid w:val="00E42EBD"/>
    <w:rsid w:val="00E4310B"/>
    <w:rsid w:val="00E43177"/>
    <w:rsid w:val="00E4337F"/>
    <w:rsid w:val="00E43437"/>
    <w:rsid w:val="00E434DC"/>
    <w:rsid w:val="00E4372E"/>
    <w:rsid w:val="00E437A2"/>
    <w:rsid w:val="00E43933"/>
    <w:rsid w:val="00E43E86"/>
    <w:rsid w:val="00E44519"/>
    <w:rsid w:val="00E44617"/>
    <w:rsid w:val="00E4466B"/>
    <w:rsid w:val="00E447C7"/>
    <w:rsid w:val="00E44832"/>
    <w:rsid w:val="00E44A71"/>
    <w:rsid w:val="00E45768"/>
    <w:rsid w:val="00E45C63"/>
    <w:rsid w:val="00E46602"/>
    <w:rsid w:val="00E4662D"/>
    <w:rsid w:val="00E4681A"/>
    <w:rsid w:val="00E46B00"/>
    <w:rsid w:val="00E46C9C"/>
    <w:rsid w:val="00E46E78"/>
    <w:rsid w:val="00E47061"/>
    <w:rsid w:val="00E47365"/>
    <w:rsid w:val="00E47912"/>
    <w:rsid w:val="00E47A8E"/>
    <w:rsid w:val="00E47ABA"/>
    <w:rsid w:val="00E47F5A"/>
    <w:rsid w:val="00E50050"/>
    <w:rsid w:val="00E50065"/>
    <w:rsid w:val="00E503E5"/>
    <w:rsid w:val="00E50D04"/>
    <w:rsid w:val="00E50D45"/>
    <w:rsid w:val="00E50DE8"/>
    <w:rsid w:val="00E50F99"/>
    <w:rsid w:val="00E50FE9"/>
    <w:rsid w:val="00E5100D"/>
    <w:rsid w:val="00E510C5"/>
    <w:rsid w:val="00E5129B"/>
    <w:rsid w:val="00E51473"/>
    <w:rsid w:val="00E514E7"/>
    <w:rsid w:val="00E516D6"/>
    <w:rsid w:val="00E519F5"/>
    <w:rsid w:val="00E51C83"/>
    <w:rsid w:val="00E51D47"/>
    <w:rsid w:val="00E51FA3"/>
    <w:rsid w:val="00E5229F"/>
    <w:rsid w:val="00E522F3"/>
    <w:rsid w:val="00E5251A"/>
    <w:rsid w:val="00E52A15"/>
    <w:rsid w:val="00E52D28"/>
    <w:rsid w:val="00E52E62"/>
    <w:rsid w:val="00E52FE5"/>
    <w:rsid w:val="00E53420"/>
    <w:rsid w:val="00E535B6"/>
    <w:rsid w:val="00E536DF"/>
    <w:rsid w:val="00E5381C"/>
    <w:rsid w:val="00E539D7"/>
    <w:rsid w:val="00E53D53"/>
    <w:rsid w:val="00E53E18"/>
    <w:rsid w:val="00E53F2C"/>
    <w:rsid w:val="00E54036"/>
    <w:rsid w:val="00E54097"/>
    <w:rsid w:val="00E540F9"/>
    <w:rsid w:val="00E54114"/>
    <w:rsid w:val="00E54333"/>
    <w:rsid w:val="00E54589"/>
    <w:rsid w:val="00E548DA"/>
    <w:rsid w:val="00E54A49"/>
    <w:rsid w:val="00E54B98"/>
    <w:rsid w:val="00E54D92"/>
    <w:rsid w:val="00E54E61"/>
    <w:rsid w:val="00E54FE9"/>
    <w:rsid w:val="00E55176"/>
    <w:rsid w:val="00E555DC"/>
    <w:rsid w:val="00E55635"/>
    <w:rsid w:val="00E55B9A"/>
    <w:rsid w:val="00E55E34"/>
    <w:rsid w:val="00E56028"/>
    <w:rsid w:val="00E566BA"/>
    <w:rsid w:val="00E56AA2"/>
    <w:rsid w:val="00E56D12"/>
    <w:rsid w:val="00E56D7B"/>
    <w:rsid w:val="00E56E8B"/>
    <w:rsid w:val="00E571C8"/>
    <w:rsid w:val="00E57311"/>
    <w:rsid w:val="00E57329"/>
    <w:rsid w:val="00E577C4"/>
    <w:rsid w:val="00E57A4F"/>
    <w:rsid w:val="00E605ED"/>
    <w:rsid w:val="00E60E21"/>
    <w:rsid w:val="00E60EB2"/>
    <w:rsid w:val="00E61237"/>
    <w:rsid w:val="00E61649"/>
    <w:rsid w:val="00E61989"/>
    <w:rsid w:val="00E61E96"/>
    <w:rsid w:val="00E61F2A"/>
    <w:rsid w:val="00E621FD"/>
    <w:rsid w:val="00E62654"/>
    <w:rsid w:val="00E6272A"/>
    <w:rsid w:val="00E62AD6"/>
    <w:rsid w:val="00E62DB0"/>
    <w:rsid w:val="00E62EEF"/>
    <w:rsid w:val="00E62F1C"/>
    <w:rsid w:val="00E63042"/>
    <w:rsid w:val="00E63838"/>
    <w:rsid w:val="00E63A8C"/>
    <w:rsid w:val="00E63B44"/>
    <w:rsid w:val="00E64122"/>
    <w:rsid w:val="00E64174"/>
    <w:rsid w:val="00E641C8"/>
    <w:rsid w:val="00E6424F"/>
    <w:rsid w:val="00E6441E"/>
    <w:rsid w:val="00E64575"/>
    <w:rsid w:val="00E64B0E"/>
    <w:rsid w:val="00E64B78"/>
    <w:rsid w:val="00E64BB1"/>
    <w:rsid w:val="00E64C57"/>
    <w:rsid w:val="00E64C9E"/>
    <w:rsid w:val="00E64CD7"/>
    <w:rsid w:val="00E64D5A"/>
    <w:rsid w:val="00E64DBA"/>
    <w:rsid w:val="00E64E1C"/>
    <w:rsid w:val="00E64EB7"/>
    <w:rsid w:val="00E65191"/>
    <w:rsid w:val="00E651C3"/>
    <w:rsid w:val="00E65312"/>
    <w:rsid w:val="00E6558B"/>
    <w:rsid w:val="00E656C7"/>
    <w:rsid w:val="00E65770"/>
    <w:rsid w:val="00E658A6"/>
    <w:rsid w:val="00E65A39"/>
    <w:rsid w:val="00E65A79"/>
    <w:rsid w:val="00E65CB6"/>
    <w:rsid w:val="00E65E9A"/>
    <w:rsid w:val="00E666DC"/>
    <w:rsid w:val="00E667C7"/>
    <w:rsid w:val="00E66CBF"/>
    <w:rsid w:val="00E66D94"/>
    <w:rsid w:val="00E670AA"/>
    <w:rsid w:val="00E67183"/>
    <w:rsid w:val="00E6723A"/>
    <w:rsid w:val="00E67CA1"/>
    <w:rsid w:val="00E700AF"/>
    <w:rsid w:val="00E7018E"/>
    <w:rsid w:val="00E70587"/>
    <w:rsid w:val="00E70C39"/>
    <w:rsid w:val="00E71506"/>
    <w:rsid w:val="00E7158E"/>
    <w:rsid w:val="00E71838"/>
    <w:rsid w:val="00E719D3"/>
    <w:rsid w:val="00E71E32"/>
    <w:rsid w:val="00E724A4"/>
    <w:rsid w:val="00E7251F"/>
    <w:rsid w:val="00E725CB"/>
    <w:rsid w:val="00E72722"/>
    <w:rsid w:val="00E7281F"/>
    <w:rsid w:val="00E72942"/>
    <w:rsid w:val="00E72C73"/>
    <w:rsid w:val="00E72DBC"/>
    <w:rsid w:val="00E72FAF"/>
    <w:rsid w:val="00E730F9"/>
    <w:rsid w:val="00E731CE"/>
    <w:rsid w:val="00E732E4"/>
    <w:rsid w:val="00E733E1"/>
    <w:rsid w:val="00E734C2"/>
    <w:rsid w:val="00E7374C"/>
    <w:rsid w:val="00E73783"/>
    <w:rsid w:val="00E73881"/>
    <w:rsid w:val="00E73C32"/>
    <w:rsid w:val="00E73C7E"/>
    <w:rsid w:val="00E73F6C"/>
    <w:rsid w:val="00E745C6"/>
    <w:rsid w:val="00E745CC"/>
    <w:rsid w:val="00E7466B"/>
    <w:rsid w:val="00E746C6"/>
    <w:rsid w:val="00E74786"/>
    <w:rsid w:val="00E749FA"/>
    <w:rsid w:val="00E74B2B"/>
    <w:rsid w:val="00E74D28"/>
    <w:rsid w:val="00E74DD3"/>
    <w:rsid w:val="00E750E6"/>
    <w:rsid w:val="00E754D0"/>
    <w:rsid w:val="00E7562C"/>
    <w:rsid w:val="00E75674"/>
    <w:rsid w:val="00E7580F"/>
    <w:rsid w:val="00E758CD"/>
    <w:rsid w:val="00E759C2"/>
    <w:rsid w:val="00E75C32"/>
    <w:rsid w:val="00E75C6B"/>
    <w:rsid w:val="00E75C94"/>
    <w:rsid w:val="00E75E4A"/>
    <w:rsid w:val="00E75F1A"/>
    <w:rsid w:val="00E75F46"/>
    <w:rsid w:val="00E760D7"/>
    <w:rsid w:val="00E762D9"/>
    <w:rsid w:val="00E763F6"/>
    <w:rsid w:val="00E764EC"/>
    <w:rsid w:val="00E76848"/>
    <w:rsid w:val="00E768FA"/>
    <w:rsid w:val="00E76DB1"/>
    <w:rsid w:val="00E77219"/>
    <w:rsid w:val="00E77877"/>
    <w:rsid w:val="00E77BA4"/>
    <w:rsid w:val="00E77CC2"/>
    <w:rsid w:val="00E77E74"/>
    <w:rsid w:val="00E77FFE"/>
    <w:rsid w:val="00E80118"/>
    <w:rsid w:val="00E801EA"/>
    <w:rsid w:val="00E80413"/>
    <w:rsid w:val="00E804CB"/>
    <w:rsid w:val="00E80731"/>
    <w:rsid w:val="00E80CA4"/>
    <w:rsid w:val="00E80CBC"/>
    <w:rsid w:val="00E8135A"/>
    <w:rsid w:val="00E8169D"/>
    <w:rsid w:val="00E81741"/>
    <w:rsid w:val="00E81A49"/>
    <w:rsid w:val="00E81B54"/>
    <w:rsid w:val="00E81D52"/>
    <w:rsid w:val="00E8276A"/>
    <w:rsid w:val="00E831B0"/>
    <w:rsid w:val="00E8329C"/>
    <w:rsid w:val="00E837B9"/>
    <w:rsid w:val="00E83BC0"/>
    <w:rsid w:val="00E83BF9"/>
    <w:rsid w:val="00E83C32"/>
    <w:rsid w:val="00E83E8D"/>
    <w:rsid w:val="00E83F01"/>
    <w:rsid w:val="00E840F9"/>
    <w:rsid w:val="00E843FB"/>
    <w:rsid w:val="00E8461C"/>
    <w:rsid w:val="00E849A5"/>
    <w:rsid w:val="00E84C1C"/>
    <w:rsid w:val="00E84C73"/>
    <w:rsid w:val="00E84F17"/>
    <w:rsid w:val="00E85116"/>
    <w:rsid w:val="00E854D4"/>
    <w:rsid w:val="00E85A3E"/>
    <w:rsid w:val="00E85E48"/>
    <w:rsid w:val="00E86016"/>
    <w:rsid w:val="00E863A6"/>
    <w:rsid w:val="00E865F5"/>
    <w:rsid w:val="00E86709"/>
    <w:rsid w:val="00E8688E"/>
    <w:rsid w:val="00E86B3F"/>
    <w:rsid w:val="00E86CDF"/>
    <w:rsid w:val="00E86E0E"/>
    <w:rsid w:val="00E8723D"/>
    <w:rsid w:val="00E87394"/>
    <w:rsid w:val="00E87573"/>
    <w:rsid w:val="00E87922"/>
    <w:rsid w:val="00E87C71"/>
    <w:rsid w:val="00E87CAC"/>
    <w:rsid w:val="00E87CD5"/>
    <w:rsid w:val="00E87E59"/>
    <w:rsid w:val="00E87EEC"/>
    <w:rsid w:val="00E9044A"/>
    <w:rsid w:val="00E9057A"/>
    <w:rsid w:val="00E905E2"/>
    <w:rsid w:val="00E90835"/>
    <w:rsid w:val="00E908EC"/>
    <w:rsid w:val="00E909A5"/>
    <w:rsid w:val="00E90FC3"/>
    <w:rsid w:val="00E9138C"/>
    <w:rsid w:val="00E9197C"/>
    <w:rsid w:val="00E919AB"/>
    <w:rsid w:val="00E919B9"/>
    <w:rsid w:val="00E91DF3"/>
    <w:rsid w:val="00E91E13"/>
    <w:rsid w:val="00E91FAC"/>
    <w:rsid w:val="00E92543"/>
    <w:rsid w:val="00E92583"/>
    <w:rsid w:val="00E92651"/>
    <w:rsid w:val="00E92971"/>
    <w:rsid w:val="00E92F34"/>
    <w:rsid w:val="00E935B8"/>
    <w:rsid w:val="00E936C8"/>
    <w:rsid w:val="00E936E9"/>
    <w:rsid w:val="00E93AAB"/>
    <w:rsid w:val="00E93B61"/>
    <w:rsid w:val="00E93C1B"/>
    <w:rsid w:val="00E93D38"/>
    <w:rsid w:val="00E9438D"/>
    <w:rsid w:val="00E943F5"/>
    <w:rsid w:val="00E94478"/>
    <w:rsid w:val="00E94526"/>
    <w:rsid w:val="00E9460F"/>
    <w:rsid w:val="00E946EF"/>
    <w:rsid w:val="00E94C7C"/>
    <w:rsid w:val="00E94DE4"/>
    <w:rsid w:val="00E9533D"/>
    <w:rsid w:val="00E954CC"/>
    <w:rsid w:val="00E95799"/>
    <w:rsid w:val="00E96018"/>
    <w:rsid w:val="00E96205"/>
    <w:rsid w:val="00E96299"/>
    <w:rsid w:val="00E962A2"/>
    <w:rsid w:val="00E96622"/>
    <w:rsid w:val="00E96635"/>
    <w:rsid w:val="00E9676D"/>
    <w:rsid w:val="00E96A5B"/>
    <w:rsid w:val="00E96AD7"/>
    <w:rsid w:val="00E96B04"/>
    <w:rsid w:val="00E96CE4"/>
    <w:rsid w:val="00E96EF1"/>
    <w:rsid w:val="00E97257"/>
    <w:rsid w:val="00E972A9"/>
    <w:rsid w:val="00E9734E"/>
    <w:rsid w:val="00E9742F"/>
    <w:rsid w:val="00E97442"/>
    <w:rsid w:val="00E97465"/>
    <w:rsid w:val="00E975FF"/>
    <w:rsid w:val="00E976F1"/>
    <w:rsid w:val="00E977B6"/>
    <w:rsid w:val="00E978DA"/>
    <w:rsid w:val="00E97923"/>
    <w:rsid w:val="00E97925"/>
    <w:rsid w:val="00E97BE4"/>
    <w:rsid w:val="00E97C3C"/>
    <w:rsid w:val="00E97C4F"/>
    <w:rsid w:val="00E97C88"/>
    <w:rsid w:val="00EA0013"/>
    <w:rsid w:val="00EA0164"/>
    <w:rsid w:val="00EA0441"/>
    <w:rsid w:val="00EA0802"/>
    <w:rsid w:val="00EA0940"/>
    <w:rsid w:val="00EA09C0"/>
    <w:rsid w:val="00EA0BD4"/>
    <w:rsid w:val="00EA0CFD"/>
    <w:rsid w:val="00EA0EBC"/>
    <w:rsid w:val="00EA1023"/>
    <w:rsid w:val="00EA15AF"/>
    <w:rsid w:val="00EA171E"/>
    <w:rsid w:val="00EA1E17"/>
    <w:rsid w:val="00EA2052"/>
    <w:rsid w:val="00EA2095"/>
    <w:rsid w:val="00EA243A"/>
    <w:rsid w:val="00EA299A"/>
    <w:rsid w:val="00EA2BEA"/>
    <w:rsid w:val="00EA2D07"/>
    <w:rsid w:val="00EA2E63"/>
    <w:rsid w:val="00EA3430"/>
    <w:rsid w:val="00EA373C"/>
    <w:rsid w:val="00EA37B3"/>
    <w:rsid w:val="00EA3B19"/>
    <w:rsid w:val="00EA3B7F"/>
    <w:rsid w:val="00EA40AB"/>
    <w:rsid w:val="00EA4195"/>
    <w:rsid w:val="00EA441A"/>
    <w:rsid w:val="00EA471A"/>
    <w:rsid w:val="00EA491A"/>
    <w:rsid w:val="00EA4998"/>
    <w:rsid w:val="00EA4B20"/>
    <w:rsid w:val="00EA503B"/>
    <w:rsid w:val="00EA5254"/>
    <w:rsid w:val="00EA54E5"/>
    <w:rsid w:val="00EA54E8"/>
    <w:rsid w:val="00EA5884"/>
    <w:rsid w:val="00EA58E3"/>
    <w:rsid w:val="00EA5AEF"/>
    <w:rsid w:val="00EA5E17"/>
    <w:rsid w:val="00EA64ED"/>
    <w:rsid w:val="00EA6778"/>
    <w:rsid w:val="00EA6969"/>
    <w:rsid w:val="00EA6B88"/>
    <w:rsid w:val="00EA6BE4"/>
    <w:rsid w:val="00EA6D17"/>
    <w:rsid w:val="00EA6FB8"/>
    <w:rsid w:val="00EA70D7"/>
    <w:rsid w:val="00EA713A"/>
    <w:rsid w:val="00EA72AB"/>
    <w:rsid w:val="00EA758E"/>
    <w:rsid w:val="00EA76B8"/>
    <w:rsid w:val="00EA78D5"/>
    <w:rsid w:val="00EA78F7"/>
    <w:rsid w:val="00EA7B74"/>
    <w:rsid w:val="00EA7E26"/>
    <w:rsid w:val="00EA7EF9"/>
    <w:rsid w:val="00EA7FF6"/>
    <w:rsid w:val="00EA866C"/>
    <w:rsid w:val="00EB0178"/>
    <w:rsid w:val="00EB0324"/>
    <w:rsid w:val="00EB0BF9"/>
    <w:rsid w:val="00EB0C85"/>
    <w:rsid w:val="00EB0EC4"/>
    <w:rsid w:val="00EB193E"/>
    <w:rsid w:val="00EB2887"/>
    <w:rsid w:val="00EB297B"/>
    <w:rsid w:val="00EB2B28"/>
    <w:rsid w:val="00EB2BD1"/>
    <w:rsid w:val="00EB2C69"/>
    <w:rsid w:val="00EB2CAB"/>
    <w:rsid w:val="00EB2DD4"/>
    <w:rsid w:val="00EB2EED"/>
    <w:rsid w:val="00EB302A"/>
    <w:rsid w:val="00EB30E0"/>
    <w:rsid w:val="00EB344A"/>
    <w:rsid w:val="00EB3481"/>
    <w:rsid w:val="00EB35E8"/>
    <w:rsid w:val="00EB3EB9"/>
    <w:rsid w:val="00EB406B"/>
    <w:rsid w:val="00EB4193"/>
    <w:rsid w:val="00EB42B8"/>
    <w:rsid w:val="00EB4408"/>
    <w:rsid w:val="00EB4439"/>
    <w:rsid w:val="00EB444A"/>
    <w:rsid w:val="00EB4739"/>
    <w:rsid w:val="00EB47A4"/>
    <w:rsid w:val="00EB4832"/>
    <w:rsid w:val="00EB489C"/>
    <w:rsid w:val="00EB4AAC"/>
    <w:rsid w:val="00EB4EA9"/>
    <w:rsid w:val="00EB514A"/>
    <w:rsid w:val="00EB57BC"/>
    <w:rsid w:val="00EB57E0"/>
    <w:rsid w:val="00EB5A4A"/>
    <w:rsid w:val="00EB5AA1"/>
    <w:rsid w:val="00EB5B76"/>
    <w:rsid w:val="00EB5D47"/>
    <w:rsid w:val="00EB5E29"/>
    <w:rsid w:val="00EB6DA7"/>
    <w:rsid w:val="00EB6EF7"/>
    <w:rsid w:val="00EB7198"/>
    <w:rsid w:val="00EB7367"/>
    <w:rsid w:val="00EB740C"/>
    <w:rsid w:val="00EB7425"/>
    <w:rsid w:val="00EB7726"/>
    <w:rsid w:val="00EB791D"/>
    <w:rsid w:val="00EB7BF9"/>
    <w:rsid w:val="00EB7C25"/>
    <w:rsid w:val="00EB7E5C"/>
    <w:rsid w:val="00EC0023"/>
    <w:rsid w:val="00EC04D7"/>
    <w:rsid w:val="00EC0547"/>
    <w:rsid w:val="00EC0666"/>
    <w:rsid w:val="00EC0726"/>
    <w:rsid w:val="00EC0D6C"/>
    <w:rsid w:val="00EC0EDF"/>
    <w:rsid w:val="00EC11C0"/>
    <w:rsid w:val="00EC12AF"/>
    <w:rsid w:val="00EC1323"/>
    <w:rsid w:val="00EC16D8"/>
    <w:rsid w:val="00EC1FDD"/>
    <w:rsid w:val="00EC211A"/>
    <w:rsid w:val="00EC226F"/>
    <w:rsid w:val="00EC2497"/>
    <w:rsid w:val="00EC25AC"/>
    <w:rsid w:val="00EC26B4"/>
    <w:rsid w:val="00EC27F5"/>
    <w:rsid w:val="00EC3755"/>
    <w:rsid w:val="00EC3ABA"/>
    <w:rsid w:val="00EC3C03"/>
    <w:rsid w:val="00EC3C4B"/>
    <w:rsid w:val="00EC40A5"/>
    <w:rsid w:val="00EC43F9"/>
    <w:rsid w:val="00EC43FD"/>
    <w:rsid w:val="00EC44C2"/>
    <w:rsid w:val="00EC44C9"/>
    <w:rsid w:val="00EC4A2A"/>
    <w:rsid w:val="00EC4E85"/>
    <w:rsid w:val="00EC4F81"/>
    <w:rsid w:val="00EC5747"/>
    <w:rsid w:val="00EC576A"/>
    <w:rsid w:val="00EC5AD8"/>
    <w:rsid w:val="00EC5DEE"/>
    <w:rsid w:val="00EC5F53"/>
    <w:rsid w:val="00EC6029"/>
    <w:rsid w:val="00EC6101"/>
    <w:rsid w:val="00EC642D"/>
    <w:rsid w:val="00EC65F3"/>
    <w:rsid w:val="00EC6767"/>
    <w:rsid w:val="00EC6850"/>
    <w:rsid w:val="00EC68A2"/>
    <w:rsid w:val="00EC6B25"/>
    <w:rsid w:val="00EC6EF8"/>
    <w:rsid w:val="00EC6F72"/>
    <w:rsid w:val="00EC70FF"/>
    <w:rsid w:val="00EC734D"/>
    <w:rsid w:val="00EC7643"/>
    <w:rsid w:val="00EC7750"/>
    <w:rsid w:val="00EC781B"/>
    <w:rsid w:val="00EC7C01"/>
    <w:rsid w:val="00EC7DB6"/>
    <w:rsid w:val="00EC7E50"/>
    <w:rsid w:val="00EC7F8B"/>
    <w:rsid w:val="00ED028C"/>
    <w:rsid w:val="00ED058F"/>
    <w:rsid w:val="00ED0890"/>
    <w:rsid w:val="00ED0B9F"/>
    <w:rsid w:val="00ED0D09"/>
    <w:rsid w:val="00ED0E09"/>
    <w:rsid w:val="00ED1116"/>
    <w:rsid w:val="00ED12DF"/>
    <w:rsid w:val="00ED1599"/>
    <w:rsid w:val="00ED174F"/>
    <w:rsid w:val="00ED1BA9"/>
    <w:rsid w:val="00ED1D98"/>
    <w:rsid w:val="00ED20F4"/>
    <w:rsid w:val="00ED2155"/>
    <w:rsid w:val="00ED2159"/>
    <w:rsid w:val="00ED2210"/>
    <w:rsid w:val="00ED2256"/>
    <w:rsid w:val="00ED25DF"/>
    <w:rsid w:val="00ED276F"/>
    <w:rsid w:val="00ED27F9"/>
    <w:rsid w:val="00ED29D6"/>
    <w:rsid w:val="00ED2D1C"/>
    <w:rsid w:val="00ED323E"/>
    <w:rsid w:val="00ED32B9"/>
    <w:rsid w:val="00ED3355"/>
    <w:rsid w:val="00ED33E7"/>
    <w:rsid w:val="00ED3576"/>
    <w:rsid w:val="00ED36EE"/>
    <w:rsid w:val="00ED3A02"/>
    <w:rsid w:val="00ED3C14"/>
    <w:rsid w:val="00ED3C9A"/>
    <w:rsid w:val="00ED3F25"/>
    <w:rsid w:val="00ED4473"/>
    <w:rsid w:val="00ED459E"/>
    <w:rsid w:val="00ED4786"/>
    <w:rsid w:val="00ED48B7"/>
    <w:rsid w:val="00ED4958"/>
    <w:rsid w:val="00ED4B32"/>
    <w:rsid w:val="00ED4B33"/>
    <w:rsid w:val="00ED4C9D"/>
    <w:rsid w:val="00ED4F7F"/>
    <w:rsid w:val="00ED537C"/>
    <w:rsid w:val="00ED53B5"/>
    <w:rsid w:val="00ED55F7"/>
    <w:rsid w:val="00ED587F"/>
    <w:rsid w:val="00ED5994"/>
    <w:rsid w:val="00ED5B1C"/>
    <w:rsid w:val="00ED5B2C"/>
    <w:rsid w:val="00ED5E7C"/>
    <w:rsid w:val="00ED6145"/>
    <w:rsid w:val="00ED6251"/>
    <w:rsid w:val="00ED62CA"/>
    <w:rsid w:val="00ED649F"/>
    <w:rsid w:val="00ED65D2"/>
    <w:rsid w:val="00ED6F14"/>
    <w:rsid w:val="00ED7254"/>
    <w:rsid w:val="00ED73E8"/>
    <w:rsid w:val="00ED754A"/>
    <w:rsid w:val="00ED7809"/>
    <w:rsid w:val="00ED7855"/>
    <w:rsid w:val="00ED7A10"/>
    <w:rsid w:val="00ED7A94"/>
    <w:rsid w:val="00ED7CCA"/>
    <w:rsid w:val="00ED7D9D"/>
    <w:rsid w:val="00ED7E94"/>
    <w:rsid w:val="00ED7F23"/>
    <w:rsid w:val="00EE0068"/>
    <w:rsid w:val="00EE0429"/>
    <w:rsid w:val="00EE0775"/>
    <w:rsid w:val="00EE0A7F"/>
    <w:rsid w:val="00EE0E9B"/>
    <w:rsid w:val="00EE1048"/>
    <w:rsid w:val="00EE113D"/>
    <w:rsid w:val="00EE13D9"/>
    <w:rsid w:val="00EE1451"/>
    <w:rsid w:val="00EE176E"/>
    <w:rsid w:val="00EE182A"/>
    <w:rsid w:val="00EE1C14"/>
    <w:rsid w:val="00EE1E96"/>
    <w:rsid w:val="00EE2117"/>
    <w:rsid w:val="00EE222C"/>
    <w:rsid w:val="00EE2270"/>
    <w:rsid w:val="00EE22A2"/>
    <w:rsid w:val="00EE253D"/>
    <w:rsid w:val="00EE2B19"/>
    <w:rsid w:val="00EE2CD4"/>
    <w:rsid w:val="00EE30E3"/>
    <w:rsid w:val="00EE3119"/>
    <w:rsid w:val="00EE38A8"/>
    <w:rsid w:val="00EE38C5"/>
    <w:rsid w:val="00EE3E97"/>
    <w:rsid w:val="00EE41C1"/>
    <w:rsid w:val="00EE42A6"/>
    <w:rsid w:val="00EE42FD"/>
    <w:rsid w:val="00EE46B8"/>
    <w:rsid w:val="00EE47B4"/>
    <w:rsid w:val="00EE47FF"/>
    <w:rsid w:val="00EE4F71"/>
    <w:rsid w:val="00EE5322"/>
    <w:rsid w:val="00EE5348"/>
    <w:rsid w:val="00EE54F4"/>
    <w:rsid w:val="00EE55C0"/>
    <w:rsid w:val="00EE5674"/>
    <w:rsid w:val="00EE584B"/>
    <w:rsid w:val="00EE5869"/>
    <w:rsid w:val="00EE5A68"/>
    <w:rsid w:val="00EE5CE7"/>
    <w:rsid w:val="00EE5DE7"/>
    <w:rsid w:val="00EE602B"/>
    <w:rsid w:val="00EE6166"/>
    <w:rsid w:val="00EE61C5"/>
    <w:rsid w:val="00EE623E"/>
    <w:rsid w:val="00EE63A1"/>
    <w:rsid w:val="00EE6409"/>
    <w:rsid w:val="00EE70B0"/>
    <w:rsid w:val="00EE735C"/>
    <w:rsid w:val="00EE743B"/>
    <w:rsid w:val="00EE7466"/>
    <w:rsid w:val="00EE7584"/>
    <w:rsid w:val="00EE7728"/>
    <w:rsid w:val="00EE77C9"/>
    <w:rsid w:val="00EE7976"/>
    <w:rsid w:val="00EE79E9"/>
    <w:rsid w:val="00EE7BBA"/>
    <w:rsid w:val="00EE7E1E"/>
    <w:rsid w:val="00EE7F46"/>
    <w:rsid w:val="00EF00A7"/>
    <w:rsid w:val="00EF0552"/>
    <w:rsid w:val="00EF0DA3"/>
    <w:rsid w:val="00EF120B"/>
    <w:rsid w:val="00EF14BB"/>
    <w:rsid w:val="00EF165B"/>
    <w:rsid w:val="00EF188F"/>
    <w:rsid w:val="00EF197C"/>
    <w:rsid w:val="00EF1B08"/>
    <w:rsid w:val="00EF1B1B"/>
    <w:rsid w:val="00EF1CCD"/>
    <w:rsid w:val="00EF2417"/>
    <w:rsid w:val="00EF2497"/>
    <w:rsid w:val="00EF24A4"/>
    <w:rsid w:val="00EF2AFB"/>
    <w:rsid w:val="00EF2C5E"/>
    <w:rsid w:val="00EF2C91"/>
    <w:rsid w:val="00EF2FC0"/>
    <w:rsid w:val="00EF3286"/>
    <w:rsid w:val="00EF32EA"/>
    <w:rsid w:val="00EF3402"/>
    <w:rsid w:val="00EF3459"/>
    <w:rsid w:val="00EF42E7"/>
    <w:rsid w:val="00EF444A"/>
    <w:rsid w:val="00EF456D"/>
    <w:rsid w:val="00EF463C"/>
    <w:rsid w:val="00EF4747"/>
    <w:rsid w:val="00EF4AAB"/>
    <w:rsid w:val="00EF4D44"/>
    <w:rsid w:val="00EF4D6C"/>
    <w:rsid w:val="00EF4F4F"/>
    <w:rsid w:val="00EF51CF"/>
    <w:rsid w:val="00EF5635"/>
    <w:rsid w:val="00EF5659"/>
    <w:rsid w:val="00EF570A"/>
    <w:rsid w:val="00EF5836"/>
    <w:rsid w:val="00EF59EC"/>
    <w:rsid w:val="00EF5A1A"/>
    <w:rsid w:val="00EF5A82"/>
    <w:rsid w:val="00EF5D27"/>
    <w:rsid w:val="00EF5E96"/>
    <w:rsid w:val="00EF5F56"/>
    <w:rsid w:val="00EF6032"/>
    <w:rsid w:val="00EF632E"/>
    <w:rsid w:val="00EF6404"/>
    <w:rsid w:val="00EF6413"/>
    <w:rsid w:val="00EF6495"/>
    <w:rsid w:val="00EF6531"/>
    <w:rsid w:val="00EF65DD"/>
    <w:rsid w:val="00EF68E8"/>
    <w:rsid w:val="00EF69D2"/>
    <w:rsid w:val="00EF6F6A"/>
    <w:rsid w:val="00EF6FDD"/>
    <w:rsid w:val="00EF7308"/>
    <w:rsid w:val="00EF7397"/>
    <w:rsid w:val="00EF76DC"/>
    <w:rsid w:val="00EF78B6"/>
    <w:rsid w:val="00EF794A"/>
    <w:rsid w:val="00EF7D47"/>
    <w:rsid w:val="00EF7D55"/>
    <w:rsid w:val="00F00384"/>
    <w:rsid w:val="00F0068A"/>
    <w:rsid w:val="00F00ACB"/>
    <w:rsid w:val="00F00B5E"/>
    <w:rsid w:val="00F00C2F"/>
    <w:rsid w:val="00F00DC9"/>
    <w:rsid w:val="00F0110A"/>
    <w:rsid w:val="00F011AD"/>
    <w:rsid w:val="00F01359"/>
    <w:rsid w:val="00F01552"/>
    <w:rsid w:val="00F015EE"/>
    <w:rsid w:val="00F017F2"/>
    <w:rsid w:val="00F01A20"/>
    <w:rsid w:val="00F01B66"/>
    <w:rsid w:val="00F01E9A"/>
    <w:rsid w:val="00F02201"/>
    <w:rsid w:val="00F0225E"/>
    <w:rsid w:val="00F023EA"/>
    <w:rsid w:val="00F025C8"/>
    <w:rsid w:val="00F02609"/>
    <w:rsid w:val="00F02611"/>
    <w:rsid w:val="00F02AF2"/>
    <w:rsid w:val="00F02F4A"/>
    <w:rsid w:val="00F02F96"/>
    <w:rsid w:val="00F030B4"/>
    <w:rsid w:val="00F03191"/>
    <w:rsid w:val="00F031B3"/>
    <w:rsid w:val="00F03403"/>
    <w:rsid w:val="00F03431"/>
    <w:rsid w:val="00F037CB"/>
    <w:rsid w:val="00F03A06"/>
    <w:rsid w:val="00F03B84"/>
    <w:rsid w:val="00F04090"/>
    <w:rsid w:val="00F0428C"/>
    <w:rsid w:val="00F0437A"/>
    <w:rsid w:val="00F043A0"/>
    <w:rsid w:val="00F0452B"/>
    <w:rsid w:val="00F04C48"/>
    <w:rsid w:val="00F04CF6"/>
    <w:rsid w:val="00F0514E"/>
    <w:rsid w:val="00F05542"/>
    <w:rsid w:val="00F05751"/>
    <w:rsid w:val="00F05A65"/>
    <w:rsid w:val="00F05AEA"/>
    <w:rsid w:val="00F05E88"/>
    <w:rsid w:val="00F05FFB"/>
    <w:rsid w:val="00F063A8"/>
    <w:rsid w:val="00F06855"/>
    <w:rsid w:val="00F06924"/>
    <w:rsid w:val="00F069D6"/>
    <w:rsid w:val="00F06B2C"/>
    <w:rsid w:val="00F07101"/>
    <w:rsid w:val="00F071DF"/>
    <w:rsid w:val="00F074EA"/>
    <w:rsid w:val="00F076F9"/>
    <w:rsid w:val="00F0780D"/>
    <w:rsid w:val="00F07954"/>
    <w:rsid w:val="00F07E1E"/>
    <w:rsid w:val="00F100BE"/>
    <w:rsid w:val="00F103B1"/>
    <w:rsid w:val="00F104C9"/>
    <w:rsid w:val="00F10685"/>
    <w:rsid w:val="00F10714"/>
    <w:rsid w:val="00F10A18"/>
    <w:rsid w:val="00F10B2D"/>
    <w:rsid w:val="00F10D0B"/>
    <w:rsid w:val="00F10DE5"/>
    <w:rsid w:val="00F10FC2"/>
    <w:rsid w:val="00F11075"/>
    <w:rsid w:val="00F110E7"/>
    <w:rsid w:val="00F11411"/>
    <w:rsid w:val="00F11916"/>
    <w:rsid w:val="00F1201F"/>
    <w:rsid w:val="00F12340"/>
    <w:rsid w:val="00F1273A"/>
    <w:rsid w:val="00F127F3"/>
    <w:rsid w:val="00F12CEC"/>
    <w:rsid w:val="00F1316E"/>
    <w:rsid w:val="00F13277"/>
    <w:rsid w:val="00F13803"/>
    <w:rsid w:val="00F1393E"/>
    <w:rsid w:val="00F13B19"/>
    <w:rsid w:val="00F13CFF"/>
    <w:rsid w:val="00F13F74"/>
    <w:rsid w:val="00F14158"/>
    <w:rsid w:val="00F141FB"/>
    <w:rsid w:val="00F142B1"/>
    <w:rsid w:val="00F14B64"/>
    <w:rsid w:val="00F14E4E"/>
    <w:rsid w:val="00F14F03"/>
    <w:rsid w:val="00F14F4F"/>
    <w:rsid w:val="00F14F6D"/>
    <w:rsid w:val="00F14FF9"/>
    <w:rsid w:val="00F1562C"/>
    <w:rsid w:val="00F15649"/>
    <w:rsid w:val="00F15747"/>
    <w:rsid w:val="00F157D0"/>
    <w:rsid w:val="00F157E2"/>
    <w:rsid w:val="00F15AD9"/>
    <w:rsid w:val="00F15C1E"/>
    <w:rsid w:val="00F15C7C"/>
    <w:rsid w:val="00F15D24"/>
    <w:rsid w:val="00F16317"/>
    <w:rsid w:val="00F164A1"/>
    <w:rsid w:val="00F165C7"/>
    <w:rsid w:val="00F16764"/>
    <w:rsid w:val="00F16B86"/>
    <w:rsid w:val="00F16C14"/>
    <w:rsid w:val="00F16C25"/>
    <w:rsid w:val="00F16C46"/>
    <w:rsid w:val="00F16C4D"/>
    <w:rsid w:val="00F16DB1"/>
    <w:rsid w:val="00F1716C"/>
    <w:rsid w:val="00F17252"/>
    <w:rsid w:val="00F174D4"/>
    <w:rsid w:val="00F1750D"/>
    <w:rsid w:val="00F1759E"/>
    <w:rsid w:val="00F17EB0"/>
    <w:rsid w:val="00F17F67"/>
    <w:rsid w:val="00F2008B"/>
    <w:rsid w:val="00F200EB"/>
    <w:rsid w:val="00F2037C"/>
    <w:rsid w:val="00F2067E"/>
    <w:rsid w:val="00F206D4"/>
    <w:rsid w:val="00F20A80"/>
    <w:rsid w:val="00F20DA6"/>
    <w:rsid w:val="00F210AC"/>
    <w:rsid w:val="00F214B4"/>
    <w:rsid w:val="00F21712"/>
    <w:rsid w:val="00F2185F"/>
    <w:rsid w:val="00F21980"/>
    <w:rsid w:val="00F21994"/>
    <w:rsid w:val="00F21CAD"/>
    <w:rsid w:val="00F21D20"/>
    <w:rsid w:val="00F2225B"/>
    <w:rsid w:val="00F2249D"/>
    <w:rsid w:val="00F2295F"/>
    <w:rsid w:val="00F22DF6"/>
    <w:rsid w:val="00F22E34"/>
    <w:rsid w:val="00F22EBD"/>
    <w:rsid w:val="00F22FDF"/>
    <w:rsid w:val="00F235B1"/>
    <w:rsid w:val="00F236C5"/>
    <w:rsid w:val="00F23758"/>
    <w:rsid w:val="00F23798"/>
    <w:rsid w:val="00F23AAE"/>
    <w:rsid w:val="00F23CBA"/>
    <w:rsid w:val="00F23D01"/>
    <w:rsid w:val="00F23E6F"/>
    <w:rsid w:val="00F24253"/>
    <w:rsid w:val="00F24348"/>
    <w:rsid w:val="00F2457B"/>
    <w:rsid w:val="00F2472D"/>
    <w:rsid w:val="00F249EF"/>
    <w:rsid w:val="00F24B75"/>
    <w:rsid w:val="00F24BC1"/>
    <w:rsid w:val="00F256E9"/>
    <w:rsid w:val="00F25795"/>
    <w:rsid w:val="00F258F0"/>
    <w:rsid w:val="00F25D69"/>
    <w:rsid w:val="00F26783"/>
    <w:rsid w:val="00F26C4C"/>
    <w:rsid w:val="00F26CE4"/>
    <w:rsid w:val="00F26E56"/>
    <w:rsid w:val="00F2703B"/>
    <w:rsid w:val="00F27062"/>
    <w:rsid w:val="00F27197"/>
    <w:rsid w:val="00F27319"/>
    <w:rsid w:val="00F273FA"/>
    <w:rsid w:val="00F27969"/>
    <w:rsid w:val="00F27B17"/>
    <w:rsid w:val="00F27F4F"/>
    <w:rsid w:val="00F3020F"/>
    <w:rsid w:val="00F304E3"/>
    <w:rsid w:val="00F3053A"/>
    <w:rsid w:val="00F3099B"/>
    <w:rsid w:val="00F30A88"/>
    <w:rsid w:val="00F30BFB"/>
    <w:rsid w:val="00F30CB6"/>
    <w:rsid w:val="00F3109D"/>
    <w:rsid w:val="00F31342"/>
    <w:rsid w:val="00F315F2"/>
    <w:rsid w:val="00F3174D"/>
    <w:rsid w:val="00F317ED"/>
    <w:rsid w:val="00F31B67"/>
    <w:rsid w:val="00F320F3"/>
    <w:rsid w:val="00F32262"/>
    <w:rsid w:val="00F328E6"/>
    <w:rsid w:val="00F32A2A"/>
    <w:rsid w:val="00F3367A"/>
    <w:rsid w:val="00F33699"/>
    <w:rsid w:val="00F337D6"/>
    <w:rsid w:val="00F338D7"/>
    <w:rsid w:val="00F33C71"/>
    <w:rsid w:val="00F3421F"/>
    <w:rsid w:val="00F34293"/>
    <w:rsid w:val="00F34324"/>
    <w:rsid w:val="00F34535"/>
    <w:rsid w:val="00F3460D"/>
    <w:rsid w:val="00F34D4C"/>
    <w:rsid w:val="00F34E45"/>
    <w:rsid w:val="00F34F4E"/>
    <w:rsid w:val="00F34FF7"/>
    <w:rsid w:val="00F352B6"/>
    <w:rsid w:val="00F3532B"/>
    <w:rsid w:val="00F354E8"/>
    <w:rsid w:val="00F354F6"/>
    <w:rsid w:val="00F35935"/>
    <w:rsid w:val="00F35A49"/>
    <w:rsid w:val="00F35F88"/>
    <w:rsid w:val="00F3631D"/>
    <w:rsid w:val="00F36357"/>
    <w:rsid w:val="00F36603"/>
    <w:rsid w:val="00F369E6"/>
    <w:rsid w:val="00F36C96"/>
    <w:rsid w:val="00F36DDB"/>
    <w:rsid w:val="00F36E6B"/>
    <w:rsid w:val="00F374B3"/>
    <w:rsid w:val="00F376FA"/>
    <w:rsid w:val="00F37BD0"/>
    <w:rsid w:val="00F37C0F"/>
    <w:rsid w:val="00F37C11"/>
    <w:rsid w:val="00F37D8F"/>
    <w:rsid w:val="00F37F7D"/>
    <w:rsid w:val="00F37FE2"/>
    <w:rsid w:val="00F40307"/>
    <w:rsid w:val="00F4059D"/>
    <w:rsid w:val="00F40A7A"/>
    <w:rsid w:val="00F40D02"/>
    <w:rsid w:val="00F40D06"/>
    <w:rsid w:val="00F40EF4"/>
    <w:rsid w:val="00F411B6"/>
    <w:rsid w:val="00F4127D"/>
    <w:rsid w:val="00F41305"/>
    <w:rsid w:val="00F41314"/>
    <w:rsid w:val="00F41CA7"/>
    <w:rsid w:val="00F41D91"/>
    <w:rsid w:val="00F41F08"/>
    <w:rsid w:val="00F42106"/>
    <w:rsid w:val="00F4225A"/>
    <w:rsid w:val="00F42929"/>
    <w:rsid w:val="00F42B90"/>
    <w:rsid w:val="00F42F75"/>
    <w:rsid w:val="00F43114"/>
    <w:rsid w:val="00F43417"/>
    <w:rsid w:val="00F43740"/>
    <w:rsid w:val="00F4394F"/>
    <w:rsid w:val="00F43ABB"/>
    <w:rsid w:val="00F44096"/>
    <w:rsid w:val="00F445F1"/>
    <w:rsid w:val="00F4491F"/>
    <w:rsid w:val="00F44BAA"/>
    <w:rsid w:val="00F44F38"/>
    <w:rsid w:val="00F4502B"/>
    <w:rsid w:val="00F451AC"/>
    <w:rsid w:val="00F453B0"/>
    <w:rsid w:val="00F45406"/>
    <w:rsid w:val="00F4578A"/>
    <w:rsid w:val="00F459A4"/>
    <w:rsid w:val="00F45E90"/>
    <w:rsid w:val="00F45FB0"/>
    <w:rsid w:val="00F46813"/>
    <w:rsid w:val="00F46BF2"/>
    <w:rsid w:val="00F46CEC"/>
    <w:rsid w:val="00F475AB"/>
    <w:rsid w:val="00F47644"/>
    <w:rsid w:val="00F479AF"/>
    <w:rsid w:val="00F47ADF"/>
    <w:rsid w:val="00F47C6D"/>
    <w:rsid w:val="00F47CC2"/>
    <w:rsid w:val="00F50163"/>
    <w:rsid w:val="00F503CC"/>
    <w:rsid w:val="00F50490"/>
    <w:rsid w:val="00F507DF"/>
    <w:rsid w:val="00F508B9"/>
    <w:rsid w:val="00F50BED"/>
    <w:rsid w:val="00F50C3A"/>
    <w:rsid w:val="00F50C74"/>
    <w:rsid w:val="00F515E9"/>
    <w:rsid w:val="00F5169D"/>
    <w:rsid w:val="00F517CB"/>
    <w:rsid w:val="00F51882"/>
    <w:rsid w:val="00F51989"/>
    <w:rsid w:val="00F51A4E"/>
    <w:rsid w:val="00F51DB6"/>
    <w:rsid w:val="00F51EAD"/>
    <w:rsid w:val="00F51F98"/>
    <w:rsid w:val="00F52349"/>
    <w:rsid w:val="00F5243A"/>
    <w:rsid w:val="00F5266E"/>
    <w:rsid w:val="00F526EC"/>
    <w:rsid w:val="00F52956"/>
    <w:rsid w:val="00F52D8B"/>
    <w:rsid w:val="00F53447"/>
    <w:rsid w:val="00F5354E"/>
    <w:rsid w:val="00F535AF"/>
    <w:rsid w:val="00F5367D"/>
    <w:rsid w:val="00F538FE"/>
    <w:rsid w:val="00F53B5C"/>
    <w:rsid w:val="00F53B86"/>
    <w:rsid w:val="00F53CEE"/>
    <w:rsid w:val="00F53E33"/>
    <w:rsid w:val="00F53E9A"/>
    <w:rsid w:val="00F54AD8"/>
    <w:rsid w:val="00F54BED"/>
    <w:rsid w:val="00F5504F"/>
    <w:rsid w:val="00F55173"/>
    <w:rsid w:val="00F551D0"/>
    <w:rsid w:val="00F55279"/>
    <w:rsid w:val="00F552E6"/>
    <w:rsid w:val="00F55837"/>
    <w:rsid w:val="00F55D35"/>
    <w:rsid w:val="00F55F16"/>
    <w:rsid w:val="00F56026"/>
    <w:rsid w:val="00F561A0"/>
    <w:rsid w:val="00F5636D"/>
    <w:rsid w:val="00F564A9"/>
    <w:rsid w:val="00F5662A"/>
    <w:rsid w:val="00F56803"/>
    <w:rsid w:val="00F56928"/>
    <w:rsid w:val="00F56944"/>
    <w:rsid w:val="00F56CE6"/>
    <w:rsid w:val="00F56ED7"/>
    <w:rsid w:val="00F56F4A"/>
    <w:rsid w:val="00F57355"/>
    <w:rsid w:val="00F57A51"/>
    <w:rsid w:val="00F57C7C"/>
    <w:rsid w:val="00F57DC4"/>
    <w:rsid w:val="00F57F95"/>
    <w:rsid w:val="00F6046E"/>
    <w:rsid w:val="00F605D7"/>
    <w:rsid w:val="00F60E1C"/>
    <w:rsid w:val="00F6103D"/>
    <w:rsid w:val="00F61454"/>
    <w:rsid w:val="00F61523"/>
    <w:rsid w:val="00F619D6"/>
    <w:rsid w:val="00F61D40"/>
    <w:rsid w:val="00F622C5"/>
    <w:rsid w:val="00F6231B"/>
    <w:rsid w:val="00F6232A"/>
    <w:rsid w:val="00F624FB"/>
    <w:rsid w:val="00F62C1C"/>
    <w:rsid w:val="00F62EE9"/>
    <w:rsid w:val="00F631B9"/>
    <w:rsid w:val="00F6328D"/>
    <w:rsid w:val="00F63386"/>
    <w:rsid w:val="00F63432"/>
    <w:rsid w:val="00F63886"/>
    <w:rsid w:val="00F639A5"/>
    <w:rsid w:val="00F63C83"/>
    <w:rsid w:val="00F63DD3"/>
    <w:rsid w:val="00F63FBA"/>
    <w:rsid w:val="00F64351"/>
    <w:rsid w:val="00F64665"/>
    <w:rsid w:val="00F647F6"/>
    <w:rsid w:val="00F64D7C"/>
    <w:rsid w:val="00F650A8"/>
    <w:rsid w:val="00F651CD"/>
    <w:rsid w:val="00F65401"/>
    <w:rsid w:val="00F65485"/>
    <w:rsid w:val="00F6557B"/>
    <w:rsid w:val="00F655ED"/>
    <w:rsid w:val="00F65E7A"/>
    <w:rsid w:val="00F65F63"/>
    <w:rsid w:val="00F660DA"/>
    <w:rsid w:val="00F6612D"/>
    <w:rsid w:val="00F6628E"/>
    <w:rsid w:val="00F662C2"/>
    <w:rsid w:val="00F6640A"/>
    <w:rsid w:val="00F664E5"/>
    <w:rsid w:val="00F66998"/>
    <w:rsid w:val="00F66BC0"/>
    <w:rsid w:val="00F66D75"/>
    <w:rsid w:val="00F67851"/>
    <w:rsid w:val="00F679BA"/>
    <w:rsid w:val="00F67B12"/>
    <w:rsid w:val="00F67E1B"/>
    <w:rsid w:val="00F67FB6"/>
    <w:rsid w:val="00F7045C"/>
    <w:rsid w:val="00F708B2"/>
    <w:rsid w:val="00F70EC9"/>
    <w:rsid w:val="00F70F34"/>
    <w:rsid w:val="00F70FB3"/>
    <w:rsid w:val="00F712B9"/>
    <w:rsid w:val="00F7148C"/>
    <w:rsid w:val="00F71D51"/>
    <w:rsid w:val="00F7213A"/>
    <w:rsid w:val="00F72438"/>
    <w:rsid w:val="00F72D9D"/>
    <w:rsid w:val="00F72EC7"/>
    <w:rsid w:val="00F7304C"/>
    <w:rsid w:val="00F73369"/>
    <w:rsid w:val="00F733B3"/>
    <w:rsid w:val="00F73477"/>
    <w:rsid w:val="00F73544"/>
    <w:rsid w:val="00F735FE"/>
    <w:rsid w:val="00F73901"/>
    <w:rsid w:val="00F73B93"/>
    <w:rsid w:val="00F74063"/>
    <w:rsid w:val="00F747BB"/>
    <w:rsid w:val="00F748D7"/>
    <w:rsid w:val="00F74A01"/>
    <w:rsid w:val="00F74C71"/>
    <w:rsid w:val="00F751E6"/>
    <w:rsid w:val="00F7531F"/>
    <w:rsid w:val="00F75886"/>
    <w:rsid w:val="00F7592F"/>
    <w:rsid w:val="00F75FF5"/>
    <w:rsid w:val="00F7612B"/>
    <w:rsid w:val="00F762E3"/>
    <w:rsid w:val="00F76712"/>
    <w:rsid w:val="00F76760"/>
    <w:rsid w:val="00F76DF2"/>
    <w:rsid w:val="00F76E60"/>
    <w:rsid w:val="00F76F1D"/>
    <w:rsid w:val="00F7733F"/>
    <w:rsid w:val="00F7745F"/>
    <w:rsid w:val="00F775F5"/>
    <w:rsid w:val="00F77997"/>
    <w:rsid w:val="00F77A70"/>
    <w:rsid w:val="00F77AEA"/>
    <w:rsid w:val="00F77BDD"/>
    <w:rsid w:val="00F77DD0"/>
    <w:rsid w:val="00F77EBF"/>
    <w:rsid w:val="00F80359"/>
    <w:rsid w:val="00F8085A"/>
    <w:rsid w:val="00F80955"/>
    <w:rsid w:val="00F80A7F"/>
    <w:rsid w:val="00F80BFF"/>
    <w:rsid w:val="00F80C55"/>
    <w:rsid w:val="00F8107E"/>
    <w:rsid w:val="00F81105"/>
    <w:rsid w:val="00F8147C"/>
    <w:rsid w:val="00F81560"/>
    <w:rsid w:val="00F81601"/>
    <w:rsid w:val="00F81A3C"/>
    <w:rsid w:val="00F81BB0"/>
    <w:rsid w:val="00F81BC9"/>
    <w:rsid w:val="00F8249B"/>
    <w:rsid w:val="00F82582"/>
    <w:rsid w:val="00F82849"/>
    <w:rsid w:val="00F82C4A"/>
    <w:rsid w:val="00F82D3D"/>
    <w:rsid w:val="00F8301C"/>
    <w:rsid w:val="00F83472"/>
    <w:rsid w:val="00F8368C"/>
    <w:rsid w:val="00F8369B"/>
    <w:rsid w:val="00F83B38"/>
    <w:rsid w:val="00F83FCF"/>
    <w:rsid w:val="00F8402D"/>
    <w:rsid w:val="00F84151"/>
    <w:rsid w:val="00F843EC"/>
    <w:rsid w:val="00F848FC"/>
    <w:rsid w:val="00F84B0A"/>
    <w:rsid w:val="00F84CD8"/>
    <w:rsid w:val="00F85036"/>
    <w:rsid w:val="00F85440"/>
    <w:rsid w:val="00F85565"/>
    <w:rsid w:val="00F855BA"/>
    <w:rsid w:val="00F85686"/>
    <w:rsid w:val="00F85BCE"/>
    <w:rsid w:val="00F85DD2"/>
    <w:rsid w:val="00F85F2D"/>
    <w:rsid w:val="00F85F85"/>
    <w:rsid w:val="00F86162"/>
    <w:rsid w:val="00F861F2"/>
    <w:rsid w:val="00F864D0"/>
    <w:rsid w:val="00F86636"/>
    <w:rsid w:val="00F86C37"/>
    <w:rsid w:val="00F8725D"/>
    <w:rsid w:val="00F87500"/>
    <w:rsid w:val="00F87741"/>
    <w:rsid w:val="00F877C9"/>
    <w:rsid w:val="00F87B53"/>
    <w:rsid w:val="00F87B70"/>
    <w:rsid w:val="00F9007B"/>
    <w:rsid w:val="00F90087"/>
    <w:rsid w:val="00F9021F"/>
    <w:rsid w:val="00F902B3"/>
    <w:rsid w:val="00F9039F"/>
    <w:rsid w:val="00F90942"/>
    <w:rsid w:val="00F90B6B"/>
    <w:rsid w:val="00F90C3C"/>
    <w:rsid w:val="00F90DCB"/>
    <w:rsid w:val="00F91111"/>
    <w:rsid w:val="00F91303"/>
    <w:rsid w:val="00F914AB"/>
    <w:rsid w:val="00F91598"/>
    <w:rsid w:val="00F915DF"/>
    <w:rsid w:val="00F9190C"/>
    <w:rsid w:val="00F91995"/>
    <w:rsid w:val="00F91A2F"/>
    <w:rsid w:val="00F91B0C"/>
    <w:rsid w:val="00F91C36"/>
    <w:rsid w:val="00F91CFA"/>
    <w:rsid w:val="00F91D8F"/>
    <w:rsid w:val="00F91EA4"/>
    <w:rsid w:val="00F92125"/>
    <w:rsid w:val="00F922FC"/>
    <w:rsid w:val="00F9241C"/>
    <w:rsid w:val="00F9263A"/>
    <w:rsid w:val="00F92BB8"/>
    <w:rsid w:val="00F92F8A"/>
    <w:rsid w:val="00F92F98"/>
    <w:rsid w:val="00F936CF"/>
    <w:rsid w:val="00F93F70"/>
    <w:rsid w:val="00F9406E"/>
    <w:rsid w:val="00F94146"/>
    <w:rsid w:val="00F941AA"/>
    <w:rsid w:val="00F941D1"/>
    <w:rsid w:val="00F9422F"/>
    <w:rsid w:val="00F94348"/>
    <w:rsid w:val="00F94608"/>
    <w:rsid w:val="00F9487E"/>
    <w:rsid w:val="00F94C23"/>
    <w:rsid w:val="00F94F50"/>
    <w:rsid w:val="00F9519B"/>
    <w:rsid w:val="00F95588"/>
    <w:rsid w:val="00F9581B"/>
    <w:rsid w:val="00F9588E"/>
    <w:rsid w:val="00F958E8"/>
    <w:rsid w:val="00F9596A"/>
    <w:rsid w:val="00F9625F"/>
    <w:rsid w:val="00F9633D"/>
    <w:rsid w:val="00F96420"/>
    <w:rsid w:val="00F96B32"/>
    <w:rsid w:val="00F96DD3"/>
    <w:rsid w:val="00F96DF4"/>
    <w:rsid w:val="00F96F7D"/>
    <w:rsid w:val="00F97243"/>
    <w:rsid w:val="00F973CF"/>
    <w:rsid w:val="00F977F7"/>
    <w:rsid w:val="00F97C1F"/>
    <w:rsid w:val="00F97C90"/>
    <w:rsid w:val="00FA02EE"/>
    <w:rsid w:val="00FA030F"/>
    <w:rsid w:val="00FA05BE"/>
    <w:rsid w:val="00FA0761"/>
    <w:rsid w:val="00FA0892"/>
    <w:rsid w:val="00FA09BC"/>
    <w:rsid w:val="00FA09DD"/>
    <w:rsid w:val="00FA0ADE"/>
    <w:rsid w:val="00FA100A"/>
    <w:rsid w:val="00FA123B"/>
    <w:rsid w:val="00FA12AB"/>
    <w:rsid w:val="00FA1436"/>
    <w:rsid w:val="00FA18AE"/>
    <w:rsid w:val="00FA1D97"/>
    <w:rsid w:val="00FA1E14"/>
    <w:rsid w:val="00FA1F87"/>
    <w:rsid w:val="00FA20C6"/>
    <w:rsid w:val="00FA23F8"/>
    <w:rsid w:val="00FA2467"/>
    <w:rsid w:val="00FA2659"/>
    <w:rsid w:val="00FA2848"/>
    <w:rsid w:val="00FA2C7A"/>
    <w:rsid w:val="00FA2D43"/>
    <w:rsid w:val="00FA2E27"/>
    <w:rsid w:val="00FA2F68"/>
    <w:rsid w:val="00FA2FB9"/>
    <w:rsid w:val="00FA302E"/>
    <w:rsid w:val="00FA3C50"/>
    <w:rsid w:val="00FA3CD3"/>
    <w:rsid w:val="00FA3E07"/>
    <w:rsid w:val="00FA40BA"/>
    <w:rsid w:val="00FA47CE"/>
    <w:rsid w:val="00FA4AC7"/>
    <w:rsid w:val="00FA4B25"/>
    <w:rsid w:val="00FA4BFA"/>
    <w:rsid w:val="00FA4C40"/>
    <w:rsid w:val="00FA5028"/>
    <w:rsid w:val="00FA53CD"/>
    <w:rsid w:val="00FA545B"/>
    <w:rsid w:val="00FA5721"/>
    <w:rsid w:val="00FA61DC"/>
    <w:rsid w:val="00FA6264"/>
    <w:rsid w:val="00FA63E6"/>
    <w:rsid w:val="00FA63F6"/>
    <w:rsid w:val="00FA642E"/>
    <w:rsid w:val="00FA6986"/>
    <w:rsid w:val="00FA69A3"/>
    <w:rsid w:val="00FA6B66"/>
    <w:rsid w:val="00FA6D35"/>
    <w:rsid w:val="00FA6D45"/>
    <w:rsid w:val="00FA710D"/>
    <w:rsid w:val="00FA74A3"/>
    <w:rsid w:val="00FA74FE"/>
    <w:rsid w:val="00FA7792"/>
    <w:rsid w:val="00FA7826"/>
    <w:rsid w:val="00FA78BD"/>
    <w:rsid w:val="00FA79F9"/>
    <w:rsid w:val="00FA7B6E"/>
    <w:rsid w:val="00FA7BF7"/>
    <w:rsid w:val="00FA7CDA"/>
    <w:rsid w:val="00FA7E8A"/>
    <w:rsid w:val="00FB0030"/>
    <w:rsid w:val="00FB009C"/>
    <w:rsid w:val="00FB09A6"/>
    <w:rsid w:val="00FB0A93"/>
    <w:rsid w:val="00FB0B8A"/>
    <w:rsid w:val="00FB0C7A"/>
    <w:rsid w:val="00FB0EDE"/>
    <w:rsid w:val="00FB0F42"/>
    <w:rsid w:val="00FB0F7A"/>
    <w:rsid w:val="00FB118E"/>
    <w:rsid w:val="00FB119A"/>
    <w:rsid w:val="00FB17AE"/>
    <w:rsid w:val="00FB1AF3"/>
    <w:rsid w:val="00FB1C21"/>
    <w:rsid w:val="00FB2254"/>
    <w:rsid w:val="00FB239E"/>
    <w:rsid w:val="00FB2734"/>
    <w:rsid w:val="00FB2A53"/>
    <w:rsid w:val="00FB2E07"/>
    <w:rsid w:val="00FB2ECC"/>
    <w:rsid w:val="00FB31CC"/>
    <w:rsid w:val="00FB3400"/>
    <w:rsid w:val="00FB35F6"/>
    <w:rsid w:val="00FB3E91"/>
    <w:rsid w:val="00FB413D"/>
    <w:rsid w:val="00FB41A0"/>
    <w:rsid w:val="00FB422B"/>
    <w:rsid w:val="00FB426F"/>
    <w:rsid w:val="00FB4A0E"/>
    <w:rsid w:val="00FB4C5E"/>
    <w:rsid w:val="00FB4DE2"/>
    <w:rsid w:val="00FB4F91"/>
    <w:rsid w:val="00FB5034"/>
    <w:rsid w:val="00FB57A6"/>
    <w:rsid w:val="00FB58C0"/>
    <w:rsid w:val="00FB5B94"/>
    <w:rsid w:val="00FB5D98"/>
    <w:rsid w:val="00FB6AC8"/>
    <w:rsid w:val="00FB6B8E"/>
    <w:rsid w:val="00FB6CBF"/>
    <w:rsid w:val="00FB7093"/>
    <w:rsid w:val="00FB7339"/>
    <w:rsid w:val="00FB740D"/>
    <w:rsid w:val="00FB789F"/>
    <w:rsid w:val="00FB7B33"/>
    <w:rsid w:val="00FB7B5A"/>
    <w:rsid w:val="00FB7F54"/>
    <w:rsid w:val="00FC01BF"/>
    <w:rsid w:val="00FC03D0"/>
    <w:rsid w:val="00FC092E"/>
    <w:rsid w:val="00FC09EC"/>
    <w:rsid w:val="00FC0B4F"/>
    <w:rsid w:val="00FC0BA9"/>
    <w:rsid w:val="00FC14D7"/>
    <w:rsid w:val="00FC1851"/>
    <w:rsid w:val="00FC186F"/>
    <w:rsid w:val="00FC1E25"/>
    <w:rsid w:val="00FC2076"/>
    <w:rsid w:val="00FC2320"/>
    <w:rsid w:val="00FC237A"/>
    <w:rsid w:val="00FC2422"/>
    <w:rsid w:val="00FC25BB"/>
    <w:rsid w:val="00FC2620"/>
    <w:rsid w:val="00FC27E6"/>
    <w:rsid w:val="00FC2957"/>
    <w:rsid w:val="00FC2D1E"/>
    <w:rsid w:val="00FC2E90"/>
    <w:rsid w:val="00FC3226"/>
    <w:rsid w:val="00FC35B2"/>
    <w:rsid w:val="00FC3854"/>
    <w:rsid w:val="00FC38A4"/>
    <w:rsid w:val="00FC3DE2"/>
    <w:rsid w:val="00FC43F0"/>
    <w:rsid w:val="00FC4502"/>
    <w:rsid w:val="00FC4637"/>
    <w:rsid w:val="00FC4E31"/>
    <w:rsid w:val="00FC4FA2"/>
    <w:rsid w:val="00FC4FE9"/>
    <w:rsid w:val="00FC5024"/>
    <w:rsid w:val="00FC5237"/>
    <w:rsid w:val="00FC5323"/>
    <w:rsid w:val="00FC54C1"/>
    <w:rsid w:val="00FC554D"/>
    <w:rsid w:val="00FC587F"/>
    <w:rsid w:val="00FC58FB"/>
    <w:rsid w:val="00FC62A3"/>
    <w:rsid w:val="00FC62A7"/>
    <w:rsid w:val="00FC66AE"/>
    <w:rsid w:val="00FC68B9"/>
    <w:rsid w:val="00FC6D8A"/>
    <w:rsid w:val="00FC6FD8"/>
    <w:rsid w:val="00FC7228"/>
    <w:rsid w:val="00FC7817"/>
    <w:rsid w:val="00FC78C9"/>
    <w:rsid w:val="00FC7BC8"/>
    <w:rsid w:val="00FC7BD5"/>
    <w:rsid w:val="00FC7D4E"/>
    <w:rsid w:val="00FC7E1F"/>
    <w:rsid w:val="00FC7EB8"/>
    <w:rsid w:val="00FD02D8"/>
    <w:rsid w:val="00FD0BDF"/>
    <w:rsid w:val="00FD0DB1"/>
    <w:rsid w:val="00FD0F36"/>
    <w:rsid w:val="00FD10B0"/>
    <w:rsid w:val="00FD1664"/>
    <w:rsid w:val="00FD16B9"/>
    <w:rsid w:val="00FD17BE"/>
    <w:rsid w:val="00FD1A90"/>
    <w:rsid w:val="00FD1AE7"/>
    <w:rsid w:val="00FD1CB5"/>
    <w:rsid w:val="00FD1F0D"/>
    <w:rsid w:val="00FD2048"/>
    <w:rsid w:val="00FD21A9"/>
    <w:rsid w:val="00FD22AD"/>
    <w:rsid w:val="00FD2554"/>
    <w:rsid w:val="00FD2776"/>
    <w:rsid w:val="00FD2AEE"/>
    <w:rsid w:val="00FD2B27"/>
    <w:rsid w:val="00FD2D92"/>
    <w:rsid w:val="00FD2E87"/>
    <w:rsid w:val="00FD32E0"/>
    <w:rsid w:val="00FD3380"/>
    <w:rsid w:val="00FD34A9"/>
    <w:rsid w:val="00FD35CE"/>
    <w:rsid w:val="00FD38F9"/>
    <w:rsid w:val="00FD3A26"/>
    <w:rsid w:val="00FD3A3E"/>
    <w:rsid w:val="00FD3AB8"/>
    <w:rsid w:val="00FD453F"/>
    <w:rsid w:val="00FD4968"/>
    <w:rsid w:val="00FD4B3D"/>
    <w:rsid w:val="00FD4B52"/>
    <w:rsid w:val="00FD4BA4"/>
    <w:rsid w:val="00FD4CF0"/>
    <w:rsid w:val="00FD4CF5"/>
    <w:rsid w:val="00FD4E97"/>
    <w:rsid w:val="00FD51B1"/>
    <w:rsid w:val="00FD5788"/>
    <w:rsid w:val="00FD57E3"/>
    <w:rsid w:val="00FD57F1"/>
    <w:rsid w:val="00FD5821"/>
    <w:rsid w:val="00FD5B1B"/>
    <w:rsid w:val="00FD5D65"/>
    <w:rsid w:val="00FD5F76"/>
    <w:rsid w:val="00FD6186"/>
    <w:rsid w:val="00FD639A"/>
    <w:rsid w:val="00FD6909"/>
    <w:rsid w:val="00FD6919"/>
    <w:rsid w:val="00FD6A5A"/>
    <w:rsid w:val="00FD6F09"/>
    <w:rsid w:val="00FD747D"/>
    <w:rsid w:val="00FD7E84"/>
    <w:rsid w:val="00FD7F49"/>
    <w:rsid w:val="00FE0116"/>
    <w:rsid w:val="00FE0231"/>
    <w:rsid w:val="00FE027F"/>
    <w:rsid w:val="00FE04AA"/>
    <w:rsid w:val="00FE0A3B"/>
    <w:rsid w:val="00FE107E"/>
    <w:rsid w:val="00FE111B"/>
    <w:rsid w:val="00FE1922"/>
    <w:rsid w:val="00FE1EED"/>
    <w:rsid w:val="00FE21DC"/>
    <w:rsid w:val="00FE22A1"/>
    <w:rsid w:val="00FE2626"/>
    <w:rsid w:val="00FE285B"/>
    <w:rsid w:val="00FE2A15"/>
    <w:rsid w:val="00FE2A19"/>
    <w:rsid w:val="00FE2BE5"/>
    <w:rsid w:val="00FE2EFA"/>
    <w:rsid w:val="00FE30E9"/>
    <w:rsid w:val="00FE3175"/>
    <w:rsid w:val="00FE3742"/>
    <w:rsid w:val="00FE3E0B"/>
    <w:rsid w:val="00FE3E8C"/>
    <w:rsid w:val="00FE41A9"/>
    <w:rsid w:val="00FE471D"/>
    <w:rsid w:val="00FE4755"/>
    <w:rsid w:val="00FE47AE"/>
    <w:rsid w:val="00FE4A42"/>
    <w:rsid w:val="00FE4A51"/>
    <w:rsid w:val="00FE4D19"/>
    <w:rsid w:val="00FE4E65"/>
    <w:rsid w:val="00FE4E82"/>
    <w:rsid w:val="00FE5081"/>
    <w:rsid w:val="00FE51F0"/>
    <w:rsid w:val="00FE53DB"/>
    <w:rsid w:val="00FE53FC"/>
    <w:rsid w:val="00FE5866"/>
    <w:rsid w:val="00FE59A9"/>
    <w:rsid w:val="00FE5F07"/>
    <w:rsid w:val="00FE5F79"/>
    <w:rsid w:val="00FE6229"/>
    <w:rsid w:val="00FE64E9"/>
    <w:rsid w:val="00FE6674"/>
    <w:rsid w:val="00FE6BCD"/>
    <w:rsid w:val="00FE6BE7"/>
    <w:rsid w:val="00FE6EB9"/>
    <w:rsid w:val="00FE7434"/>
    <w:rsid w:val="00FE77DF"/>
    <w:rsid w:val="00FE78C7"/>
    <w:rsid w:val="00FE790C"/>
    <w:rsid w:val="00FE7997"/>
    <w:rsid w:val="00FE7BF2"/>
    <w:rsid w:val="00FE7C13"/>
    <w:rsid w:val="00FE7DAA"/>
    <w:rsid w:val="00FF0107"/>
    <w:rsid w:val="00FF024F"/>
    <w:rsid w:val="00FF0275"/>
    <w:rsid w:val="00FF02C0"/>
    <w:rsid w:val="00FF0335"/>
    <w:rsid w:val="00FF05E7"/>
    <w:rsid w:val="00FF0B86"/>
    <w:rsid w:val="00FF0F83"/>
    <w:rsid w:val="00FF0FF0"/>
    <w:rsid w:val="00FF10D6"/>
    <w:rsid w:val="00FF118C"/>
    <w:rsid w:val="00FF11DE"/>
    <w:rsid w:val="00FF121C"/>
    <w:rsid w:val="00FF17EF"/>
    <w:rsid w:val="00FF18EA"/>
    <w:rsid w:val="00FF193F"/>
    <w:rsid w:val="00FF1997"/>
    <w:rsid w:val="00FF1AE2"/>
    <w:rsid w:val="00FF1BD3"/>
    <w:rsid w:val="00FF1F38"/>
    <w:rsid w:val="00FF21D4"/>
    <w:rsid w:val="00FF224F"/>
    <w:rsid w:val="00FF272E"/>
    <w:rsid w:val="00FF35AD"/>
    <w:rsid w:val="00FF36C0"/>
    <w:rsid w:val="00FF376F"/>
    <w:rsid w:val="00FF38F3"/>
    <w:rsid w:val="00FF3B2F"/>
    <w:rsid w:val="00FF3D0C"/>
    <w:rsid w:val="00FF4335"/>
    <w:rsid w:val="00FF44A1"/>
    <w:rsid w:val="00FF44D0"/>
    <w:rsid w:val="00FF451D"/>
    <w:rsid w:val="00FF4783"/>
    <w:rsid w:val="00FF47A2"/>
    <w:rsid w:val="00FF4809"/>
    <w:rsid w:val="00FF4A22"/>
    <w:rsid w:val="00FF4DB3"/>
    <w:rsid w:val="00FF4EA1"/>
    <w:rsid w:val="00FF4F79"/>
    <w:rsid w:val="00FF5276"/>
    <w:rsid w:val="00FF550A"/>
    <w:rsid w:val="00FF5698"/>
    <w:rsid w:val="00FF5F48"/>
    <w:rsid w:val="00FF5F7A"/>
    <w:rsid w:val="00FF5FBD"/>
    <w:rsid w:val="00FF633A"/>
    <w:rsid w:val="00FF640D"/>
    <w:rsid w:val="00FF683B"/>
    <w:rsid w:val="00FF683E"/>
    <w:rsid w:val="00FF6D4E"/>
    <w:rsid w:val="00FF6E7F"/>
    <w:rsid w:val="00FF6EA3"/>
    <w:rsid w:val="00FF7203"/>
    <w:rsid w:val="00FF7218"/>
    <w:rsid w:val="00FF7235"/>
    <w:rsid w:val="00FF74C5"/>
    <w:rsid w:val="00FF757C"/>
    <w:rsid w:val="00FF78BA"/>
    <w:rsid w:val="00FF7C0B"/>
    <w:rsid w:val="01101CFB"/>
    <w:rsid w:val="01179E06"/>
    <w:rsid w:val="0135897C"/>
    <w:rsid w:val="015A6EFD"/>
    <w:rsid w:val="0164E7F4"/>
    <w:rsid w:val="017F0317"/>
    <w:rsid w:val="018943E4"/>
    <w:rsid w:val="01C62F0E"/>
    <w:rsid w:val="01CF969A"/>
    <w:rsid w:val="01CFD45D"/>
    <w:rsid w:val="01FC12A5"/>
    <w:rsid w:val="0201787F"/>
    <w:rsid w:val="02663C5A"/>
    <w:rsid w:val="026E1425"/>
    <w:rsid w:val="02A0461B"/>
    <w:rsid w:val="02B0F33C"/>
    <w:rsid w:val="02D0D1C1"/>
    <w:rsid w:val="02D7F038"/>
    <w:rsid w:val="02EEEC37"/>
    <w:rsid w:val="031B7B5A"/>
    <w:rsid w:val="032B07B2"/>
    <w:rsid w:val="032F8310"/>
    <w:rsid w:val="037D1DDF"/>
    <w:rsid w:val="039A5BDE"/>
    <w:rsid w:val="03AA9EDC"/>
    <w:rsid w:val="03D1003B"/>
    <w:rsid w:val="03E62841"/>
    <w:rsid w:val="03E656C0"/>
    <w:rsid w:val="03FE2DAB"/>
    <w:rsid w:val="042AE205"/>
    <w:rsid w:val="04423436"/>
    <w:rsid w:val="0444E227"/>
    <w:rsid w:val="044BDE20"/>
    <w:rsid w:val="0456C6EE"/>
    <w:rsid w:val="04F12655"/>
    <w:rsid w:val="04FAEF1A"/>
    <w:rsid w:val="04FFF1E0"/>
    <w:rsid w:val="05075A27"/>
    <w:rsid w:val="0514B987"/>
    <w:rsid w:val="05289580"/>
    <w:rsid w:val="052C8564"/>
    <w:rsid w:val="05306E70"/>
    <w:rsid w:val="055CE0E4"/>
    <w:rsid w:val="059EF6CB"/>
    <w:rsid w:val="05B01687"/>
    <w:rsid w:val="05B68D70"/>
    <w:rsid w:val="05DA260A"/>
    <w:rsid w:val="05F53DD2"/>
    <w:rsid w:val="05F5C1C8"/>
    <w:rsid w:val="062F0A3B"/>
    <w:rsid w:val="063882D6"/>
    <w:rsid w:val="063E652B"/>
    <w:rsid w:val="06647FC3"/>
    <w:rsid w:val="06A3A7FA"/>
    <w:rsid w:val="06B97469"/>
    <w:rsid w:val="06D1831B"/>
    <w:rsid w:val="06D8DFA4"/>
    <w:rsid w:val="06F1701F"/>
    <w:rsid w:val="07083321"/>
    <w:rsid w:val="070DB1A2"/>
    <w:rsid w:val="0729AB22"/>
    <w:rsid w:val="073BAB71"/>
    <w:rsid w:val="074B8C7C"/>
    <w:rsid w:val="074C9444"/>
    <w:rsid w:val="07545657"/>
    <w:rsid w:val="07546A2B"/>
    <w:rsid w:val="07654A39"/>
    <w:rsid w:val="076AF295"/>
    <w:rsid w:val="07929561"/>
    <w:rsid w:val="079C2FC5"/>
    <w:rsid w:val="07A75F84"/>
    <w:rsid w:val="07B1A281"/>
    <w:rsid w:val="07C67F15"/>
    <w:rsid w:val="07E18846"/>
    <w:rsid w:val="07EC482E"/>
    <w:rsid w:val="07FD43DC"/>
    <w:rsid w:val="0830A7A5"/>
    <w:rsid w:val="083395B3"/>
    <w:rsid w:val="084338E1"/>
    <w:rsid w:val="084D0837"/>
    <w:rsid w:val="0856079E"/>
    <w:rsid w:val="08592277"/>
    <w:rsid w:val="08676C76"/>
    <w:rsid w:val="08768084"/>
    <w:rsid w:val="08962D60"/>
    <w:rsid w:val="08B33A06"/>
    <w:rsid w:val="08BE6DA9"/>
    <w:rsid w:val="08BEFE46"/>
    <w:rsid w:val="08C3A865"/>
    <w:rsid w:val="08C4EE42"/>
    <w:rsid w:val="08D2A149"/>
    <w:rsid w:val="090A551C"/>
    <w:rsid w:val="090EFBE0"/>
    <w:rsid w:val="0927C501"/>
    <w:rsid w:val="09287840"/>
    <w:rsid w:val="096CF179"/>
    <w:rsid w:val="098324CE"/>
    <w:rsid w:val="09B06451"/>
    <w:rsid w:val="09E6EA71"/>
    <w:rsid w:val="09ECECDD"/>
    <w:rsid w:val="0A2C2388"/>
    <w:rsid w:val="0A4777EB"/>
    <w:rsid w:val="0A5A9CCE"/>
    <w:rsid w:val="0AA2B65C"/>
    <w:rsid w:val="0ADC8EA1"/>
    <w:rsid w:val="0AF7838F"/>
    <w:rsid w:val="0B1EADEA"/>
    <w:rsid w:val="0B22C69F"/>
    <w:rsid w:val="0B2A9BD5"/>
    <w:rsid w:val="0B42C2C2"/>
    <w:rsid w:val="0B432093"/>
    <w:rsid w:val="0B4A9D82"/>
    <w:rsid w:val="0B50F168"/>
    <w:rsid w:val="0B6048AB"/>
    <w:rsid w:val="0B7648DF"/>
    <w:rsid w:val="0B7EFFB3"/>
    <w:rsid w:val="0C032D04"/>
    <w:rsid w:val="0C1823D5"/>
    <w:rsid w:val="0C2EBC0F"/>
    <w:rsid w:val="0C43C926"/>
    <w:rsid w:val="0C4526BF"/>
    <w:rsid w:val="0C45DCF5"/>
    <w:rsid w:val="0C5A2729"/>
    <w:rsid w:val="0C88D60B"/>
    <w:rsid w:val="0CA7C45A"/>
    <w:rsid w:val="0CADF615"/>
    <w:rsid w:val="0CE6A1DC"/>
    <w:rsid w:val="0D175A88"/>
    <w:rsid w:val="0D3A2C56"/>
    <w:rsid w:val="0D51F95C"/>
    <w:rsid w:val="0D5360F9"/>
    <w:rsid w:val="0D6033D6"/>
    <w:rsid w:val="0DAAA5E6"/>
    <w:rsid w:val="0DAD2350"/>
    <w:rsid w:val="0DBC3B25"/>
    <w:rsid w:val="0DC04830"/>
    <w:rsid w:val="0DC132C8"/>
    <w:rsid w:val="0DD9EE01"/>
    <w:rsid w:val="0DE99541"/>
    <w:rsid w:val="0E16D676"/>
    <w:rsid w:val="0E1B1035"/>
    <w:rsid w:val="0E20E53B"/>
    <w:rsid w:val="0E21F88D"/>
    <w:rsid w:val="0E4C7B4F"/>
    <w:rsid w:val="0E71B07C"/>
    <w:rsid w:val="0E76B3CC"/>
    <w:rsid w:val="0E76DC3C"/>
    <w:rsid w:val="0EB67706"/>
    <w:rsid w:val="0EB776A5"/>
    <w:rsid w:val="0ECEDFE4"/>
    <w:rsid w:val="0EE6B27D"/>
    <w:rsid w:val="0EF5BE10"/>
    <w:rsid w:val="0F0D6CE4"/>
    <w:rsid w:val="0F4F21FA"/>
    <w:rsid w:val="0F6E03AD"/>
    <w:rsid w:val="0F8CA691"/>
    <w:rsid w:val="0F91A22C"/>
    <w:rsid w:val="0FA818B9"/>
    <w:rsid w:val="0FB50ECA"/>
    <w:rsid w:val="0FB88A42"/>
    <w:rsid w:val="0FBF0EE7"/>
    <w:rsid w:val="0FD3457D"/>
    <w:rsid w:val="100E8A9C"/>
    <w:rsid w:val="10357C1B"/>
    <w:rsid w:val="105B096F"/>
    <w:rsid w:val="1079724E"/>
    <w:rsid w:val="10955BE4"/>
    <w:rsid w:val="10AB1FAA"/>
    <w:rsid w:val="10B99695"/>
    <w:rsid w:val="10CF8D29"/>
    <w:rsid w:val="10DD0C34"/>
    <w:rsid w:val="110798F8"/>
    <w:rsid w:val="110D1D66"/>
    <w:rsid w:val="11288C7B"/>
    <w:rsid w:val="11548D74"/>
    <w:rsid w:val="117BA94B"/>
    <w:rsid w:val="1188981E"/>
    <w:rsid w:val="11B2F981"/>
    <w:rsid w:val="11BEBC24"/>
    <w:rsid w:val="11E6532E"/>
    <w:rsid w:val="1211CD95"/>
    <w:rsid w:val="12446022"/>
    <w:rsid w:val="125329B5"/>
    <w:rsid w:val="125E9BDF"/>
    <w:rsid w:val="1261BBC6"/>
    <w:rsid w:val="126C8B9B"/>
    <w:rsid w:val="126EA638"/>
    <w:rsid w:val="1296560C"/>
    <w:rsid w:val="129C724F"/>
    <w:rsid w:val="12C41333"/>
    <w:rsid w:val="12D1B1CF"/>
    <w:rsid w:val="12E74B16"/>
    <w:rsid w:val="12ED99B7"/>
    <w:rsid w:val="1341A853"/>
    <w:rsid w:val="1353D7BF"/>
    <w:rsid w:val="137C872F"/>
    <w:rsid w:val="13802529"/>
    <w:rsid w:val="13B338C2"/>
    <w:rsid w:val="13B51239"/>
    <w:rsid w:val="13BA7101"/>
    <w:rsid w:val="13C6D00C"/>
    <w:rsid w:val="13C82165"/>
    <w:rsid w:val="13C8A390"/>
    <w:rsid w:val="13CB690F"/>
    <w:rsid w:val="13DABAD8"/>
    <w:rsid w:val="13DC5CEB"/>
    <w:rsid w:val="1426B606"/>
    <w:rsid w:val="142E8C29"/>
    <w:rsid w:val="143E9F18"/>
    <w:rsid w:val="146BA786"/>
    <w:rsid w:val="146E4D6E"/>
    <w:rsid w:val="1478480F"/>
    <w:rsid w:val="147BBCAD"/>
    <w:rsid w:val="1482D96F"/>
    <w:rsid w:val="148826FC"/>
    <w:rsid w:val="1488C8BD"/>
    <w:rsid w:val="148B5F61"/>
    <w:rsid w:val="1499F083"/>
    <w:rsid w:val="14C92F88"/>
    <w:rsid w:val="14E1611E"/>
    <w:rsid w:val="152B34D4"/>
    <w:rsid w:val="1558B4E0"/>
    <w:rsid w:val="155F7075"/>
    <w:rsid w:val="156AB948"/>
    <w:rsid w:val="157C833B"/>
    <w:rsid w:val="159BA780"/>
    <w:rsid w:val="15A15513"/>
    <w:rsid w:val="15B9D4C9"/>
    <w:rsid w:val="15DB2F8E"/>
    <w:rsid w:val="1676505E"/>
    <w:rsid w:val="16767DB5"/>
    <w:rsid w:val="167E5702"/>
    <w:rsid w:val="16848765"/>
    <w:rsid w:val="16911560"/>
    <w:rsid w:val="16C1C15F"/>
    <w:rsid w:val="16E7AF0E"/>
    <w:rsid w:val="16F1CB07"/>
    <w:rsid w:val="16F45C03"/>
    <w:rsid w:val="1701BC3C"/>
    <w:rsid w:val="170CE550"/>
    <w:rsid w:val="17252B3E"/>
    <w:rsid w:val="17430750"/>
    <w:rsid w:val="1759D7CB"/>
    <w:rsid w:val="175D8DDE"/>
    <w:rsid w:val="1760473C"/>
    <w:rsid w:val="17692CF6"/>
    <w:rsid w:val="176AC206"/>
    <w:rsid w:val="176F445C"/>
    <w:rsid w:val="177D9912"/>
    <w:rsid w:val="17D473BC"/>
    <w:rsid w:val="17F53219"/>
    <w:rsid w:val="17F9B524"/>
    <w:rsid w:val="180C50DA"/>
    <w:rsid w:val="182AF1E3"/>
    <w:rsid w:val="1857F63F"/>
    <w:rsid w:val="185ED924"/>
    <w:rsid w:val="186C599F"/>
    <w:rsid w:val="1875F0B1"/>
    <w:rsid w:val="18EE52D2"/>
    <w:rsid w:val="1916437B"/>
    <w:rsid w:val="1950DF89"/>
    <w:rsid w:val="19570FDC"/>
    <w:rsid w:val="19A3ECDA"/>
    <w:rsid w:val="19BD5903"/>
    <w:rsid w:val="19E5DA8E"/>
    <w:rsid w:val="19E6698F"/>
    <w:rsid w:val="19E8F072"/>
    <w:rsid w:val="19F3B052"/>
    <w:rsid w:val="19FD9D24"/>
    <w:rsid w:val="1A10C6DE"/>
    <w:rsid w:val="1A467C98"/>
    <w:rsid w:val="1A89FD54"/>
    <w:rsid w:val="1A993F08"/>
    <w:rsid w:val="1AA03A1E"/>
    <w:rsid w:val="1AAD7675"/>
    <w:rsid w:val="1AC1BE73"/>
    <w:rsid w:val="1AD5CC25"/>
    <w:rsid w:val="1AD6C4CF"/>
    <w:rsid w:val="1AD8F147"/>
    <w:rsid w:val="1AEA0212"/>
    <w:rsid w:val="1AF5A7D4"/>
    <w:rsid w:val="1B1CB7DD"/>
    <w:rsid w:val="1B258182"/>
    <w:rsid w:val="1B2F5DA8"/>
    <w:rsid w:val="1B40920C"/>
    <w:rsid w:val="1B9F8CB7"/>
    <w:rsid w:val="1BAE75A0"/>
    <w:rsid w:val="1BD3A5F5"/>
    <w:rsid w:val="1BDCD300"/>
    <w:rsid w:val="1BECADF9"/>
    <w:rsid w:val="1C04ECDF"/>
    <w:rsid w:val="1C35F8B5"/>
    <w:rsid w:val="1C5965CA"/>
    <w:rsid w:val="1C6493BF"/>
    <w:rsid w:val="1C6A9FF6"/>
    <w:rsid w:val="1C7613DD"/>
    <w:rsid w:val="1C91C7AC"/>
    <w:rsid w:val="1C95F2DB"/>
    <w:rsid w:val="1C9D288E"/>
    <w:rsid w:val="1CD70C08"/>
    <w:rsid w:val="1CEE6EFA"/>
    <w:rsid w:val="1D04219F"/>
    <w:rsid w:val="1D09CB47"/>
    <w:rsid w:val="1D19A67F"/>
    <w:rsid w:val="1D1DC880"/>
    <w:rsid w:val="1D2FB801"/>
    <w:rsid w:val="1D38F14A"/>
    <w:rsid w:val="1D3E3061"/>
    <w:rsid w:val="1D5EA806"/>
    <w:rsid w:val="1D6481B1"/>
    <w:rsid w:val="1D8F8A20"/>
    <w:rsid w:val="1D942DB3"/>
    <w:rsid w:val="1D966698"/>
    <w:rsid w:val="1DA2DC4C"/>
    <w:rsid w:val="1DDC9BDE"/>
    <w:rsid w:val="1DE2A6AA"/>
    <w:rsid w:val="1DEA6581"/>
    <w:rsid w:val="1DF1AC39"/>
    <w:rsid w:val="1DF73508"/>
    <w:rsid w:val="1E0D3D62"/>
    <w:rsid w:val="1E27B85A"/>
    <w:rsid w:val="1E3E5B23"/>
    <w:rsid w:val="1E4822AD"/>
    <w:rsid w:val="1E54B592"/>
    <w:rsid w:val="1E6207A1"/>
    <w:rsid w:val="1E685375"/>
    <w:rsid w:val="1E815621"/>
    <w:rsid w:val="1E9B6F27"/>
    <w:rsid w:val="1EA63447"/>
    <w:rsid w:val="1EAAF93A"/>
    <w:rsid w:val="1EAC42D7"/>
    <w:rsid w:val="1EACEC09"/>
    <w:rsid w:val="1EBC12CA"/>
    <w:rsid w:val="1EE3A857"/>
    <w:rsid w:val="1EECB7B1"/>
    <w:rsid w:val="1EFA6E82"/>
    <w:rsid w:val="1EFFD81B"/>
    <w:rsid w:val="1F25511D"/>
    <w:rsid w:val="1F575735"/>
    <w:rsid w:val="1F6ED9B0"/>
    <w:rsid w:val="1F756C4F"/>
    <w:rsid w:val="1F8EA8D0"/>
    <w:rsid w:val="1F9600A0"/>
    <w:rsid w:val="1FAB03BF"/>
    <w:rsid w:val="1FD804F9"/>
    <w:rsid w:val="1FFBF22E"/>
    <w:rsid w:val="201199CF"/>
    <w:rsid w:val="2012663A"/>
    <w:rsid w:val="20203810"/>
    <w:rsid w:val="20223A6A"/>
    <w:rsid w:val="20263909"/>
    <w:rsid w:val="202E22BB"/>
    <w:rsid w:val="204312FF"/>
    <w:rsid w:val="2047AB76"/>
    <w:rsid w:val="207393CC"/>
    <w:rsid w:val="2083CE33"/>
    <w:rsid w:val="20A58B61"/>
    <w:rsid w:val="20CF7F17"/>
    <w:rsid w:val="20E5D7EB"/>
    <w:rsid w:val="20F58A25"/>
    <w:rsid w:val="20F70E79"/>
    <w:rsid w:val="210C04CB"/>
    <w:rsid w:val="219087F4"/>
    <w:rsid w:val="21938E8E"/>
    <w:rsid w:val="219550E0"/>
    <w:rsid w:val="2196D40D"/>
    <w:rsid w:val="21CF5B51"/>
    <w:rsid w:val="21F07AD4"/>
    <w:rsid w:val="2205ADAA"/>
    <w:rsid w:val="221C2EC7"/>
    <w:rsid w:val="2246E57F"/>
    <w:rsid w:val="225EC333"/>
    <w:rsid w:val="22BDE71B"/>
    <w:rsid w:val="22C0DD8B"/>
    <w:rsid w:val="22C43F00"/>
    <w:rsid w:val="22E76316"/>
    <w:rsid w:val="233BF31D"/>
    <w:rsid w:val="237B91B5"/>
    <w:rsid w:val="23CDCA11"/>
    <w:rsid w:val="23D88CB8"/>
    <w:rsid w:val="240DED24"/>
    <w:rsid w:val="24139EC5"/>
    <w:rsid w:val="241AA383"/>
    <w:rsid w:val="24298D71"/>
    <w:rsid w:val="244D1C59"/>
    <w:rsid w:val="2477E352"/>
    <w:rsid w:val="24860F12"/>
    <w:rsid w:val="248EC7A4"/>
    <w:rsid w:val="2526F99E"/>
    <w:rsid w:val="252F0E0E"/>
    <w:rsid w:val="25352CA5"/>
    <w:rsid w:val="2559A500"/>
    <w:rsid w:val="255A6A44"/>
    <w:rsid w:val="258109E3"/>
    <w:rsid w:val="2596A426"/>
    <w:rsid w:val="259F3819"/>
    <w:rsid w:val="25C5FF88"/>
    <w:rsid w:val="25E21AF3"/>
    <w:rsid w:val="25E3F1CD"/>
    <w:rsid w:val="2627A61D"/>
    <w:rsid w:val="26409B36"/>
    <w:rsid w:val="26414614"/>
    <w:rsid w:val="2656F8B9"/>
    <w:rsid w:val="2664D951"/>
    <w:rsid w:val="26737BD5"/>
    <w:rsid w:val="26841171"/>
    <w:rsid w:val="2685CFF7"/>
    <w:rsid w:val="2685E45D"/>
    <w:rsid w:val="269236A7"/>
    <w:rsid w:val="26A2E9A3"/>
    <w:rsid w:val="26A53F82"/>
    <w:rsid w:val="26B1E316"/>
    <w:rsid w:val="26B35A63"/>
    <w:rsid w:val="26BDD631"/>
    <w:rsid w:val="26BE764D"/>
    <w:rsid w:val="26FCFD1B"/>
    <w:rsid w:val="27280B8D"/>
    <w:rsid w:val="272D55EA"/>
    <w:rsid w:val="2732172A"/>
    <w:rsid w:val="273BBA16"/>
    <w:rsid w:val="2755A087"/>
    <w:rsid w:val="278B02DE"/>
    <w:rsid w:val="27931F56"/>
    <w:rsid w:val="279D2A4E"/>
    <w:rsid w:val="27AC5040"/>
    <w:rsid w:val="27B0D814"/>
    <w:rsid w:val="27B3E2F0"/>
    <w:rsid w:val="27C7650D"/>
    <w:rsid w:val="280F54A2"/>
    <w:rsid w:val="2811E8BC"/>
    <w:rsid w:val="2814DA0E"/>
    <w:rsid w:val="281D32A0"/>
    <w:rsid w:val="282F526B"/>
    <w:rsid w:val="284C1A51"/>
    <w:rsid w:val="2853B63E"/>
    <w:rsid w:val="2874CF6E"/>
    <w:rsid w:val="28AC74B9"/>
    <w:rsid w:val="28AE0193"/>
    <w:rsid w:val="28C6B447"/>
    <w:rsid w:val="28CC5FF1"/>
    <w:rsid w:val="28EA9324"/>
    <w:rsid w:val="28F4E0B9"/>
    <w:rsid w:val="29176687"/>
    <w:rsid w:val="2937EEFD"/>
    <w:rsid w:val="29496E58"/>
    <w:rsid w:val="29519B0C"/>
    <w:rsid w:val="29746FEF"/>
    <w:rsid w:val="297F9AB0"/>
    <w:rsid w:val="298B6AAD"/>
    <w:rsid w:val="298E42D4"/>
    <w:rsid w:val="29D31826"/>
    <w:rsid w:val="29DA45CC"/>
    <w:rsid w:val="29DC0B4E"/>
    <w:rsid w:val="29F30B3E"/>
    <w:rsid w:val="29F9743E"/>
    <w:rsid w:val="2A011C08"/>
    <w:rsid w:val="2A1108D6"/>
    <w:rsid w:val="2A190F51"/>
    <w:rsid w:val="2A1DE035"/>
    <w:rsid w:val="2A20FD54"/>
    <w:rsid w:val="2A21F8B6"/>
    <w:rsid w:val="2A22AEED"/>
    <w:rsid w:val="2A2656C0"/>
    <w:rsid w:val="2A311C4F"/>
    <w:rsid w:val="2A3E3C85"/>
    <w:rsid w:val="2AA570D5"/>
    <w:rsid w:val="2AAAF129"/>
    <w:rsid w:val="2AB5A1E4"/>
    <w:rsid w:val="2AC4FA0C"/>
    <w:rsid w:val="2AF8750A"/>
    <w:rsid w:val="2AF8BC9D"/>
    <w:rsid w:val="2AFD1E98"/>
    <w:rsid w:val="2B2BAA6A"/>
    <w:rsid w:val="2B2F9CA6"/>
    <w:rsid w:val="2B847F7F"/>
    <w:rsid w:val="2B879FC5"/>
    <w:rsid w:val="2B981E07"/>
    <w:rsid w:val="2B9A84CE"/>
    <w:rsid w:val="2BB382FB"/>
    <w:rsid w:val="2BC07B17"/>
    <w:rsid w:val="2BC53600"/>
    <w:rsid w:val="2BD2293E"/>
    <w:rsid w:val="2BF4A519"/>
    <w:rsid w:val="2BF9D037"/>
    <w:rsid w:val="2C030712"/>
    <w:rsid w:val="2C062F45"/>
    <w:rsid w:val="2C5E8699"/>
    <w:rsid w:val="2C6A9F83"/>
    <w:rsid w:val="2C99123D"/>
    <w:rsid w:val="2C9EC4BD"/>
    <w:rsid w:val="2CA3197A"/>
    <w:rsid w:val="2CBF0DFB"/>
    <w:rsid w:val="2CD23109"/>
    <w:rsid w:val="2D1226AE"/>
    <w:rsid w:val="2D267B93"/>
    <w:rsid w:val="2D4037CC"/>
    <w:rsid w:val="2D491C4E"/>
    <w:rsid w:val="2D5B9871"/>
    <w:rsid w:val="2D64DC8F"/>
    <w:rsid w:val="2DB0259E"/>
    <w:rsid w:val="2DB1D11C"/>
    <w:rsid w:val="2DE0FEC5"/>
    <w:rsid w:val="2E0DB42E"/>
    <w:rsid w:val="2E19662E"/>
    <w:rsid w:val="2E19699C"/>
    <w:rsid w:val="2E298024"/>
    <w:rsid w:val="2E346077"/>
    <w:rsid w:val="2E42DFE8"/>
    <w:rsid w:val="2E5D0A77"/>
    <w:rsid w:val="2E6B6042"/>
    <w:rsid w:val="2E789AAA"/>
    <w:rsid w:val="2E8D18BA"/>
    <w:rsid w:val="2E952CE8"/>
    <w:rsid w:val="2ED3FF0F"/>
    <w:rsid w:val="2EE5E8EA"/>
    <w:rsid w:val="2F2C3434"/>
    <w:rsid w:val="2F511967"/>
    <w:rsid w:val="2F5AE55D"/>
    <w:rsid w:val="2F64E3DA"/>
    <w:rsid w:val="2F92C51F"/>
    <w:rsid w:val="2F98F30E"/>
    <w:rsid w:val="2FA3D6F6"/>
    <w:rsid w:val="2FB30E15"/>
    <w:rsid w:val="2FB9B20C"/>
    <w:rsid w:val="2FBD1838"/>
    <w:rsid w:val="2FCB33FE"/>
    <w:rsid w:val="2FD84B90"/>
    <w:rsid w:val="30010A6E"/>
    <w:rsid w:val="30506D53"/>
    <w:rsid w:val="306FA092"/>
    <w:rsid w:val="30911C7F"/>
    <w:rsid w:val="3097FE90"/>
    <w:rsid w:val="30FAD72A"/>
    <w:rsid w:val="3159CD54"/>
    <w:rsid w:val="315FE8CE"/>
    <w:rsid w:val="3195C916"/>
    <w:rsid w:val="319626F8"/>
    <w:rsid w:val="31A357CE"/>
    <w:rsid w:val="31A976B6"/>
    <w:rsid w:val="31B23948"/>
    <w:rsid w:val="31B8D63F"/>
    <w:rsid w:val="31CA1F45"/>
    <w:rsid w:val="31D306B1"/>
    <w:rsid w:val="31E17AA0"/>
    <w:rsid w:val="31EFADB7"/>
    <w:rsid w:val="31F26FD4"/>
    <w:rsid w:val="322D2BCB"/>
    <w:rsid w:val="3243949B"/>
    <w:rsid w:val="32549DD7"/>
    <w:rsid w:val="325D7A70"/>
    <w:rsid w:val="32A3A05D"/>
    <w:rsid w:val="32AD3CC9"/>
    <w:rsid w:val="32B4FC0C"/>
    <w:rsid w:val="32E6CB19"/>
    <w:rsid w:val="32F74DC0"/>
    <w:rsid w:val="33428DF4"/>
    <w:rsid w:val="33619C58"/>
    <w:rsid w:val="338584CC"/>
    <w:rsid w:val="339BD908"/>
    <w:rsid w:val="33BE86F5"/>
    <w:rsid w:val="33C2BA45"/>
    <w:rsid w:val="33F8D396"/>
    <w:rsid w:val="33F94BDA"/>
    <w:rsid w:val="34CFB0CE"/>
    <w:rsid w:val="34D2B677"/>
    <w:rsid w:val="34DBF4B4"/>
    <w:rsid w:val="34FB394C"/>
    <w:rsid w:val="352D9087"/>
    <w:rsid w:val="353B505A"/>
    <w:rsid w:val="353C8E00"/>
    <w:rsid w:val="3541EDFF"/>
    <w:rsid w:val="35460535"/>
    <w:rsid w:val="355372BA"/>
    <w:rsid w:val="355B9C4A"/>
    <w:rsid w:val="3560761A"/>
    <w:rsid w:val="35660632"/>
    <w:rsid w:val="35748946"/>
    <w:rsid w:val="3579835C"/>
    <w:rsid w:val="35826187"/>
    <w:rsid w:val="35B00E72"/>
    <w:rsid w:val="35CC99F1"/>
    <w:rsid w:val="35D40A5E"/>
    <w:rsid w:val="35E7AE8F"/>
    <w:rsid w:val="361A7A85"/>
    <w:rsid w:val="36327ADD"/>
    <w:rsid w:val="36575A77"/>
    <w:rsid w:val="365E5B73"/>
    <w:rsid w:val="3669890E"/>
    <w:rsid w:val="36A3B8ED"/>
    <w:rsid w:val="36DFCCBC"/>
    <w:rsid w:val="37423815"/>
    <w:rsid w:val="3745EF6C"/>
    <w:rsid w:val="3751DBB8"/>
    <w:rsid w:val="3766B1B2"/>
    <w:rsid w:val="376A7AA3"/>
    <w:rsid w:val="3771CC27"/>
    <w:rsid w:val="37731FFB"/>
    <w:rsid w:val="378B9E4C"/>
    <w:rsid w:val="37AAECCC"/>
    <w:rsid w:val="37BBB3BB"/>
    <w:rsid w:val="37C50BE5"/>
    <w:rsid w:val="37DF2AB7"/>
    <w:rsid w:val="381481DD"/>
    <w:rsid w:val="38166016"/>
    <w:rsid w:val="383D6AAA"/>
    <w:rsid w:val="3868DFC1"/>
    <w:rsid w:val="386AC8B6"/>
    <w:rsid w:val="388683CE"/>
    <w:rsid w:val="388F64C7"/>
    <w:rsid w:val="38A3EE5B"/>
    <w:rsid w:val="38AE1427"/>
    <w:rsid w:val="38BA4B96"/>
    <w:rsid w:val="38EAB8E9"/>
    <w:rsid w:val="3901F8F5"/>
    <w:rsid w:val="390FD16C"/>
    <w:rsid w:val="3925983E"/>
    <w:rsid w:val="39290B61"/>
    <w:rsid w:val="3939E9D5"/>
    <w:rsid w:val="3954ED39"/>
    <w:rsid w:val="39939D88"/>
    <w:rsid w:val="39AA8A41"/>
    <w:rsid w:val="39BE5E37"/>
    <w:rsid w:val="3A2B1569"/>
    <w:rsid w:val="3A37F123"/>
    <w:rsid w:val="3A71E10C"/>
    <w:rsid w:val="3A9AA660"/>
    <w:rsid w:val="3ABBDA75"/>
    <w:rsid w:val="3AFDDC3F"/>
    <w:rsid w:val="3B051F2C"/>
    <w:rsid w:val="3B4A7662"/>
    <w:rsid w:val="3B51A1FA"/>
    <w:rsid w:val="3B5309AB"/>
    <w:rsid w:val="3B8FB0B1"/>
    <w:rsid w:val="3B921D71"/>
    <w:rsid w:val="3BAD0C33"/>
    <w:rsid w:val="3BDC779F"/>
    <w:rsid w:val="3BE1FBCB"/>
    <w:rsid w:val="3BE25AEA"/>
    <w:rsid w:val="3BEB2460"/>
    <w:rsid w:val="3C063CF1"/>
    <w:rsid w:val="3C162EA7"/>
    <w:rsid w:val="3C1DC9A7"/>
    <w:rsid w:val="3C211A18"/>
    <w:rsid w:val="3C27AC58"/>
    <w:rsid w:val="3C47E858"/>
    <w:rsid w:val="3C608ADF"/>
    <w:rsid w:val="3C670F6D"/>
    <w:rsid w:val="3C821EA8"/>
    <w:rsid w:val="3CC1744C"/>
    <w:rsid w:val="3CCE4159"/>
    <w:rsid w:val="3CCEDFCA"/>
    <w:rsid w:val="3CD1B0E9"/>
    <w:rsid w:val="3CDF2F30"/>
    <w:rsid w:val="3D057615"/>
    <w:rsid w:val="3D361F95"/>
    <w:rsid w:val="3D64F9ED"/>
    <w:rsid w:val="3D71C147"/>
    <w:rsid w:val="3D79E1B8"/>
    <w:rsid w:val="3D9ED13B"/>
    <w:rsid w:val="3DB1B3ED"/>
    <w:rsid w:val="3DC20B74"/>
    <w:rsid w:val="3DCC03B5"/>
    <w:rsid w:val="3DD7EF51"/>
    <w:rsid w:val="3E02E987"/>
    <w:rsid w:val="3E3A4F05"/>
    <w:rsid w:val="3EA7B396"/>
    <w:rsid w:val="3EB23502"/>
    <w:rsid w:val="3EB27D9D"/>
    <w:rsid w:val="3EC25351"/>
    <w:rsid w:val="3ECB4408"/>
    <w:rsid w:val="3F1C5ECC"/>
    <w:rsid w:val="3F22C8BA"/>
    <w:rsid w:val="3F3079AD"/>
    <w:rsid w:val="3FA15F83"/>
    <w:rsid w:val="3FA69C3D"/>
    <w:rsid w:val="3FAE7FCE"/>
    <w:rsid w:val="3FD4C574"/>
    <w:rsid w:val="3FD9176A"/>
    <w:rsid w:val="3FDBE67A"/>
    <w:rsid w:val="3FE8D3A7"/>
    <w:rsid w:val="3FEE1C01"/>
    <w:rsid w:val="40036672"/>
    <w:rsid w:val="400B838C"/>
    <w:rsid w:val="400D7365"/>
    <w:rsid w:val="403C044F"/>
    <w:rsid w:val="4041F857"/>
    <w:rsid w:val="406C53FE"/>
    <w:rsid w:val="407CEE14"/>
    <w:rsid w:val="408538B6"/>
    <w:rsid w:val="40966C1B"/>
    <w:rsid w:val="40AEA797"/>
    <w:rsid w:val="40B1E265"/>
    <w:rsid w:val="40BCEC20"/>
    <w:rsid w:val="40DEC453"/>
    <w:rsid w:val="40ED0ADE"/>
    <w:rsid w:val="40F27E87"/>
    <w:rsid w:val="40F2A06E"/>
    <w:rsid w:val="40F9D04B"/>
    <w:rsid w:val="41221A6E"/>
    <w:rsid w:val="412E0594"/>
    <w:rsid w:val="4140FABF"/>
    <w:rsid w:val="4149E2B9"/>
    <w:rsid w:val="41721B39"/>
    <w:rsid w:val="417490B8"/>
    <w:rsid w:val="4192A37A"/>
    <w:rsid w:val="41AA754D"/>
    <w:rsid w:val="41F97E7B"/>
    <w:rsid w:val="4201328E"/>
    <w:rsid w:val="422F7A7B"/>
    <w:rsid w:val="4231921C"/>
    <w:rsid w:val="425109D7"/>
    <w:rsid w:val="4288E22C"/>
    <w:rsid w:val="42A6671C"/>
    <w:rsid w:val="42FFE1FC"/>
    <w:rsid w:val="4366AE88"/>
    <w:rsid w:val="436F0DC4"/>
    <w:rsid w:val="437331B5"/>
    <w:rsid w:val="43745D39"/>
    <w:rsid w:val="437CC9C7"/>
    <w:rsid w:val="438A3481"/>
    <w:rsid w:val="43963128"/>
    <w:rsid w:val="43A63F48"/>
    <w:rsid w:val="43CAAC0F"/>
    <w:rsid w:val="43CE93B0"/>
    <w:rsid w:val="43EB9137"/>
    <w:rsid w:val="43F9FADB"/>
    <w:rsid w:val="43FFF7D9"/>
    <w:rsid w:val="440E6148"/>
    <w:rsid w:val="4411C47F"/>
    <w:rsid w:val="441BD6AA"/>
    <w:rsid w:val="441F2106"/>
    <w:rsid w:val="4440CCD3"/>
    <w:rsid w:val="44489C47"/>
    <w:rsid w:val="4452F29A"/>
    <w:rsid w:val="446C0522"/>
    <w:rsid w:val="44949B1D"/>
    <w:rsid w:val="449ECD8C"/>
    <w:rsid w:val="44A07CA8"/>
    <w:rsid w:val="44CCE421"/>
    <w:rsid w:val="44EAB4BA"/>
    <w:rsid w:val="44F61B0D"/>
    <w:rsid w:val="450D89E9"/>
    <w:rsid w:val="452F532E"/>
    <w:rsid w:val="4538501A"/>
    <w:rsid w:val="45546EF6"/>
    <w:rsid w:val="459D1674"/>
    <w:rsid w:val="45A86D8F"/>
    <w:rsid w:val="45BD4869"/>
    <w:rsid w:val="45C37D40"/>
    <w:rsid w:val="45C8BE1B"/>
    <w:rsid w:val="4606E828"/>
    <w:rsid w:val="4612E955"/>
    <w:rsid w:val="462F833E"/>
    <w:rsid w:val="463B77D5"/>
    <w:rsid w:val="4655E57C"/>
    <w:rsid w:val="4686D772"/>
    <w:rsid w:val="4690AFB8"/>
    <w:rsid w:val="46960047"/>
    <w:rsid w:val="469AF365"/>
    <w:rsid w:val="46BE9C33"/>
    <w:rsid w:val="46CCBA14"/>
    <w:rsid w:val="46F0C231"/>
    <w:rsid w:val="46F13420"/>
    <w:rsid w:val="46F29CA7"/>
    <w:rsid w:val="46FD776B"/>
    <w:rsid w:val="47047E2C"/>
    <w:rsid w:val="470E3E01"/>
    <w:rsid w:val="47369EDD"/>
    <w:rsid w:val="473E1899"/>
    <w:rsid w:val="47502A76"/>
    <w:rsid w:val="47554343"/>
    <w:rsid w:val="475709AB"/>
    <w:rsid w:val="4765A695"/>
    <w:rsid w:val="47681C49"/>
    <w:rsid w:val="476FF4A8"/>
    <w:rsid w:val="4776FA3B"/>
    <w:rsid w:val="4783F0BF"/>
    <w:rsid w:val="4794384A"/>
    <w:rsid w:val="479C65E1"/>
    <w:rsid w:val="479EFA20"/>
    <w:rsid w:val="47BFFE09"/>
    <w:rsid w:val="47DAE4E1"/>
    <w:rsid w:val="47EBBD44"/>
    <w:rsid w:val="48029D7F"/>
    <w:rsid w:val="4802E0B8"/>
    <w:rsid w:val="4808F160"/>
    <w:rsid w:val="48135DDD"/>
    <w:rsid w:val="4815A62C"/>
    <w:rsid w:val="486624F1"/>
    <w:rsid w:val="487466A2"/>
    <w:rsid w:val="489111D2"/>
    <w:rsid w:val="48E22991"/>
    <w:rsid w:val="48ED5182"/>
    <w:rsid w:val="493B1234"/>
    <w:rsid w:val="494BA164"/>
    <w:rsid w:val="4951AFCF"/>
    <w:rsid w:val="4958805A"/>
    <w:rsid w:val="4978FE7A"/>
    <w:rsid w:val="4999D47A"/>
    <w:rsid w:val="49A8280A"/>
    <w:rsid w:val="4A1E4CFC"/>
    <w:rsid w:val="4A20BD44"/>
    <w:rsid w:val="4A7A52E5"/>
    <w:rsid w:val="4A8A839A"/>
    <w:rsid w:val="4AA4F7D2"/>
    <w:rsid w:val="4AA8BEB2"/>
    <w:rsid w:val="4AAF4D7F"/>
    <w:rsid w:val="4ACAB91C"/>
    <w:rsid w:val="4AFBED16"/>
    <w:rsid w:val="4B09F648"/>
    <w:rsid w:val="4B0E2847"/>
    <w:rsid w:val="4B0E8791"/>
    <w:rsid w:val="4B12BA93"/>
    <w:rsid w:val="4B9EE433"/>
    <w:rsid w:val="4BB8857B"/>
    <w:rsid w:val="4BB96B9B"/>
    <w:rsid w:val="4BE7CDDE"/>
    <w:rsid w:val="4C192C38"/>
    <w:rsid w:val="4C1A45FB"/>
    <w:rsid w:val="4C568781"/>
    <w:rsid w:val="4C75C322"/>
    <w:rsid w:val="4C91DB95"/>
    <w:rsid w:val="4C92366D"/>
    <w:rsid w:val="4C953FB9"/>
    <w:rsid w:val="4CC62EE2"/>
    <w:rsid w:val="4CCAF596"/>
    <w:rsid w:val="4CCB8C53"/>
    <w:rsid w:val="4CFB9452"/>
    <w:rsid w:val="4D0821DC"/>
    <w:rsid w:val="4D0C7C85"/>
    <w:rsid w:val="4D1AE3C2"/>
    <w:rsid w:val="4DAA67AE"/>
    <w:rsid w:val="4DF05FF8"/>
    <w:rsid w:val="4DF744C0"/>
    <w:rsid w:val="4E14627E"/>
    <w:rsid w:val="4E53D52F"/>
    <w:rsid w:val="4E98C6D3"/>
    <w:rsid w:val="4EA1EA0A"/>
    <w:rsid w:val="4EC3F869"/>
    <w:rsid w:val="4EC8DB78"/>
    <w:rsid w:val="4ED5F299"/>
    <w:rsid w:val="4EE5C078"/>
    <w:rsid w:val="4EFCC226"/>
    <w:rsid w:val="4F190D51"/>
    <w:rsid w:val="4F199FC3"/>
    <w:rsid w:val="4F27B872"/>
    <w:rsid w:val="4F3F57E7"/>
    <w:rsid w:val="4F435651"/>
    <w:rsid w:val="4F4B5110"/>
    <w:rsid w:val="4F6ACC33"/>
    <w:rsid w:val="4F79C2F8"/>
    <w:rsid w:val="4F838EDC"/>
    <w:rsid w:val="4F972924"/>
    <w:rsid w:val="4FA00C12"/>
    <w:rsid w:val="4FE3BB0A"/>
    <w:rsid w:val="4FE8B508"/>
    <w:rsid w:val="4FF222A4"/>
    <w:rsid w:val="4FF7AF2D"/>
    <w:rsid w:val="501050FC"/>
    <w:rsid w:val="5019435E"/>
    <w:rsid w:val="503F450F"/>
    <w:rsid w:val="5040A6BB"/>
    <w:rsid w:val="5043A396"/>
    <w:rsid w:val="5073FD31"/>
    <w:rsid w:val="50B0F209"/>
    <w:rsid w:val="50B36FF4"/>
    <w:rsid w:val="50BF437E"/>
    <w:rsid w:val="50D234B5"/>
    <w:rsid w:val="50E4FFCE"/>
    <w:rsid w:val="50E9EA26"/>
    <w:rsid w:val="50F0F7DA"/>
    <w:rsid w:val="50F76AC4"/>
    <w:rsid w:val="50FBB7A2"/>
    <w:rsid w:val="51297481"/>
    <w:rsid w:val="514244FE"/>
    <w:rsid w:val="5171C56F"/>
    <w:rsid w:val="51796B1C"/>
    <w:rsid w:val="518B71A1"/>
    <w:rsid w:val="51A7CA5F"/>
    <w:rsid w:val="51A985FD"/>
    <w:rsid w:val="51B01B91"/>
    <w:rsid w:val="51BE8A84"/>
    <w:rsid w:val="51D9BAF6"/>
    <w:rsid w:val="51F4FBD1"/>
    <w:rsid w:val="5200C2C9"/>
    <w:rsid w:val="5201BEE8"/>
    <w:rsid w:val="520AC0A1"/>
    <w:rsid w:val="52199C5C"/>
    <w:rsid w:val="523D3F3A"/>
    <w:rsid w:val="5255C124"/>
    <w:rsid w:val="5259D3AA"/>
    <w:rsid w:val="525E9F86"/>
    <w:rsid w:val="527B13F2"/>
    <w:rsid w:val="52961A74"/>
    <w:rsid w:val="52ACB3FD"/>
    <w:rsid w:val="52C26FB3"/>
    <w:rsid w:val="52C3C1BF"/>
    <w:rsid w:val="52CE579C"/>
    <w:rsid w:val="52EDBF0B"/>
    <w:rsid w:val="52F4709D"/>
    <w:rsid w:val="53391B89"/>
    <w:rsid w:val="5346AB80"/>
    <w:rsid w:val="5367B107"/>
    <w:rsid w:val="53AFCA2F"/>
    <w:rsid w:val="53B296B3"/>
    <w:rsid w:val="53D65F57"/>
    <w:rsid w:val="53EB3FBD"/>
    <w:rsid w:val="540587EC"/>
    <w:rsid w:val="540CBD9C"/>
    <w:rsid w:val="541ECF1C"/>
    <w:rsid w:val="54309F1D"/>
    <w:rsid w:val="543A9783"/>
    <w:rsid w:val="548C6089"/>
    <w:rsid w:val="549383C4"/>
    <w:rsid w:val="54B09301"/>
    <w:rsid w:val="54BFFDF0"/>
    <w:rsid w:val="54C9192E"/>
    <w:rsid w:val="54CCE320"/>
    <w:rsid w:val="54E7523D"/>
    <w:rsid w:val="54EDEF6E"/>
    <w:rsid w:val="55011B1D"/>
    <w:rsid w:val="5514BAD0"/>
    <w:rsid w:val="555BBFC5"/>
    <w:rsid w:val="55774167"/>
    <w:rsid w:val="55A878BB"/>
    <w:rsid w:val="55B1D636"/>
    <w:rsid w:val="55CB3087"/>
    <w:rsid w:val="55D85C1B"/>
    <w:rsid w:val="55E3D89E"/>
    <w:rsid w:val="5602D2F3"/>
    <w:rsid w:val="56193CE3"/>
    <w:rsid w:val="5628E009"/>
    <w:rsid w:val="563DA59E"/>
    <w:rsid w:val="5647E35B"/>
    <w:rsid w:val="5661E631"/>
    <w:rsid w:val="5669977C"/>
    <w:rsid w:val="567C94FE"/>
    <w:rsid w:val="56837275"/>
    <w:rsid w:val="5686D1A8"/>
    <w:rsid w:val="56BE3938"/>
    <w:rsid w:val="56D1BB81"/>
    <w:rsid w:val="56EFBC52"/>
    <w:rsid w:val="56F36B1E"/>
    <w:rsid w:val="5706556E"/>
    <w:rsid w:val="5722BD75"/>
    <w:rsid w:val="573C6A03"/>
    <w:rsid w:val="573FAADD"/>
    <w:rsid w:val="576DDB82"/>
    <w:rsid w:val="57C0C759"/>
    <w:rsid w:val="57C3F049"/>
    <w:rsid w:val="57C68C65"/>
    <w:rsid w:val="57CCEB82"/>
    <w:rsid w:val="57ED3A27"/>
    <w:rsid w:val="57F604F9"/>
    <w:rsid w:val="57FB4D93"/>
    <w:rsid w:val="58193B68"/>
    <w:rsid w:val="585C2F39"/>
    <w:rsid w:val="588E2E0E"/>
    <w:rsid w:val="589A4C57"/>
    <w:rsid w:val="58A1268A"/>
    <w:rsid w:val="58ADFD1F"/>
    <w:rsid w:val="58AF8C3F"/>
    <w:rsid w:val="58BA8AFB"/>
    <w:rsid w:val="58BD6411"/>
    <w:rsid w:val="58C1853B"/>
    <w:rsid w:val="58DDAA80"/>
    <w:rsid w:val="58F0A18C"/>
    <w:rsid w:val="59031CEF"/>
    <w:rsid w:val="593C7589"/>
    <w:rsid w:val="596F46A1"/>
    <w:rsid w:val="598A597A"/>
    <w:rsid w:val="59C7555C"/>
    <w:rsid w:val="5A74120F"/>
    <w:rsid w:val="5A7AB7F7"/>
    <w:rsid w:val="5A96E73D"/>
    <w:rsid w:val="5A98DD44"/>
    <w:rsid w:val="5A9C90DB"/>
    <w:rsid w:val="5AA5318D"/>
    <w:rsid w:val="5AFF415E"/>
    <w:rsid w:val="5B168A68"/>
    <w:rsid w:val="5BB47D12"/>
    <w:rsid w:val="5BBDABBE"/>
    <w:rsid w:val="5BCE449E"/>
    <w:rsid w:val="5BD41400"/>
    <w:rsid w:val="5BD5A52B"/>
    <w:rsid w:val="5BE6720C"/>
    <w:rsid w:val="5BFD647D"/>
    <w:rsid w:val="5C157D18"/>
    <w:rsid w:val="5C1FF30F"/>
    <w:rsid w:val="5C327D0F"/>
    <w:rsid w:val="5C3D4761"/>
    <w:rsid w:val="5C6F97A6"/>
    <w:rsid w:val="5C74D5EC"/>
    <w:rsid w:val="5C84FD2D"/>
    <w:rsid w:val="5C9B887F"/>
    <w:rsid w:val="5C9BEA6B"/>
    <w:rsid w:val="5CA9AD66"/>
    <w:rsid w:val="5CC250DE"/>
    <w:rsid w:val="5CC2DDBE"/>
    <w:rsid w:val="5CE0B4A8"/>
    <w:rsid w:val="5D01EAF8"/>
    <w:rsid w:val="5D137FEE"/>
    <w:rsid w:val="5D1B24B8"/>
    <w:rsid w:val="5D489BD9"/>
    <w:rsid w:val="5D541818"/>
    <w:rsid w:val="5D5B3280"/>
    <w:rsid w:val="5D5F83B3"/>
    <w:rsid w:val="5D653DB1"/>
    <w:rsid w:val="5D6D163B"/>
    <w:rsid w:val="5D8B0637"/>
    <w:rsid w:val="5D8E44EA"/>
    <w:rsid w:val="5DADE56B"/>
    <w:rsid w:val="5DB49F98"/>
    <w:rsid w:val="5DDBE9AF"/>
    <w:rsid w:val="5DDCDE38"/>
    <w:rsid w:val="5DDDBA1A"/>
    <w:rsid w:val="5DE08670"/>
    <w:rsid w:val="5DEEFB2B"/>
    <w:rsid w:val="5E05D3A3"/>
    <w:rsid w:val="5E061E79"/>
    <w:rsid w:val="5E137B19"/>
    <w:rsid w:val="5EC7AB0C"/>
    <w:rsid w:val="5ED0AD28"/>
    <w:rsid w:val="5EE40198"/>
    <w:rsid w:val="5F238601"/>
    <w:rsid w:val="5F28EE39"/>
    <w:rsid w:val="5F485317"/>
    <w:rsid w:val="5F7BEABD"/>
    <w:rsid w:val="5F7DC667"/>
    <w:rsid w:val="5FA0FAE0"/>
    <w:rsid w:val="5FA19CDD"/>
    <w:rsid w:val="5FA492FD"/>
    <w:rsid w:val="5FB4B6EA"/>
    <w:rsid w:val="5FBDD91E"/>
    <w:rsid w:val="5FDD97F5"/>
    <w:rsid w:val="60034691"/>
    <w:rsid w:val="600636FC"/>
    <w:rsid w:val="601F3FD9"/>
    <w:rsid w:val="607CB044"/>
    <w:rsid w:val="60816ECA"/>
    <w:rsid w:val="6087F8E6"/>
    <w:rsid w:val="609E0FA4"/>
    <w:rsid w:val="60CB389A"/>
    <w:rsid w:val="60E89D37"/>
    <w:rsid w:val="61030E66"/>
    <w:rsid w:val="61053C61"/>
    <w:rsid w:val="610C86F5"/>
    <w:rsid w:val="6111B340"/>
    <w:rsid w:val="611E25A6"/>
    <w:rsid w:val="615D3D2C"/>
    <w:rsid w:val="6176880F"/>
    <w:rsid w:val="617EDE85"/>
    <w:rsid w:val="618B8A24"/>
    <w:rsid w:val="61A6CD92"/>
    <w:rsid w:val="61BAF8D1"/>
    <w:rsid w:val="61DABC8C"/>
    <w:rsid w:val="6200DA51"/>
    <w:rsid w:val="62012751"/>
    <w:rsid w:val="6206700B"/>
    <w:rsid w:val="6206750A"/>
    <w:rsid w:val="621C3929"/>
    <w:rsid w:val="62310BE8"/>
    <w:rsid w:val="6247C329"/>
    <w:rsid w:val="62489FE6"/>
    <w:rsid w:val="624F57AB"/>
    <w:rsid w:val="625FF388"/>
    <w:rsid w:val="626C5482"/>
    <w:rsid w:val="626F1877"/>
    <w:rsid w:val="62756A97"/>
    <w:rsid w:val="627763D0"/>
    <w:rsid w:val="628EFBCB"/>
    <w:rsid w:val="6290B8E8"/>
    <w:rsid w:val="62A85756"/>
    <w:rsid w:val="62AAD0CF"/>
    <w:rsid w:val="62DBFC74"/>
    <w:rsid w:val="63130A38"/>
    <w:rsid w:val="6315C3BA"/>
    <w:rsid w:val="63165C97"/>
    <w:rsid w:val="631D848F"/>
    <w:rsid w:val="63274C57"/>
    <w:rsid w:val="633D3B4C"/>
    <w:rsid w:val="634FCC94"/>
    <w:rsid w:val="63784319"/>
    <w:rsid w:val="637E0538"/>
    <w:rsid w:val="6381DB55"/>
    <w:rsid w:val="638F1E96"/>
    <w:rsid w:val="63DB9721"/>
    <w:rsid w:val="63DC6153"/>
    <w:rsid w:val="640C17C8"/>
    <w:rsid w:val="6428F190"/>
    <w:rsid w:val="6445A49E"/>
    <w:rsid w:val="64503302"/>
    <w:rsid w:val="645DAF33"/>
    <w:rsid w:val="64769F53"/>
    <w:rsid w:val="648096F3"/>
    <w:rsid w:val="64A7A3D8"/>
    <w:rsid w:val="64F58F55"/>
    <w:rsid w:val="65243135"/>
    <w:rsid w:val="6526B3D7"/>
    <w:rsid w:val="65634BE3"/>
    <w:rsid w:val="657E83C9"/>
    <w:rsid w:val="65864BFE"/>
    <w:rsid w:val="6589E0F1"/>
    <w:rsid w:val="658E5266"/>
    <w:rsid w:val="659F1071"/>
    <w:rsid w:val="65A0244E"/>
    <w:rsid w:val="65BEB13E"/>
    <w:rsid w:val="660DBFE3"/>
    <w:rsid w:val="66431A11"/>
    <w:rsid w:val="664C745A"/>
    <w:rsid w:val="664D6735"/>
    <w:rsid w:val="6657D2C5"/>
    <w:rsid w:val="665DD2AE"/>
    <w:rsid w:val="66740F91"/>
    <w:rsid w:val="668547FE"/>
    <w:rsid w:val="668575D7"/>
    <w:rsid w:val="66BE26E3"/>
    <w:rsid w:val="66CC1E54"/>
    <w:rsid w:val="66D3431A"/>
    <w:rsid w:val="66E69969"/>
    <w:rsid w:val="66F7BC99"/>
    <w:rsid w:val="67050B86"/>
    <w:rsid w:val="670CA273"/>
    <w:rsid w:val="6720C424"/>
    <w:rsid w:val="6725FB5A"/>
    <w:rsid w:val="67457CAB"/>
    <w:rsid w:val="6746F9DA"/>
    <w:rsid w:val="67480DFA"/>
    <w:rsid w:val="676FDA57"/>
    <w:rsid w:val="6795A75F"/>
    <w:rsid w:val="67B7CFA9"/>
    <w:rsid w:val="67C4C75B"/>
    <w:rsid w:val="67C600E3"/>
    <w:rsid w:val="68168F1C"/>
    <w:rsid w:val="682ED900"/>
    <w:rsid w:val="6843F863"/>
    <w:rsid w:val="685574A1"/>
    <w:rsid w:val="68959CF0"/>
    <w:rsid w:val="689792F7"/>
    <w:rsid w:val="68A44A6D"/>
    <w:rsid w:val="68BE2CB5"/>
    <w:rsid w:val="68EBD93D"/>
    <w:rsid w:val="69349C01"/>
    <w:rsid w:val="69440392"/>
    <w:rsid w:val="694E348C"/>
    <w:rsid w:val="695516DA"/>
    <w:rsid w:val="6960AB20"/>
    <w:rsid w:val="69671784"/>
    <w:rsid w:val="696733E7"/>
    <w:rsid w:val="698B9579"/>
    <w:rsid w:val="6997445A"/>
    <w:rsid w:val="69A7927C"/>
    <w:rsid w:val="69C535EE"/>
    <w:rsid w:val="69C780D4"/>
    <w:rsid w:val="69E96710"/>
    <w:rsid w:val="69F865DB"/>
    <w:rsid w:val="69FB4291"/>
    <w:rsid w:val="6A2F49B8"/>
    <w:rsid w:val="6A3309FF"/>
    <w:rsid w:val="6A5490A4"/>
    <w:rsid w:val="6A75484F"/>
    <w:rsid w:val="6A9CCB31"/>
    <w:rsid w:val="6AB3A8A6"/>
    <w:rsid w:val="6ABCEA68"/>
    <w:rsid w:val="6AEE8F98"/>
    <w:rsid w:val="6AF3FA4B"/>
    <w:rsid w:val="6AFB92D2"/>
    <w:rsid w:val="6B422A3A"/>
    <w:rsid w:val="6B67BBB0"/>
    <w:rsid w:val="6B6C4522"/>
    <w:rsid w:val="6B7B36E8"/>
    <w:rsid w:val="6B818F39"/>
    <w:rsid w:val="6B828E98"/>
    <w:rsid w:val="6B985054"/>
    <w:rsid w:val="6B989B4C"/>
    <w:rsid w:val="6BD400EF"/>
    <w:rsid w:val="6BD5C0A6"/>
    <w:rsid w:val="6BF6C386"/>
    <w:rsid w:val="6BF8B6B3"/>
    <w:rsid w:val="6C03EA09"/>
    <w:rsid w:val="6C22F82C"/>
    <w:rsid w:val="6C2676DE"/>
    <w:rsid w:val="6C36C7FA"/>
    <w:rsid w:val="6C73411F"/>
    <w:rsid w:val="6C7992E0"/>
    <w:rsid w:val="6CA209A6"/>
    <w:rsid w:val="6CB611A2"/>
    <w:rsid w:val="6D0240D7"/>
    <w:rsid w:val="6D059283"/>
    <w:rsid w:val="6D123FDC"/>
    <w:rsid w:val="6D4500B1"/>
    <w:rsid w:val="6D4DFB97"/>
    <w:rsid w:val="6D5504DC"/>
    <w:rsid w:val="6D565F7E"/>
    <w:rsid w:val="6D573E14"/>
    <w:rsid w:val="6D9FC142"/>
    <w:rsid w:val="6DA8744D"/>
    <w:rsid w:val="6DB65739"/>
    <w:rsid w:val="6DC2A626"/>
    <w:rsid w:val="6DC37F23"/>
    <w:rsid w:val="6DDE3BC0"/>
    <w:rsid w:val="6DEFA3AA"/>
    <w:rsid w:val="6E0DF82C"/>
    <w:rsid w:val="6E14D031"/>
    <w:rsid w:val="6E1AA414"/>
    <w:rsid w:val="6E2ACAF9"/>
    <w:rsid w:val="6E2F04CD"/>
    <w:rsid w:val="6E3782CC"/>
    <w:rsid w:val="6E6368E8"/>
    <w:rsid w:val="6E88CCE7"/>
    <w:rsid w:val="6EA7666E"/>
    <w:rsid w:val="6EAB4F14"/>
    <w:rsid w:val="6EB833DC"/>
    <w:rsid w:val="6EC5181B"/>
    <w:rsid w:val="6ED42B16"/>
    <w:rsid w:val="6EEA9A30"/>
    <w:rsid w:val="6EF62633"/>
    <w:rsid w:val="6F014688"/>
    <w:rsid w:val="6F4279AE"/>
    <w:rsid w:val="6F71FD2B"/>
    <w:rsid w:val="6FA005F0"/>
    <w:rsid w:val="6FAB912D"/>
    <w:rsid w:val="6FBAD8BC"/>
    <w:rsid w:val="6FC162A7"/>
    <w:rsid w:val="6FC6BDC5"/>
    <w:rsid w:val="6FEF6529"/>
    <w:rsid w:val="7001E728"/>
    <w:rsid w:val="70404A55"/>
    <w:rsid w:val="705365B3"/>
    <w:rsid w:val="705EC9E4"/>
    <w:rsid w:val="705FC30B"/>
    <w:rsid w:val="7065A88F"/>
    <w:rsid w:val="70890F84"/>
    <w:rsid w:val="70A17367"/>
    <w:rsid w:val="70A75203"/>
    <w:rsid w:val="70AE8E60"/>
    <w:rsid w:val="70AED531"/>
    <w:rsid w:val="71000FC9"/>
    <w:rsid w:val="711E6180"/>
    <w:rsid w:val="7130A30E"/>
    <w:rsid w:val="7147293D"/>
    <w:rsid w:val="71533D53"/>
    <w:rsid w:val="7160B8CB"/>
    <w:rsid w:val="716660B0"/>
    <w:rsid w:val="71701DFA"/>
    <w:rsid w:val="7179191F"/>
    <w:rsid w:val="71967126"/>
    <w:rsid w:val="71E93E52"/>
    <w:rsid w:val="71F55342"/>
    <w:rsid w:val="71F9F8A1"/>
    <w:rsid w:val="7239B5CA"/>
    <w:rsid w:val="72454B91"/>
    <w:rsid w:val="729D7438"/>
    <w:rsid w:val="729EB4AF"/>
    <w:rsid w:val="72A838CD"/>
    <w:rsid w:val="72B4B74C"/>
    <w:rsid w:val="72BF01F8"/>
    <w:rsid w:val="72C6F488"/>
    <w:rsid w:val="72C9A12A"/>
    <w:rsid w:val="72F2A759"/>
    <w:rsid w:val="73654C18"/>
    <w:rsid w:val="736925D6"/>
    <w:rsid w:val="736EBF61"/>
    <w:rsid w:val="73AB5E18"/>
    <w:rsid w:val="73AC3D75"/>
    <w:rsid w:val="73AD4D7F"/>
    <w:rsid w:val="73AF9E3D"/>
    <w:rsid w:val="73B85C7F"/>
    <w:rsid w:val="73F2B610"/>
    <w:rsid w:val="743827E2"/>
    <w:rsid w:val="744503B2"/>
    <w:rsid w:val="744B8D76"/>
    <w:rsid w:val="7453A731"/>
    <w:rsid w:val="7454F8E7"/>
    <w:rsid w:val="749D8E50"/>
    <w:rsid w:val="74B582E4"/>
    <w:rsid w:val="74B837A2"/>
    <w:rsid w:val="74BF99EE"/>
    <w:rsid w:val="74CA7E89"/>
    <w:rsid w:val="751ECA89"/>
    <w:rsid w:val="752266C4"/>
    <w:rsid w:val="753C7975"/>
    <w:rsid w:val="7584EC32"/>
    <w:rsid w:val="75897FB9"/>
    <w:rsid w:val="758B0F64"/>
    <w:rsid w:val="75B996B0"/>
    <w:rsid w:val="75E5D00C"/>
    <w:rsid w:val="75EF59CD"/>
    <w:rsid w:val="75F97A11"/>
    <w:rsid w:val="7604C6E8"/>
    <w:rsid w:val="760529E8"/>
    <w:rsid w:val="761129B0"/>
    <w:rsid w:val="7617CF04"/>
    <w:rsid w:val="761ADA51"/>
    <w:rsid w:val="76544011"/>
    <w:rsid w:val="765F839E"/>
    <w:rsid w:val="76985868"/>
    <w:rsid w:val="76E64401"/>
    <w:rsid w:val="76F61617"/>
    <w:rsid w:val="77385A16"/>
    <w:rsid w:val="77390D4C"/>
    <w:rsid w:val="773AC71D"/>
    <w:rsid w:val="778AEC27"/>
    <w:rsid w:val="77A66D5F"/>
    <w:rsid w:val="77AEA281"/>
    <w:rsid w:val="77B7D202"/>
    <w:rsid w:val="77C4AE0A"/>
    <w:rsid w:val="77D12C35"/>
    <w:rsid w:val="77D5DFCD"/>
    <w:rsid w:val="77E46ADD"/>
    <w:rsid w:val="77F002D6"/>
    <w:rsid w:val="77F9E269"/>
    <w:rsid w:val="780B06D7"/>
    <w:rsid w:val="781A3DD8"/>
    <w:rsid w:val="781BE807"/>
    <w:rsid w:val="782E26F2"/>
    <w:rsid w:val="7839DA2A"/>
    <w:rsid w:val="785A8DC4"/>
    <w:rsid w:val="78718DC5"/>
    <w:rsid w:val="78BE1551"/>
    <w:rsid w:val="78D26D39"/>
    <w:rsid w:val="78E3EC9E"/>
    <w:rsid w:val="78EF997D"/>
    <w:rsid w:val="790DE226"/>
    <w:rsid w:val="791DC7DB"/>
    <w:rsid w:val="79202FB1"/>
    <w:rsid w:val="79290B5B"/>
    <w:rsid w:val="793E6408"/>
    <w:rsid w:val="795EA172"/>
    <w:rsid w:val="7967F371"/>
    <w:rsid w:val="7971901D"/>
    <w:rsid w:val="7979273F"/>
    <w:rsid w:val="7982A420"/>
    <w:rsid w:val="7993BD87"/>
    <w:rsid w:val="79BE75AF"/>
    <w:rsid w:val="79C32189"/>
    <w:rsid w:val="79DC6151"/>
    <w:rsid w:val="79F41CF2"/>
    <w:rsid w:val="79F5BFFA"/>
    <w:rsid w:val="7A02F123"/>
    <w:rsid w:val="7A1EF23E"/>
    <w:rsid w:val="7A7EE325"/>
    <w:rsid w:val="7A843CE9"/>
    <w:rsid w:val="7A96F227"/>
    <w:rsid w:val="7AACFA36"/>
    <w:rsid w:val="7AB4A6C2"/>
    <w:rsid w:val="7ABC9C6B"/>
    <w:rsid w:val="7AC1AAF9"/>
    <w:rsid w:val="7B04A9AA"/>
    <w:rsid w:val="7B1A025F"/>
    <w:rsid w:val="7B232362"/>
    <w:rsid w:val="7B45E9FD"/>
    <w:rsid w:val="7B714EE0"/>
    <w:rsid w:val="7B88F05B"/>
    <w:rsid w:val="7B9E86EE"/>
    <w:rsid w:val="7BACD46A"/>
    <w:rsid w:val="7BB25ACB"/>
    <w:rsid w:val="7BCC9D10"/>
    <w:rsid w:val="7BF8FD9A"/>
    <w:rsid w:val="7BFACDF8"/>
    <w:rsid w:val="7C418B4F"/>
    <w:rsid w:val="7C4C7D38"/>
    <w:rsid w:val="7C519324"/>
    <w:rsid w:val="7C90424A"/>
    <w:rsid w:val="7CCC9A13"/>
    <w:rsid w:val="7CCD4CC4"/>
    <w:rsid w:val="7CCE0F05"/>
    <w:rsid w:val="7CD50BF0"/>
    <w:rsid w:val="7CEC2F83"/>
    <w:rsid w:val="7D0091E1"/>
    <w:rsid w:val="7D0B4D50"/>
    <w:rsid w:val="7D1C3916"/>
    <w:rsid w:val="7D224AA8"/>
    <w:rsid w:val="7D270BA6"/>
    <w:rsid w:val="7D32C1E6"/>
    <w:rsid w:val="7D4A7699"/>
    <w:rsid w:val="7D6B0575"/>
    <w:rsid w:val="7D9C385A"/>
    <w:rsid w:val="7DA0BE75"/>
    <w:rsid w:val="7DAD328A"/>
    <w:rsid w:val="7DAE9B2D"/>
    <w:rsid w:val="7DB11789"/>
    <w:rsid w:val="7DB9C89D"/>
    <w:rsid w:val="7DC2429C"/>
    <w:rsid w:val="7DD39427"/>
    <w:rsid w:val="7E09F740"/>
    <w:rsid w:val="7E0A7081"/>
    <w:rsid w:val="7E18B2DD"/>
    <w:rsid w:val="7E1F82B1"/>
    <w:rsid w:val="7E201378"/>
    <w:rsid w:val="7E2BDBC4"/>
    <w:rsid w:val="7E398E4D"/>
    <w:rsid w:val="7E45E12F"/>
    <w:rsid w:val="7E943198"/>
    <w:rsid w:val="7EBD7D4C"/>
    <w:rsid w:val="7EC13121"/>
    <w:rsid w:val="7ED4BE29"/>
    <w:rsid w:val="7F05FE19"/>
    <w:rsid w:val="7F49B3E2"/>
    <w:rsid w:val="7F5A5457"/>
    <w:rsid w:val="7F62D85A"/>
    <w:rsid w:val="7F70C10D"/>
    <w:rsid w:val="7FAAC901"/>
    <w:rsid w:val="7FB17196"/>
    <w:rsid w:val="7FBA9E29"/>
    <w:rsid w:val="7FCB367E"/>
    <w:rsid w:val="7FCCB33D"/>
    <w:rsid w:val="7FE25207"/>
    <w:rsid w:val="7FF04610"/>
    <w:rsid w:val="7FF1D9A7"/>
    <w:rsid w:val="7FF522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9D238"/>
  <w15:docId w15:val="{DFE79B6B-5F61-4C5A-B562-8AED8D11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A33"/>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customStyle="1" w:styleId="CommentSubjectChar">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F97C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97C1F"/>
  </w:style>
  <w:style w:type="character" w:customStyle="1" w:styleId="eop">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customStyle="1" w:styleId="HeaderChar">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customStyle="1" w:styleId="FooterChar">
    <w:name w:val="Footer Char"/>
    <w:basedOn w:val="DefaultParagraphFont"/>
    <w:link w:val="Footer"/>
    <w:uiPriority w:val="99"/>
    <w:rsid w:val="00C24FD4"/>
  </w:style>
  <w:style w:type="character" w:styleId="PlaceholderText">
    <w:name w:val="Placeholder Text"/>
    <w:basedOn w:val="DefaultParagraphFont"/>
    <w:uiPriority w:val="99"/>
    <w:semiHidden/>
    <w:rsid w:val="001349BC"/>
    <w:rPr>
      <w:color w:val="808080"/>
    </w:rPr>
  </w:style>
  <w:style w:type="paragraph" w:customStyle="1" w:styleId="pf0">
    <w:name w:val="pf0"/>
    <w:basedOn w:val="Normal"/>
    <w:rsid w:val="006A6B6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6A6B66"/>
    <w:rPr>
      <w:rFonts w:ascii="Segoe UI" w:hAnsi="Segoe UI" w:cs="Segoe UI" w:hint="default"/>
      <w:sz w:val="18"/>
      <w:szCs w:val="18"/>
    </w:rPr>
  </w:style>
  <w:style w:type="character" w:styleId="FollowedHyperlink">
    <w:name w:val="FollowedHyperlink"/>
    <w:basedOn w:val="DefaultParagraphFont"/>
    <w:uiPriority w:val="99"/>
    <w:semiHidden/>
    <w:unhideWhenUsed/>
    <w:rsid w:val="006A6B66"/>
    <w:rPr>
      <w:color w:val="800080" w:themeColor="followedHyperlink"/>
      <w:u w:val="single"/>
    </w:rPr>
  </w:style>
  <w:style w:type="paragraph" w:styleId="NormalWeb">
    <w:name w:val="Normal (Web)"/>
    <w:basedOn w:val="Normal"/>
    <w:uiPriority w:val="99"/>
    <w:unhideWhenUsed/>
    <w:rsid w:val="006A6B6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6B0998"/>
    <w:rPr>
      <w:b/>
      <w:bCs/>
    </w:rPr>
  </w:style>
  <w:style w:type="character" w:customStyle="1" w:styleId="ui-provider">
    <w:name w:val="ui-provider"/>
    <w:basedOn w:val="DefaultParagraphFont"/>
    <w:rsid w:val="00DF0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6798">
      <w:bodyDiv w:val="1"/>
      <w:marLeft w:val="0"/>
      <w:marRight w:val="0"/>
      <w:marTop w:val="0"/>
      <w:marBottom w:val="0"/>
      <w:divBdr>
        <w:top w:val="none" w:sz="0" w:space="0" w:color="auto"/>
        <w:left w:val="none" w:sz="0" w:space="0" w:color="auto"/>
        <w:bottom w:val="none" w:sz="0" w:space="0" w:color="auto"/>
        <w:right w:val="none" w:sz="0" w:space="0" w:color="auto"/>
      </w:divBdr>
    </w:div>
    <w:div w:id="13043037">
      <w:bodyDiv w:val="1"/>
      <w:marLeft w:val="0"/>
      <w:marRight w:val="0"/>
      <w:marTop w:val="0"/>
      <w:marBottom w:val="0"/>
      <w:divBdr>
        <w:top w:val="none" w:sz="0" w:space="0" w:color="auto"/>
        <w:left w:val="none" w:sz="0" w:space="0" w:color="auto"/>
        <w:bottom w:val="none" w:sz="0" w:space="0" w:color="auto"/>
        <w:right w:val="none" w:sz="0" w:space="0" w:color="auto"/>
      </w:divBdr>
    </w:div>
    <w:div w:id="148521505">
      <w:bodyDiv w:val="1"/>
      <w:marLeft w:val="0"/>
      <w:marRight w:val="0"/>
      <w:marTop w:val="0"/>
      <w:marBottom w:val="0"/>
      <w:divBdr>
        <w:top w:val="none" w:sz="0" w:space="0" w:color="auto"/>
        <w:left w:val="none" w:sz="0" w:space="0" w:color="auto"/>
        <w:bottom w:val="none" w:sz="0" w:space="0" w:color="auto"/>
        <w:right w:val="none" w:sz="0" w:space="0" w:color="auto"/>
      </w:divBdr>
    </w:div>
    <w:div w:id="309864607">
      <w:bodyDiv w:val="1"/>
      <w:marLeft w:val="0"/>
      <w:marRight w:val="0"/>
      <w:marTop w:val="0"/>
      <w:marBottom w:val="0"/>
      <w:divBdr>
        <w:top w:val="none" w:sz="0" w:space="0" w:color="auto"/>
        <w:left w:val="none" w:sz="0" w:space="0" w:color="auto"/>
        <w:bottom w:val="none" w:sz="0" w:space="0" w:color="auto"/>
        <w:right w:val="none" w:sz="0" w:space="0" w:color="auto"/>
      </w:divBdr>
    </w:div>
    <w:div w:id="515776127">
      <w:bodyDiv w:val="1"/>
      <w:marLeft w:val="0"/>
      <w:marRight w:val="0"/>
      <w:marTop w:val="0"/>
      <w:marBottom w:val="0"/>
      <w:divBdr>
        <w:top w:val="none" w:sz="0" w:space="0" w:color="auto"/>
        <w:left w:val="none" w:sz="0" w:space="0" w:color="auto"/>
        <w:bottom w:val="none" w:sz="0" w:space="0" w:color="auto"/>
        <w:right w:val="none" w:sz="0" w:space="0" w:color="auto"/>
      </w:divBdr>
    </w:div>
    <w:div w:id="518348061">
      <w:bodyDiv w:val="1"/>
      <w:marLeft w:val="0"/>
      <w:marRight w:val="0"/>
      <w:marTop w:val="0"/>
      <w:marBottom w:val="0"/>
      <w:divBdr>
        <w:top w:val="none" w:sz="0" w:space="0" w:color="auto"/>
        <w:left w:val="none" w:sz="0" w:space="0" w:color="auto"/>
        <w:bottom w:val="none" w:sz="0" w:space="0" w:color="auto"/>
        <w:right w:val="none" w:sz="0" w:space="0" w:color="auto"/>
      </w:divBdr>
    </w:div>
    <w:div w:id="533619775">
      <w:bodyDiv w:val="1"/>
      <w:marLeft w:val="0"/>
      <w:marRight w:val="0"/>
      <w:marTop w:val="0"/>
      <w:marBottom w:val="0"/>
      <w:divBdr>
        <w:top w:val="none" w:sz="0" w:space="0" w:color="auto"/>
        <w:left w:val="none" w:sz="0" w:space="0" w:color="auto"/>
        <w:bottom w:val="none" w:sz="0" w:space="0" w:color="auto"/>
        <w:right w:val="none" w:sz="0" w:space="0" w:color="auto"/>
      </w:divBdr>
    </w:div>
    <w:div w:id="572160423">
      <w:bodyDiv w:val="1"/>
      <w:marLeft w:val="0"/>
      <w:marRight w:val="0"/>
      <w:marTop w:val="0"/>
      <w:marBottom w:val="0"/>
      <w:divBdr>
        <w:top w:val="none" w:sz="0" w:space="0" w:color="auto"/>
        <w:left w:val="none" w:sz="0" w:space="0" w:color="auto"/>
        <w:bottom w:val="none" w:sz="0" w:space="0" w:color="auto"/>
        <w:right w:val="none" w:sz="0" w:space="0" w:color="auto"/>
      </w:divBdr>
      <w:divsChild>
        <w:div w:id="929504449">
          <w:marLeft w:val="0"/>
          <w:marRight w:val="0"/>
          <w:marTop w:val="0"/>
          <w:marBottom w:val="0"/>
          <w:divBdr>
            <w:top w:val="none" w:sz="0" w:space="0" w:color="auto"/>
            <w:left w:val="none" w:sz="0" w:space="0" w:color="auto"/>
            <w:bottom w:val="none" w:sz="0" w:space="0" w:color="auto"/>
            <w:right w:val="none" w:sz="0" w:space="0" w:color="auto"/>
          </w:divBdr>
        </w:div>
        <w:div w:id="983781059">
          <w:marLeft w:val="0"/>
          <w:marRight w:val="0"/>
          <w:marTop w:val="0"/>
          <w:marBottom w:val="0"/>
          <w:divBdr>
            <w:top w:val="none" w:sz="0" w:space="0" w:color="auto"/>
            <w:left w:val="none" w:sz="0" w:space="0" w:color="auto"/>
            <w:bottom w:val="none" w:sz="0" w:space="0" w:color="auto"/>
            <w:right w:val="none" w:sz="0" w:space="0" w:color="auto"/>
          </w:divBdr>
        </w:div>
        <w:div w:id="1001202325">
          <w:marLeft w:val="0"/>
          <w:marRight w:val="0"/>
          <w:marTop w:val="0"/>
          <w:marBottom w:val="0"/>
          <w:divBdr>
            <w:top w:val="none" w:sz="0" w:space="0" w:color="auto"/>
            <w:left w:val="none" w:sz="0" w:space="0" w:color="auto"/>
            <w:bottom w:val="none" w:sz="0" w:space="0" w:color="auto"/>
            <w:right w:val="none" w:sz="0" w:space="0" w:color="auto"/>
          </w:divBdr>
        </w:div>
      </w:divsChild>
    </w:div>
    <w:div w:id="611939206">
      <w:bodyDiv w:val="1"/>
      <w:marLeft w:val="0"/>
      <w:marRight w:val="0"/>
      <w:marTop w:val="0"/>
      <w:marBottom w:val="0"/>
      <w:divBdr>
        <w:top w:val="none" w:sz="0" w:space="0" w:color="auto"/>
        <w:left w:val="none" w:sz="0" w:space="0" w:color="auto"/>
        <w:bottom w:val="none" w:sz="0" w:space="0" w:color="auto"/>
        <w:right w:val="none" w:sz="0" w:space="0" w:color="auto"/>
      </w:divBdr>
    </w:div>
    <w:div w:id="628440986">
      <w:bodyDiv w:val="1"/>
      <w:marLeft w:val="0"/>
      <w:marRight w:val="0"/>
      <w:marTop w:val="0"/>
      <w:marBottom w:val="0"/>
      <w:divBdr>
        <w:top w:val="none" w:sz="0" w:space="0" w:color="auto"/>
        <w:left w:val="none" w:sz="0" w:space="0" w:color="auto"/>
        <w:bottom w:val="none" w:sz="0" w:space="0" w:color="auto"/>
        <w:right w:val="none" w:sz="0" w:space="0" w:color="auto"/>
      </w:divBdr>
    </w:div>
    <w:div w:id="655299247">
      <w:bodyDiv w:val="1"/>
      <w:marLeft w:val="0"/>
      <w:marRight w:val="0"/>
      <w:marTop w:val="0"/>
      <w:marBottom w:val="0"/>
      <w:divBdr>
        <w:top w:val="none" w:sz="0" w:space="0" w:color="auto"/>
        <w:left w:val="none" w:sz="0" w:space="0" w:color="auto"/>
        <w:bottom w:val="none" w:sz="0" w:space="0" w:color="auto"/>
        <w:right w:val="none" w:sz="0" w:space="0" w:color="auto"/>
      </w:divBdr>
    </w:div>
    <w:div w:id="667825076">
      <w:bodyDiv w:val="1"/>
      <w:marLeft w:val="0"/>
      <w:marRight w:val="0"/>
      <w:marTop w:val="0"/>
      <w:marBottom w:val="0"/>
      <w:divBdr>
        <w:top w:val="none" w:sz="0" w:space="0" w:color="auto"/>
        <w:left w:val="none" w:sz="0" w:space="0" w:color="auto"/>
        <w:bottom w:val="none" w:sz="0" w:space="0" w:color="auto"/>
        <w:right w:val="none" w:sz="0" w:space="0" w:color="auto"/>
      </w:divBdr>
    </w:div>
    <w:div w:id="669331763">
      <w:bodyDiv w:val="1"/>
      <w:marLeft w:val="0"/>
      <w:marRight w:val="0"/>
      <w:marTop w:val="0"/>
      <w:marBottom w:val="0"/>
      <w:divBdr>
        <w:top w:val="none" w:sz="0" w:space="0" w:color="auto"/>
        <w:left w:val="none" w:sz="0" w:space="0" w:color="auto"/>
        <w:bottom w:val="none" w:sz="0" w:space="0" w:color="auto"/>
        <w:right w:val="none" w:sz="0" w:space="0" w:color="auto"/>
      </w:divBdr>
    </w:div>
    <w:div w:id="833111817">
      <w:bodyDiv w:val="1"/>
      <w:marLeft w:val="0"/>
      <w:marRight w:val="0"/>
      <w:marTop w:val="0"/>
      <w:marBottom w:val="0"/>
      <w:divBdr>
        <w:top w:val="none" w:sz="0" w:space="0" w:color="auto"/>
        <w:left w:val="none" w:sz="0" w:space="0" w:color="auto"/>
        <w:bottom w:val="none" w:sz="0" w:space="0" w:color="auto"/>
        <w:right w:val="none" w:sz="0" w:space="0" w:color="auto"/>
      </w:divBdr>
    </w:div>
    <w:div w:id="884408352">
      <w:bodyDiv w:val="1"/>
      <w:marLeft w:val="0"/>
      <w:marRight w:val="0"/>
      <w:marTop w:val="0"/>
      <w:marBottom w:val="0"/>
      <w:divBdr>
        <w:top w:val="none" w:sz="0" w:space="0" w:color="auto"/>
        <w:left w:val="none" w:sz="0" w:space="0" w:color="auto"/>
        <w:bottom w:val="none" w:sz="0" w:space="0" w:color="auto"/>
        <w:right w:val="none" w:sz="0" w:space="0" w:color="auto"/>
      </w:divBdr>
    </w:div>
    <w:div w:id="888998890">
      <w:bodyDiv w:val="1"/>
      <w:marLeft w:val="0"/>
      <w:marRight w:val="0"/>
      <w:marTop w:val="0"/>
      <w:marBottom w:val="0"/>
      <w:divBdr>
        <w:top w:val="none" w:sz="0" w:space="0" w:color="auto"/>
        <w:left w:val="none" w:sz="0" w:space="0" w:color="auto"/>
        <w:bottom w:val="none" w:sz="0" w:space="0" w:color="auto"/>
        <w:right w:val="none" w:sz="0" w:space="0" w:color="auto"/>
      </w:divBdr>
      <w:divsChild>
        <w:div w:id="578952119">
          <w:marLeft w:val="0"/>
          <w:marRight w:val="0"/>
          <w:marTop w:val="0"/>
          <w:marBottom w:val="0"/>
          <w:divBdr>
            <w:top w:val="none" w:sz="0" w:space="0" w:color="auto"/>
            <w:left w:val="none" w:sz="0" w:space="0" w:color="auto"/>
            <w:bottom w:val="none" w:sz="0" w:space="0" w:color="auto"/>
            <w:right w:val="none" w:sz="0" w:space="0" w:color="auto"/>
          </w:divBdr>
        </w:div>
        <w:div w:id="940838780">
          <w:marLeft w:val="0"/>
          <w:marRight w:val="0"/>
          <w:marTop w:val="0"/>
          <w:marBottom w:val="0"/>
          <w:divBdr>
            <w:top w:val="none" w:sz="0" w:space="0" w:color="auto"/>
            <w:left w:val="none" w:sz="0" w:space="0" w:color="auto"/>
            <w:bottom w:val="none" w:sz="0" w:space="0" w:color="auto"/>
            <w:right w:val="none" w:sz="0" w:space="0" w:color="auto"/>
          </w:divBdr>
        </w:div>
        <w:div w:id="1071345376">
          <w:marLeft w:val="0"/>
          <w:marRight w:val="0"/>
          <w:marTop w:val="0"/>
          <w:marBottom w:val="0"/>
          <w:divBdr>
            <w:top w:val="none" w:sz="0" w:space="0" w:color="auto"/>
            <w:left w:val="none" w:sz="0" w:space="0" w:color="auto"/>
            <w:bottom w:val="none" w:sz="0" w:space="0" w:color="auto"/>
            <w:right w:val="none" w:sz="0" w:space="0" w:color="auto"/>
          </w:divBdr>
        </w:div>
      </w:divsChild>
    </w:div>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971179129">
      <w:bodyDiv w:val="1"/>
      <w:marLeft w:val="0"/>
      <w:marRight w:val="0"/>
      <w:marTop w:val="0"/>
      <w:marBottom w:val="0"/>
      <w:divBdr>
        <w:top w:val="none" w:sz="0" w:space="0" w:color="auto"/>
        <w:left w:val="none" w:sz="0" w:space="0" w:color="auto"/>
        <w:bottom w:val="none" w:sz="0" w:space="0" w:color="auto"/>
        <w:right w:val="none" w:sz="0" w:space="0" w:color="auto"/>
      </w:divBdr>
    </w:div>
    <w:div w:id="1033578898">
      <w:bodyDiv w:val="1"/>
      <w:marLeft w:val="0"/>
      <w:marRight w:val="0"/>
      <w:marTop w:val="0"/>
      <w:marBottom w:val="0"/>
      <w:divBdr>
        <w:top w:val="none" w:sz="0" w:space="0" w:color="auto"/>
        <w:left w:val="none" w:sz="0" w:space="0" w:color="auto"/>
        <w:bottom w:val="none" w:sz="0" w:space="0" w:color="auto"/>
        <w:right w:val="none" w:sz="0" w:space="0" w:color="auto"/>
      </w:divBdr>
    </w:div>
    <w:div w:id="1160342696">
      <w:bodyDiv w:val="1"/>
      <w:marLeft w:val="0"/>
      <w:marRight w:val="0"/>
      <w:marTop w:val="0"/>
      <w:marBottom w:val="0"/>
      <w:divBdr>
        <w:top w:val="none" w:sz="0" w:space="0" w:color="auto"/>
        <w:left w:val="none" w:sz="0" w:space="0" w:color="auto"/>
        <w:bottom w:val="none" w:sz="0" w:space="0" w:color="auto"/>
        <w:right w:val="none" w:sz="0" w:space="0" w:color="auto"/>
      </w:divBdr>
    </w:div>
    <w:div w:id="1249802598">
      <w:bodyDiv w:val="1"/>
      <w:marLeft w:val="0"/>
      <w:marRight w:val="0"/>
      <w:marTop w:val="0"/>
      <w:marBottom w:val="0"/>
      <w:divBdr>
        <w:top w:val="none" w:sz="0" w:space="0" w:color="auto"/>
        <w:left w:val="none" w:sz="0" w:space="0" w:color="auto"/>
        <w:bottom w:val="none" w:sz="0" w:space="0" w:color="auto"/>
        <w:right w:val="none" w:sz="0" w:space="0" w:color="auto"/>
      </w:divBdr>
    </w:div>
    <w:div w:id="1377194815">
      <w:bodyDiv w:val="1"/>
      <w:marLeft w:val="0"/>
      <w:marRight w:val="0"/>
      <w:marTop w:val="0"/>
      <w:marBottom w:val="0"/>
      <w:divBdr>
        <w:top w:val="none" w:sz="0" w:space="0" w:color="auto"/>
        <w:left w:val="none" w:sz="0" w:space="0" w:color="auto"/>
        <w:bottom w:val="none" w:sz="0" w:space="0" w:color="auto"/>
        <w:right w:val="none" w:sz="0" w:space="0" w:color="auto"/>
      </w:divBdr>
    </w:div>
    <w:div w:id="1450319253">
      <w:bodyDiv w:val="1"/>
      <w:marLeft w:val="0"/>
      <w:marRight w:val="0"/>
      <w:marTop w:val="0"/>
      <w:marBottom w:val="0"/>
      <w:divBdr>
        <w:top w:val="none" w:sz="0" w:space="0" w:color="auto"/>
        <w:left w:val="none" w:sz="0" w:space="0" w:color="auto"/>
        <w:bottom w:val="none" w:sz="0" w:space="0" w:color="auto"/>
        <w:right w:val="none" w:sz="0" w:space="0" w:color="auto"/>
      </w:divBdr>
    </w:div>
    <w:div w:id="1474565765">
      <w:bodyDiv w:val="1"/>
      <w:marLeft w:val="0"/>
      <w:marRight w:val="0"/>
      <w:marTop w:val="0"/>
      <w:marBottom w:val="0"/>
      <w:divBdr>
        <w:top w:val="none" w:sz="0" w:space="0" w:color="auto"/>
        <w:left w:val="none" w:sz="0" w:space="0" w:color="auto"/>
        <w:bottom w:val="none" w:sz="0" w:space="0" w:color="auto"/>
        <w:right w:val="none" w:sz="0" w:space="0" w:color="auto"/>
      </w:divBdr>
    </w:div>
    <w:div w:id="1476099543">
      <w:bodyDiv w:val="1"/>
      <w:marLeft w:val="0"/>
      <w:marRight w:val="0"/>
      <w:marTop w:val="0"/>
      <w:marBottom w:val="0"/>
      <w:divBdr>
        <w:top w:val="none" w:sz="0" w:space="0" w:color="auto"/>
        <w:left w:val="none" w:sz="0" w:space="0" w:color="auto"/>
        <w:bottom w:val="none" w:sz="0" w:space="0" w:color="auto"/>
        <w:right w:val="none" w:sz="0" w:space="0" w:color="auto"/>
      </w:divBdr>
    </w:div>
    <w:div w:id="1487893358">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548371230">
      <w:bodyDiv w:val="1"/>
      <w:marLeft w:val="0"/>
      <w:marRight w:val="0"/>
      <w:marTop w:val="0"/>
      <w:marBottom w:val="0"/>
      <w:divBdr>
        <w:top w:val="none" w:sz="0" w:space="0" w:color="auto"/>
        <w:left w:val="none" w:sz="0" w:space="0" w:color="auto"/>
        <w:bottom w:val="none" w:sz="0" w:space="0" w:color="auto"/>
        <w:right w:val="none" w:sz="0" w:space="0" w:color="auto"/>
      </w:divBdr>
    </w:div>
    <w:div w:id="1737360034">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 w:id="1970278488">
      <w:bodyDiv w:val="1"/>
      <w:marLeft w:val="0"/>
      <w:marRight w:val="0"/>
      <w:marTop w:val="0"/>
      <w:marBottom w:val="0"/>
      <w:divBdr>
        <w:top w:val="none" w:sz="0" w:space="0" w:color="auto"/>
        <w:left w:val="none" w:sz="0" w:space="0" w:color="auto"/>
        <w:bottom w:val="none" w:sz="0" w:space="0" w:color="auto"/>
        <w:right w:val="none" w:sz="0" w:space="0" w:color="auto"/>
      </w:divBdr>
    </w:div>
    <w:div w:id="2019388639">
      <w:bodyDiv w:val="1"/>
      <w:marLeft w:val="0"/>
      <w:marRight w:val="0"/>
      <w:marTop w:val="0"/>
      <w:marBottom w:val="0"/>
      <w:divBdr>
        <w:top w:val="none" w:sz="0" w:space="0" w:color="auto"/>
        <w:left w:val="none" w:sz="0" w:space="0" w:color="auto"/>
        <w:bottom w:val="none" w:sz="0" w:space="0" w:color="auto"/>
        <w:right w:val="none" w:sz="0" w:space="0" w:color="auto"/>
      </w:divBdr>
    </w:div>
    <w:div w:id="2082023991">
      <w:bodyDiv w:val="1"/>
      <w:marLeft w:val="0"/>
      <w:marRight w:val="0"/>
      <w:marTop w:val="0"/>
      <w:marBottom w:val="0"/>
      <w:divBdr>
        <w:top w:val="none" w:sz="0" w:space="0" w:color="auto"/>
        <w:left w:val="none" w:sz="0" w:space="0" w:color="auto"/>
        <w:bottom w:val="none" w:sz="0" w:space="0" w:color="auto"/>
        <w:right w:val="none" w:sz="0" w:space="0" w:color="auto"/>
      </w:divBdr>
    </w:div>
    <w:div w:id="21295421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southwestern-behavioral.policystat.com/policy/13145724/latest" TargetMode="External"/><Relationship Id="rId18" Type="http://schemas.microsoft.com/office/2016/09/relationships/commentsIds" Target="commentsIds.xml"/><Relationship Id="rId26" Type="http://schemas.openxmlformats.org/officeDocument/2006/relationships/hyperlink" Target="https://southwestern-behavioral.policystat.com/policy/13085823/latest" TargetMode="External"/><Relationship Id="rId39" Type="http://schemas.openxmlformats.org/officeDocument/2006/relationships/hyperlink" Target="https://southwestern-behavioral.policystat.com/policy/14478098/latest" TargetMode="External"/><Relationship Id="rId21" Type="http://schemas.openxmlformats.org/officeDocument/2006/relationships/hyperlink" Target="https://southwestern-behavioral.policystat.com/policy/13263144/latest" TargetMode="External"/><Relationship Id="rId34" Type="http://schemas.openxmlformats.org/officeDocument/2006/relationships/hyperlink" Target="https://southwestern-behavioral.policystat.com/policy/12692175/latest" TargetMode="External"/><Relationship Id="rId42" Type="http://schemas.openxmlformats.org/officeDocument/2006/relationships/hyperlink" Target="https://southwestern-behavioral.policystat.com/policy/14055565/latest" TargetMode="External"/><Relationship Id="rId47" Type="http://schemas.openxmlformats.org/officeDocument/2006/relationships/hyperlink" Target="https://southwestern-behavioral.policystat.com/policy/14089619/latest/" TargetMode="External"/><Relationship Id="rId50" Type="http://schemas.openxmlformats.org/officeDocument/2006/relationships/hyperlink" Target="https://southwestern-behavioral.policystat.com/policy/14478098/latest" TargetMode="External"/><Relationship Id="rId55" Type="http://schemas.openxmlformats.org/officeDocument/2006/relationships/hyperlink" Target="https://southwestern-behavioral.policystat.com/policy/14219849/latest/" TargetMode="External"/><Relationship Id="rId63" Type="http://schemas.openxmlformats.org/officeDocument/2006/relationships/hyperlink" Target="https://southwestern-behavioral.policystat.com/policy/12692175/latest" TargetMode="External"/><Relationship Id="rId68" Type="http://schemas.openxmlformats.org/officeDocument/2006/relationships/hyperlink" Target="https://southwestern-behavioral.policystat.com/policy/13353050/latest/" TargetMode="External"/><Relationship Id="rId76" Type="http://schemas.openxmlformats.org/officeDocument/2006/relationships/hyperlink" Target="https://southwestern-behavioral.policystat.com/policy/14055565/latest" TargetMode="External"/><Relationship Id="rId84" Type="http://schemas.openxmlformats.org/officeDocument/2006/relationships/header" Target="header1.xml"/><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southwestern-behavioral.policystat.com/policy/13949900/latest/" TargetMode="External"/><Relationship Id="rId2" Type="http://schemas.openxmlformats.org/officeDocument/2006/relationships/customXml" Target="../customXml/item2.xml"/><Relationship Id="rId16" Type="http://schemas.openxmlformats.org/officeDocument/2006/relationships/comments" Target="comments.xml"/><Relationship Id="rId29" Type="http://schemas.openxmlformats.org/officeDocument/2006/relationships/hyperlink" Target="https://southwestern-behavioral.policystat.com/policy/11346356/latest" TargetMode="External"/><Relationship Id="rId11" Type="http://schemas.openxmlformats.org/officeDocument/2006/relationships/hyperlink" Target="https://southwesternhealthcare.sharepoint.com/:f:/r/sites/CCBHSAMHSAProject/Shared%20Documents/CCBHC-IA%20Grant%202022-2026/MOU%20Repository?csf=1&amp;web=1&amp;e=laY5hx" TargetMode="External"/><Relationship Id="rId24" Type="http://schemas.openxmlformats.org/officeDocument/2006/relationships/hyperlink" Target="https://southwestern-behavioral.policystat.com/policy/13157542/latest" TargetMode="External"/><Relationship Id="rId32" Type="http://schemas.openxmlformats.org/officeDocument/2006/relationships/hyperlink" Target="https://southwestern-behavioral.policystat.com/policy/13949910/latest" TargetMode="External"/><Relationship Id="rId37" Type="http://schemas.openxmlformats.org/officeDocument/2006/relationships/hyperlink" Target="https://southwestern-behavioral.policystat.com/policy/14089619/latest" TargetMode="External"/><Relationship Id="rId40" Type="http://schemas.openxmlformats.org/officeDocument/2006/relationships/hyperlink" Target="https://southwestern-behavioral.policystat.com/policy/13559429/latest" TargetMode="External"/><Relationship Id="rId45" Type="http://schemas.openxmlformats.org/officeDocument/2006/relationships/hyperlink" Target="https://southwestern-behavioral.policystat.com/policy/14478098/latest" TargetMode="External"/><Relationship Id="rId53" Type="http://schemas.openxmlformats.org/officeDocument/2006/relationships/hyperlink" Target="https://southwestern-behavioral.policystat.com/policy/14261157/latest/" TargetMode="External"/><Relationship Id="rId58" Type="http://schemas.openxmlformats.org/officeDocument/2006/relationships/hyperlink" Target="https://southwestern-behavioral.policystat.com/policy/14219854/latest/" TargetMode="External"/><Relationship Id="rId66" Type="http://schemas.openxmlformats.org/officeDocument/2006/relationships/hyperlink" Target="https://southwestern-behavioral.policystat.com/policy/14219851/latest/" TargetMode="External"/><Relationship Id="rId74" Type="http://schemas.openxmlformats.org/officeDocument/2006/relationships/hyperlink" Target="https://southwestern-behavioral.policystat.com/policy/14055565/latest" TargetMode="External"/><Relationship Id="rId79" Type="http://schemas.openxmlformats.org/officeDocument/2006/relationships/hyperlink" Target="https://southwestern-behavioral.policystat.com/policy/12692175/latest" TargetMode="External"/><Relationship Id="rId87" Type="http://schemas.microsoft.com/office/2011/relationships/people" Target="people.xml"/><Relationship Id="rId5" Type="http://schemas.openxmlformats.org/officeDocument/2006/relationships/numbering" Target="numbering.xml"/><Relationship Id="rId61" Type="http://schemas.openxmlformats.org/officeDocument/2006/relationships/hyperlink" Target="https://southwestern-behavioral.policystat.com/policy/14219851/latest/" TargetMode="External"/><Relationship Id="rId82" Type="http://schemas.openxmlformats.org/officeDocument/2006/relationships/hyperlink" Target="https://hlthmgt.sharepoint.com/208459/Shared%20Documents/Drafting%20Docs/1.%09https:/southwestern-behavioral.policystat.com/policy/13949916/latest" TargetMode="Externa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outhwestern-healthcare.policystat.com/policy/14219790/latest/" TargetMode="External"/><Relationship Id="rId22" Type="http://schemas.openxmlformats.org/officeDocument/2006/relationships/hyperlink" Target="https://southwestern-behavioral.policystat.com/policy/14107031/latest" TargetMode="External"/><Relationship Id="rId27" Type="http://schemas.openxmlformats.org/officeDocument/2006/relationships/hyperlink" Target="https://southwestern-behavioral.policystat.com/policy/14055565/latest" TargetMode="External"/><Relationship Id="rId30" Type="http://schemas.openxmlformats.org/officeDocument/2006/relationships/hyperlink" Target="https://southwestern-behavioral.policystat.com/policy/12779146/latest" TargetMode="External"/><Relationship Id="rId35" Type="http://schemas.openxmlformats.org/officeDocument/2006/relationships/hyperlink" Target="https://southwestern-behavioral.policystat.com/policy/14219849/latest" TargetMode="External"/><Relationship Id="rId43" Type="http://schemas.openxmlformats.org/officeDocument/2006/relationships/hyperlink" Target="https://southwestern-behavioral.policystat.com/policy/12691833/latest" TargetMode="External"/><Relationship Id="rId48" Type="http://schemas.openxmlformats.org/officeDocument/2006/relationships/hyperlink" Target="https://southwestern-behavioral.policystat.com/policy/12285543/latest/" TargetMode="External"/><Relationship Id="rId56" Type="http://schemas.openxmlformats.org/officeDocument/2006/relationships/hyperlink" Target="https://southwestern-behavioral.policystat.com/policy/14219849/latest" TargetMode="External"/><Relationship Id="rId64" Type="http://schemas.openxmlformats.org/officeDocument/2006/relationships/hyperlink" Target="https://southwestern-behavioral.policystat.com/policy/14547178/latest" TargetMode="External"/><Relationship Id="rId69" Type="http://schemas.openxmlformats.org/officeDocument/2006/relationships/hyperlink" Target="https://southwestern-behavioral.policystat.com/policy/14219790/latest/" TargetMode="External"/><Relationship Id="rId77" Type="http://schemas.openxmlformats.org/officeDocument/2006/relationships/hyperlink" Target="https://southwestern-behavioral.policystat.com/policy/14219790/latest/" TargetMode="External"/><Relationship Id="rId8" Type="http://schemas.openxmlformats.org/officeDocument/2006/relationships/webSettings" Target="webSettings.xml"/><Relationship Id="rId51" Type="http://schemas.openxmlformats.org/officeDocument/2006/relationships/hyperlink" Target="https://southwestern-behavioral.policystat.com/policy/14261157/latest/" TargetMode="External"/><Relationship Id="rId72" Type="http://schemas.openxmlformats.org/officeDocument/2006/relationships/hyperlink" Target="https://southwestern-behavioral.policystat.com/policy/14055565/latest" TargetMode="External"/><Relationship Id="rId80" Type="http://schemas.openxmlformats.org/officeDocument/2006/relationships/hyperlink" Target="https://www.healthquality.va.gov/" TargetMode="External"/><Relationship Id="rId85"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store.samhsa.gov/sites/default/files/d7/priv/sma16-4931.pdf" TargetMode="External"/><Relationship Id="rId17" Type="http://schemas.microsoft.com/office/2011/relationships/commentsExtended" Target="commentsExtended.xml"/><Relationship Id="rId25" Type="http://schemas.openxmlformats.org/officeDocument/2006/relationships/hyperlink" Target="https://southwestern-behavioral.policystat.com/policy/12692175/latest" TargetMode="External"/><Relationship Id="rId33" Type="http://schemas.openxmlformats.org/officeDocument/2006/relationships/hyperlink" Target="https://southwestern-behavioral.policystat.com/policy/12373560" TargetMode="External"/><Relationship Id="rId38" Type="http://schemas.openxmlformats.org/officeDocument/2006/relationships/hyperlink" Target="https://southwestern-behavioral.policystat.com/policy/14055565/latest" TargetMode="External"/><Relationship Id="rId46" Type="http://schemas.openxmlformats.org/officeDocument/2006/relationships/hyperlink" Target="https://southwestern-behavioral.policystat.com/policy/13559429/latest/" TargetMode="External"/><Relationship Id="rId59" Type="http://schemas.openxmlformats.org/officeDocument/2006/relationships/hyperlink" Target="https://southwestern-behavioral.policystat.com/policy/12109794/latest" TargetMode="External"/><Relationship Id="rId67" Type="http://schemas.openxmlformats.org/officeDocument/2006/relationships/hyperlink" Target="https://southwestern-behavioral.policystat.com/policy/13353050/latest/" TargetMode="External"/><Relationship Id="rId20" Type="http://schemas.openxmlformats.org/officeDocument/2006/relationships/hyperlink" Target="https://southwestern-behavioral.policystat.com/policy/12593276/latest" TargetMode="External"/><Relationship Id="rId41" Type="http://schemas.openxmlformats.org/officeDocument/2006/relationships/hyperlink" Target="https://southwestern-behavioral.policystat.com/policy/14089619/latest" TargetMode="External"/><Relationship Id="rId54" Type="http://schemas.openxmlformats.org/officeDocument/2006/relationships/hyperlink" Target="https://southwestern-behavioral.policystat.com/policy/14261157/latest/" TargetMode="External"/><Relationship Id="rId62" Type="http://schemas.openxmlformats.org/officeDocument/2006/relationships/hyperlink" Target="https://southwestern-behavioral.policystat.com/policy/12692175/latest" TargetMode="External"/><Relationship Id="rId70" Type="http://schemas.openxmlformats.org/officeDocument/2006/relationships/hyperlink" Target="https://southwestern-behavioral.policystat.com/policy/14219790/latest/" TargetMode="External"/><Relationship Id="rId75" Type="http://schemas.openxmlformats.org/officeDocument/2006/relationships/hyperlink" Target="https://southwestern-behavioral.policystat.com/policy/12372379/latest" TargetMode="External"/><Relationship Id="rId83" Type="http://schemas.openxmlformats.org/officeDocument/2006/relationships/hyperlink" Target="https://southwestern-behavioral.policystat.com/policy/12123165/latest" TargetMode="External"/><Relationship Id="rId88"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outhwestern-behavioral.policystat.com/policy/14219819/latest" TargetMode="External"/><Relationship Id="rId23" Type="http://schemas.openxmlformats.org/officeDocument/2006/relationships/hyperlink" Target="https://southwestern-behavioral.policystat.com/policy/14107031/latest" TargetMode="External"/><Relationship Id="rId28" Type="http://schemas.openxmlformats.org/officeDocument/2006/relationships/hyperlink" Target="https://southwestern-behavioral.policystat.com/policy/12834260/latest" TargetMode="External"/><Relationship Id="rId36" Type="http://schemas.openxmlformats.org/officeDocument/2006/relationships/hyperlink" Target="https://southwestern-behavioral.policystat.com/policy/14219854/latest" TargetMode="External"/><Relationship Id="rId49" Type="http://schemas.openxmlformats.org/officeDocument/2006/relationships/hyperlink" Target="https://southwestern-behavioral.policystat.com/policy/14055565/latest/" TargetMode="External"/><Relationship Id="rId57" Type="http://schemas.openxmlformats.org/officeDocument/2006/relationships/hyperlink" Target="https://southwestern-behavioral.policystat.com/policy/13085823/latest" TargetMode="External"/><Relationship Id="rId10" Type="http://schemas.openxmlformats.org/officeDocument/2006/relationships/endnotes" Target="endnotes.xml"/><Relationship Id="rId31" Type="http://schemas.openxmlformats.org/officeDocument/2006/relationships/hyperlink" Target="https://southwestern-behavioral.policystat.com/policy/13949899/latest" TargetMode="External"/><Relationship Id="rId44" Type="http://schemas.openxmlformats.org/officeDocument/2006/relationships/hyperlink" Target="https://southwestern-behavioral.policystat.com/policy/14089619/latest" TargetMode="External"/><Relationship Id="rId52" Type="http://schemas.openxmlformats.org/officeDocument/2006/relationships/hyperlink" Target="https://southwestern-behavioral.policystat.com/policy/14261157/latest/" TargetMode="External"/><Relationship Id="rId60" Type="http://schemas.openxmlformats.org/officeDocument/2006/relationships/hyperlink" Target="https://southwestern-behavioral.policystat.com/policy/14219851/latest/" TargetMode="External"/><Relationship Id="rId65" Type="http://schemas.openxmlformats.org/officeDocument/2006/relationships/hyperlink" Target="https://southwestern-behavioral.policystat.com/policy/14547178/latest" TargetMode="External"/><Relationship Id="rId73" Type="http://schemas.openxmlformats.org/officeDocument/2006/relationships/hyperlink" Target="https://southwestern-behavioral.policystat.com/policy/13949900/latest" TargetMode="External"/><Relationship Id="rId78" Type="http://schemas.openxmlformats.org/officeDocument/2006/relationships/hyperlink" Target="https://southwestern-behavioral.policystat.com/policy/12692175/latest" TargetMode="External"/><Relationship Id="rId81" Type="http://schemas.openxmlformats.org/officeDocument/2006/relationships/hyperlink" Target="https://www.mentalhealth.va.gov/providers/sud/docs/UniformServicesHandbook1160-01.pdf" TargetMode="External"/><Relationship Id="rId86"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7B9FF0CBE24DA99CAAD82A465297A8"/>
        <w:category>
          <w:name w:val="General"/>
          <w:gallery w:val="placeholder"/>
        </w:category>
        <w:types>
          <w:type w:val="bbPlcHdr"/>
        </w:types>
        <w:behaviors>
          <w:behavior w:val="content"/>
        </w:behaviors>
        <w:guid w:val="{33FB7794-EC36-421A-A1E2-46A7EF5CF816}"/>
      </w:docPartPr>
      <w:docPartBody>
        <w:p w:rsidR="004F3149" w:rsidRDefault="004F3149">
          <w:pPr>
            <w:pStyle w:val="047B9FF0CBE24DA99CAAD82A465297A8"/>
          </w:pPr>
          <w:r w:rsidRPr="00A52299">
            <w:rPr>
              <w:rStyle w:val="PlaceholderText"/>
            </w:rPr>
            <w:t>Choose an item.</w:t>
          </w:r>
        </w:p>
      </w:docPartBody>
    </w:docPart>
    <w:docPart>
      <w:docPartPr>
        <w:name w:val="ADBA2224261743CCA62A475D80F5A89C"/>
        <w:category>
          <w:name w:val="General"/>
          <w:gallery w:val="placeholder"/>
        </w:category>
        <w:types>
          <w:type w:val="bbPlcHdr"/>
        </w:types>
        <w:behaviors>
          <w:behavior w:val="content"/>
        </w:behaviors>
        <w:guid w:val="{58162392-4F07-4B49-A5D1-AF79CCF5921A}"/>
      </w:docPartPr>
      <w:docPartBody>
        <w:p w:rsidR="004F3149" w:rsidRDefault="004F3149">
          <w:pPr>
            <w:pStyle w:val="ADBA2224261743CCA62A475D80F5A89C"/>
          </w:pPr>
          <w:r w:rsidRPr="00A52299">
            <w:rPr>
              <w:rStyle w:val="PlaceholderText"/>
            </w:rPr>
            <w:t>Choose an item.</w:t>
          </w:r>
        </w:p>
      </w:docPartBody>
    </w:docPart>
    <w:docPart>
      <w:docPartPr>
        <w:name w:val="83746048FF2445A485938EB9D1A5C8B5"/>
        <w:category>
          <w:name w:val="General"/>
          <w:gallery w:val="placeholder"/>
        </w:category>
        <w:types>
          <w:type w:val="bbPlcHdr"/>
        </w:types>
        <w:behaviors>
          <w:behavior w:val="content"/>
        </w:behaviors>
        <w:guid w:val="{C7799835-44C4-4A34-8A38-C2C31DDC4C1C}"/>
      </w:docPartPr>
      <w:docPartBody>
        <w:p w:rsidR="004F3149" w:rsidRDefault="004F3149">
          <w:pPr>
            <w:pStyle w:val="83746048FF2445A485938EB9D1A5C8B5"/>
          </w:pPr>
          <w:r w:rsidRPr="00A52299">
            <w:rPr>
              <w:rStyle w:val="PlaceholderText"/>
            </w:rPr>
            <w:t>Choose an item.</w:t>
          </w:r>
        </w:p>
      </w:docPartBody>
    </w:docPart>
    <w:docPart>
      <w:docPartPr>
        <w:name w:val="E0A4C964F6AA45158B0624904422A724"/>
        <w:category>
          <w:name w:val="General"/>
          <w:gallery w:val="placeholder"/>
        </w:category>
        <w:types>
          <w:type w:val="bbPlcHdr"/>
        </w:types>
        <w:behaviors>
          <w:behavior w:val="content"/>
        </w:behaviors>
        <w:guid w:val="{F4EEE7A9-87C3-4E08-BFE2-25A809864BD5}"/>
      </w:docPartPr>
      <w:docPartBody>
        <w:p w:rsidR="004F3149" w:rsidRDefault="004F3149">
          <w:pPr>
            <w:pStyle w:val="E0A4C964F6AA45158B0624904422A724"/>
          </w:pPr>
          <w:r w:rsidRPr="00A52299">
            <w:rPr>
              <w:rStyle w:val="PlaceholderText"/>
            </w:rPr>
            <w:t>Choose an item.</w:t>
          </w:r>
        </w:p>
      </w:docPartBody>
    </w:docPart>
    <w:docPart>
      <w:docPartPr>
        <w:name w:val="5D07D9F899C44F5CA44F5A67DD8EF830"/>
        <w:category>
          <w:name w:val="General"/>
          <w:gallery w:val="placeholder"/>
        </w:category>
        <w:types>
          <w:type w:val="bbPlcHdr"/>
        </w:types>
        <w:behaviors>
          <w:behavior w:val="content"/>
        </w:behaviors>
        <w:guid w:val="{A76A2D33-349B-4999-84EB-B773E008F8DF}"/>
      </w:docPartPr>
      <w:docPartBody>
        <w:p w:rsidR="004F3149" w:rsidRDefault="004F3149">
          <w:pPr>
            <w:pStyle w:val="5D07D9F899C44F5CA44F5A67DD8EF830"/>
          </w:pPr>
          <w:r w:rsidRPr="00A52299">
            <w:rPr>
              <w:rStyle w:val="PlaceholderText"/>
            </w:rPr>
            <w:t>Choose an item.</w:t>
          </w:r>
        </w:p>
      </w:docPartBody>
    </w:docPart>
    <w:docPart>
      <w:docPartPr>
        <w:name w:val="F094B5E01DA1450EA5F35826C53239E1"/>
        <w:category>
          <w:name w:val="General"/>
          <w:gallery w:val="placeholder"/>
        </w:category>
        <w:types>
          <w:type w:val="bbPlcHdr"/>
        </w:types>
        <w:behaviors>
          <w:behavior w:val="content"/>
        </w:behaviors>
        <w:guid w:val="{10A0477F-FDA0-43F0-830D-003A30F78A3F}"/>
      </w:docPartPr>
      <w:docPartBody>
        <w:p w:rsidR="004F3149" w:rsidRDefault="004F3149">
          <w:pPr>
            <w:pStyle w:val="F094B5E01DA1450EA5F35826C53239E1"/>
          </w:pPr>
          <w:r w:rsidRPr="00A52299">
            <w:rPr>
              <w:rStyle w:val="PlaceholderText"/>
            </w:rPr>
            <w:t>Choose an item.</w:t>
          </w:r>
        </w:p>
      </w:docPartBody>
    </w:docPart>
    <w:docPart>
      <w:docPartPr>
        <w:name w:val="8035CE68CF4846988028E9CB268F2D6E"/>
        <w:category>
          <w:name w:val="General"/>
          <w:gallery w:val="placeholder"/>
        </w:category>
        <w:types>
          <w:type w:val="bbPlcHdr"/>
        </w:types>
        <w:behaviors>
          <w:behavior w:val="content"/>
        </w:behaviors>
        <w:guid w:val="{7B8BE9D3-C7F3-42C6-A8BF-B03DFA863123}"/>
      </w:docPartPr>
      <w:docPartBody>
        <w:p w:rsidR="004F3149" w:rsidRDefault="004F3149">
          <w:pPr>
            <w:pStyle w:val="8035CE68CF4846988028E9CB268F2D6E"/>
          </w:pPr>
          <w:r w:rsidRPr="00A52299">
            <w:rPr>
              <w:rStyle w:val="PlaceholderText"/>
            </w:rPr>
            <w:t>Choose an item.</w:t>
          </w:r>
        </w:p>
      </w:docPartBody>
    </w:docPart>
    <w:docPart>
      <w:docPartPr>
        <w:name w:val="B41EB31B31034F14A4C3C1567DA1EAC6"/>
        <w:category>
          <w:name w:val="General"/>
          <w:gallery w:val="placeholder"/>
        </w:category>
        <w:types>
          <w:type w:val="bbPlcHdr"/>
        </w:types>
        <w:behaviors>
          <w:behavior w:val="content"/>
        </w:behaviors>
        <w:guid w:val="{BA72EC19-0B48-4A7E-9073-1B588CC6CE35}"/>
      </w:docPartPr>
      <w:docPartBody>
        <w:p w:rsidR="004F3149" w:rsidRDefault="004F3149">
          <w:pPr>
            <w:pStyle w:val="B41EB31B31034F14A4C3C1567DA1EAC6"/>
          </w:pPr>
          <w:r w:rsidRPr="00A52299">
            <w:rPr>
              <w:rStyle w:val="PlaceholderText"/>
            </w:rPr>
            <w:t>Choose an item.</w:t>
          </w:r>
        </w:p>
      </w:docPartBody>
    </w:docPart>
    <w:docPart>
      <w:docPartPr>
        <w:name w:val="71FEFB7588D147CE94A2F994E86D9AF0"/>
        <w:category>
          <w:name w:val="General"/>
          <w:gallery w:val="placeholder"/>
        </w:category>
        <w:types>
          <w:type w:val="bbPlcHdr"/>
        </w:types>
        <w:behaviors>
          <w:behavior w:val="content"/>
        </w:behaviors>
        <w:guid w:val="{682FE8F5-DE22-4E24-A93A-65E04C22D5B4}"/>
      </w:docPartPr>
      <w:docPartBody>
        <w:p w:rsidR="004F3149" w:rsidRDefault="004F3149">
          <w:pPr>
            <w:pStyle w:val="71FEFB7588D147CE94A2F994E86D9AF0"/>
          </w:pPr>
          <w:r w:rsidRPr="00A52299">
            <w:rPr>
              <w:rStyle w:val="PlaceholderText"/>
            </w:rPr>
            <w:t>Choose an item.</w:t>
          </w:r>
        </w:p>
      </w:docPartBody>
    </w:docPart>
    <w:docPart>
      <w:docPartPr>
        <w:name w:val="9377F0B4372D4FA09A5702D6851346C7"/>
        <w:category>
          <w:name w:val="General"/>
          <w:gallery w:val="placeholder"/>
        </w:category>
        <w:types>
          <w:type w:val="bbPlcHdr"/>
        </w:types>
        <w:behaviors>
          <w:behavior w:val="content"/>
        </w:behaviors>
        <w:guid w:val="{45A7F25B-0112-4D3A-AD97-B4D697BB7E80}"/>
      </w:docPartPr>
      <w:docPartBody>
        <w:p w:rsidR="004F3149" w:rsidRDefault="00D35A69" w:rsidP="00D35A69">
          <w:pPr>
            <w:pStyle w:val="9377F0B4372D4FA09A5702D6851346C7"/>
          </w:pPr>
          <w:r w:rsidRPr="00A52299">
            <w:rPr>
              <w:rStyle w:val="PlaceholderText"/>
            </w:rPr>
            <w:t>Choose an item.</w:t>
          </w:r>
        </w:p>
      </w:docPartBody>
    </w:docPart>
    <w:docPart>
      <w:docPartPr>
        <w:name w:val="E8C0F6660D924B7BB37B36A992389ECA"/>
        <w:category>
          <w:name w:val="General"/>
          <w:gallery w:val="placeholder"/>
        </w:category>
        <w:types>
          <w:type w:val="bbPlcHdr"/>
        </w:types>
        <w:behaviors>
          <w:behavior w:val="content"/>
        </w:behaviors>
        <w:guid w:val="{AFC2595C-501A-436B-8387-13266E496B75}"/>
      </w:docPartPr>
      <w:docPartBody>
        <w:p w:rsidR="004A7FE8" w:rsidRDefault="004F3149">
          <w:pPr>
            <w:pStyle w:val="E8C0F6660D924B7BB37B36A992389ECA"/>
          </w:pPr>
          <w:r w:rsidRPr="00A52299">
            <w:rPr>
              <w:rStyle w:val="PlaceholderText"/>
            </w:rPr>
            <w:t>Choose an item.</w:t>
          </w:r>
        </w:p>
      </w:docPartBody>
    </w:docPart>
    <w:docPart>
      <w:docPartPr>
        <w:name w:val="54DA9A44C5DD4C7F86523273686EDF46"/>
        <w:category>
          <w:name w:val="General"/>
          <w:gallery w:val="placeholder"/>
        </w:category>
        <w:types>
          <w:type w:val="bbPlcHdr"/>
        </w:types>
        <w:behaviors>
          <w:behavior w:val="content"/>
        </w:behaviors>
        <w:guid w:val="{E2A2F1EF-489D-4AAA-A654-D7EE9F52F813}"/>
      </w:docPartPr>
      <w:docPartBody>
        <w:p w:rsidR="004A7FE8" w:rsidRDefault="00D35A69">
          <w:pPr>
            <w:pStyle w:val="54DA9A44C5DD4C7F86523273686EDF46"/>
          </w:pPr>
          <w:r w:rsidRPr="00A52299">
            <w:rPr>
              <w:rStyle w:val="PlaceholderText"/>
            </w:rPr>
            <w:t>Choose an item.</w:t>
          </w:r>
        </w:p>
      </w:docPartBody>
    </w:docPart>
    <w:docPart>
      <w:docPartPr>
        <w:name w:val="2F0AE903DC334E1386DBB2FD808034F0"/>
        <w:category>
          <w:name w:val="General"/>
          <w:gallery w:val="placeholder"/>
        </w:category>
        <w:types>
          <w:type w:val="bbPlcHdr"/>
        </w:types>
        <w:behaviors>
          <w:behavior w:val="content"/>
        </w:behaviors>
        <w:guid w:val="{D4477F43-63B0-48D0-A931-C5D040FAEE02}"/>
      </w:docPartPr>
      <w:docPartBody>
        <w:p w:rsidR="004A7FE8" w:rsidRDefault="00D35A69">
          <w:pPr>
            <w:pStyle w:val="2F0AE903DC334E1386DBB2FD808034F0"/>
          </w:pPr>
          <w:r w:rsidRPr="00A52299">
            <w:rPr>
              <w:rStyle w:val="PlaceholderText"/>
            </w:rPr>
            <w:t>Choose an item.</w:t>
          </w:r>
        </w:p>
      </w:docPartBody>
    </w:docPart>
    <w:docPart>
      <w:docPartPr>
        <w:name w:val="8665FA17515C4D3EBF21A56113BF9D5F"/>
        <w:category>
          <w:name w:val="General"/>
          <w:gallery w:val="placeholder"/>
        </w:category>
        <w:types>
          <w:type w:val="bbPlcHdr"/>
        </w:types>
        <w:behaviors>
          <w:behavior w:val="content"/>
        </w:behaviors>
        <w:guid w:val="{FD42A4F4-86AE-4145-B72A-4208EBBBEF15}"/>
      </w:docPartPr>
      <w:docPartBody>
        <w:p w:rsidR="004A7FE8" w:rsidRDefault="005642A3">
          <w:pPr>
            <w:pStyle w:val="8665FA17515C4D3EBF21A56113BF9D5F"/>
          </w:pPr>
          <w:r w:rsidRPr="00A52299">
            <w:rPr>
              <w:rStyle w:val="PlaceholderText"/>
            </w:rPr>
            <w:t>Choose an item.</w:t>
          </w:r>
        </w:p>
      </w:docPartBody>
    </w:docPart>
    <w:docPart>
      <w:docPartPr>
        <w:name w:val="9AD77BFB2664423AA791DE97328F5C4D"/>
        <w:category>
          <w:name w:val="General"/>
          <w:gallery w:val="placeholder"/>
        </w:category>
        <w:types>
          <w:type w:val="bbPlcHdr"/>
        </w:types>
        <w:behaviors>
          <w:behavior w:val="content"/>
        </w:behaviors>
        <w:guid w:val="{92058684-22A9-4D4D-88A6-CDCE968E17FB}"/>
      </w:docPartPr>
      <w:docPartBody>
        <w:p w:rsidR="004A7FE8" w:rsidRDefault="004F3149">
          <w:pPr>
            <w:pStyle w:val="9AD77BFB2664423AA791DE97328F5C4D"/>
          </w:pPr>
          <w:r w:rsidRPr="00A52299">
            <w:rPr>
              <w:rStyle w:val="PlaceholderText"/>
            </w:rPr>
            <w:t>Choose an item.</w:t>
          </w:r>
        </w:p>
      </w:docPartBody>
    </w:docPart>
    <w:docPart>
      <w:docPartPr>
        <w:name w:val="A0DFD235D24B47C48274267EF0434821"/>
        <w:category>
          <w:name w:val="General"/>
          <w:gallery w:val="placeholder"/>
        </w:category>
        <w:types>
          <w:type w:val="bbPlcHdr"/>
        </w:types>
        <w:behaviors>
          <w:behavior w:val="content"/>
        </w:behaviors>
        <w:guid w:val="{E2583381-43A1-4B2F-8038-6E59C89D6FA1}"/>
      </w:docPartPr>
      <w:docPartBody>
        <w:p w:rsidR="004A7FE8" w:rsidRDefault="004F3149">
          <w:pPr>
            <w:pStyle w:val="A0DFD235D24B47C48274267EF0434821"/>
          </w:pPr>
          <w:r w:rsidRPr="00A52299">
            <w:rPr>
              <w:rStyle w:val="PlaceholderText"/>
            </w:rPr>
            <w:t>Choose an item.</w:t>
          </w:r>
        </w:p>
      </w:docPartBody>
    </w:docPart>
    <w:docPart>
      <w:docPartPr>
        <w:name w:val="FF40A2B6931541048C352AF0801BCAB9"/>
        <w:category>
          <w:name w:val="General"/>
          <w:gallery w:val="placeholder"/>
        </w:category>
        <w:types>
          <w:type w:val="bbPlcHdr"/>
        </w:types>
        <w:behaviors>
          <w:behavior w:val="content"/>
        </w:behaviors>
        <w:guid w:val="{E423F97E-E29F-4CAA-AE8C-84B8062DB09B}"/>
      </w:docPartPr>
      <w:docPartBody>
        <w:p w:rsidR="004A7FE8" w:rsidRDefault="004F3149">
          <w:pPr>
            <w:pStyle w:val="FF40A2B6931541048C352AF0801BCAB9"/>
          </w:pPr>
          <w:r w:rsidRPr="00A52299">
            <w:rPr>
              <w:rStyle w:val="PlaceholderText"/>
            </w:rPr>
            <w:t>Choose an item.</w:t>
          </w:r>
        </w:p>
      </w:docPartBody>
    </w:docPart>
    <w:docPart>
      <w:docPartPr>
        <w:name w:val="4F2538A0E7EB441E9A539CF3A343BB7E"/>
        <w:category>
          <w:name w:val="General"/>
          <w:gallery w:val="placeholder"/>
        </w:category>
        <w:types>
          <w:type w:val="bbPlcHdr"/>
        </w:types>
        <w:behaviors>
          <w:behavior w:val="content"/>
        </w:behaviors>
        <w:guid w:val="{9A8CF16E-B61C-4980-A1B9-30AE5C17CD06}"/>
      </w:docPartPr>
      <w:docPartBody>
        <w:p w:rsidR="004A7FE8" w:rsidRDefault="004F3149">
          <w:pPr>
            <w:pStyle w:val="4F2538A0E7EB441E9A539CF3A343BB7E"/>
          </w:pPr>
          <w:r w:rsidRPr="00A52299">
            <w:rPr>
              <w:rStyle w:val="PlaceholderText"/>
            </w:rPr>
            <w:t>Choose an item.</w:t>
          </w:r>
        </w:p>
      </w:docPartBody>
    </w:docPart>
    <w:docPart>
      <w:docPartPr>
        <w:name w:val="0CF4C1AAF5384E40B8BBC54A5F16C162"/>
        <w:category>
          <w:name w:val="General"/>
          <w:gallery w:val="placeholder"/>
        </w:category>
        <w:types>
          <w:type w:val="bbPlcHdr"/>
        </w:types>
        <w:behaviors>
          <w:behavior w:val="content"/>
        </w:behaviors>
        <w:guid w:val="{F6513866-B8B0-46A9-8369-D016CA5928A4}"/>
      </w:docPartPr>
      <w:docPartBody>
        <w:p w:rsidR="004A7FE8" w:rsidRDefault="004F3149">
          <w:pPr>
            <w:pStyle w:val="0CF4C1AAF5384E40B8BBC54A5F16C162"/>
          </w:pPr>
          <w:r w:rsidRPr="00A52299">
            <w:rPr>
              <w:rStyle w:val="PlaceholderText"/>
            </w:rPr>
            <w:t>Choose an item.</w:t>
          </w:r>
        </w:p>
      </w:docPartBody>
    </w:docPart>
    <w:docPart>
      <w:docPartPr>
        <w:name w:val="932E32C413C24339BC5A5061A5B25ECA"/>
        <w:category>
          <w:name w:val="General"/>
          <w:gallery w:val="placeholder"/>
        </w:category>
        <w:types>
          <w:type w:val="bbPlcHdr"/>
        </w:types>
        <w:behaviors>
          <w:behavior w:val="content"/>
        </w:behaviors>
        <w:guid w:val="{75A85C01-134C-49CA-A702-1ED6AEF11DB2}"/>
      </w:docPartPr>
      <w:docPartBody>
        <w:p w:rsidR="004A7FE8" w:rsidRDefault="005642A3">
          <w:pPr>
            <w:pStyle w:val="932E32C413C24339BC5A5061A5B25ECA"/>
          </w:pPr>
          <w:r w:rsidRPr="00A52299">
            <w:rPr>
              <w:rStyle w:val="PlaceholderText"/>
            </w:rPr>
            <w:t>Choose an item.</w:t>
          </w:r>
        </w:p>
      </w:docPartBody>
    </w:docPart>
    <w:docPart>
      <w:docPartPr>
        <w:name w:val="0F7790CF194B4E05BEC2FB71B0722A13"/>
        <w:category>
          <w:name w:val="General"/>
          <w:gallery w:val="placeholder"/>
        </w:category>
        <w:types>
          <w:type w:val="bbPlcHdr"/>
        </w:types>
        <w:behaviors>
          <w:behavior w:val="content"/>
        </w:behaviors>
        <w:guid w:val="{C75FAF9D-DDBE-407B-B380-2244E75A7B02}"/>
      </w:docPartPr>
      <w:docPartBody>
        <w:p w:rsidR="004A7FE8" w:rsidRDefault="004F3149">
          <w:pPr>
            <w:pStyle w:val="0F7790CF194B4E05BEC2FB71B0722A13"/>
          </w:pPr>
          <w:r w:rsidRPr="00A52299">
            <w:rPr>
              <w:rStyle w:val="PlaceholderText"/>
            </w:rPr>
            <w:t>Choose an item.</w:t>
          </w:r>
        </w:p>
      </w:docPartBody>
    </w:docPart>
    <w:docPart>
      <w:docPartPr>
        <w:name w:val="892779CBC342450987B68FB4A667384D"/>
        <w:category>
          <w:name w:val="General"/>
          <w:gallery w:val="placeholder"/>
        </w:category>
        <w:types>
          <w:type w:val="bbPlcHdr"/>
        </w:types>
        <w:behaviors>
          <w:behavior w:val="content"/>
        </w:behaviors>
        <w:guid w:val="{1B0FB36E-C986-459E-9096-AB6706F196A3}"/>
      </w:docPartPr>
      <w:docPartBody>
        <w:p w:rsidR="004A7FE8" w:rsidRDefault="004F3149">
          <w:pPr>
            <w:pStyle w:val="892779CBC342450987B68FB4A667384D"/>
          </w:pPr>
          <w:r w:rsidRPr="00A52299">
            <w:rPr>
              <w:rStyle w:val="PlaceholderText"/>
            </w:rPr>
            <w:t>Choose an item.</w:t>
          </w:r>
        </w:p>
      </w:docPartBody>
    </w:docPart>
    <w:docPart>
      <w:docPartPr>
        <w:name w:val="CFF79E53E6F84D8A82E93D9D76AA529A"/>
        <w:category>
          <w:name w:val="General"/>
          <w:gallery w:val="placeholder"/>
        </w:category>
        <w:types>
          <w:type w:val="bbPlcHdr"/>
        </w:types>
        <w:behaviors>
          <w:behavior w:val="content"/>
        </w:behaviors>
        <w:guid w:val="{10A6526D-CAD0-412F-8F2B-2C4FF6302F9F}"/>
      </w:docPartPr>
      <w:docPartBody>
        <w:p w:rsidR="004A7FE8" w:rsidRDefault="004F3149">
          <w:pPr>
            <w:pStyle w:val="CFF79E53E6F84D8A82E93D9D76AA529A"/>
          </w:pPr>
          <w:r w:rsidRPr="00A52299">
            <w:rPr>
              <w:rStyle w:val="PlaceholderText"/>
            </w:rPr>
            <w:t>Choose an item.</w:t>
          </w:r>
        </w:p>
      </w:docPartBody>
    </w:docPart>
    <w:docPart>
      <w:docPartPr>
        <w:name w:val="D6580E4310904D29ABF56CA6B88BDD2B"/>
        <w:category>
          <w:name w:val="General"/>
          <w:gallery w:val="placeholder"/>
        </w:category>
        <w:types>
          <w:type w:val="bbPlcHdr"/>
        </w:types>
        <w:behaviors>
          <w:behavior w:val="content"/>
        </w:behaviors>
        <w:guid w:val="{D78C21E6-46A9-4375-B938-82BC2DEA7793}"/>
      </w:docPartPr>
      <w:docPartBody>
        <w:p w:rsidR="004A7FE8" w:rsidRDefault="004F3149">
          <w:pPr>
            <w:pStyle w:val="D6580E4310904D29ABF56CA6B88BDD2B"/>
          </w:pPr>
          <w:r w:rsidRPr="00A52299">
            <w:rPr>
              <w:rStyle w:val="PlaceholderText"/>
            </w:rPr>
            <w:t>Choose an item.</w:t>
          </w:r>
        </w:p>
      </w:docPartBody>
    </w:docPart>
    <w:docPart>
      <w:docPartPr>
        <w:name w:val="E6B72238D320418FA35A69EC69C5EE3C"/>
        <w:category>
          <w:name w:val="General"/>
          <w:gallery w:val="placeholder"/>
        </w:category>
        <w:types>
          <w:type w:val="bbPlcHdr"/>
        </w:types>
        <w:behaviors>
          <w:behavior w:val="content"/>
        </w:behaviors>
        <w:guid w:val="{05F8B09B-F88C-4FDC-914A-89C096D6ABBF}"/>
      </w:docPartPr>
      <w:docPartBody>
        <w:p w:rsidR="004A7FE8" w:rsidRDefault="004F3149">
          <w:pPr>
            <w:pStyle w:val="E6B72238D320418FA35A69EC69C5EE3C"/>
          </w:pPr>
          <w:r w:rsidRPr="00A52299">
            <w:rPr>
              <w:rStyle w:val="PlaceholderText"/>
            </w:rPr>
            <w:t>Choose an item.</w:t>
          </w:r>
        </w:p>
      </w:docPartBody>
    </w:docPart>
    <w:docPart>
      <w:docPartPr>
        <w:name w:val="ACFA123FC8A24DCBB50347714AEC75F2"/>
        <w:category>
          <w:name w:val="General"/>
          <w:gallery w:val="placeholder"/>
        </w:category>
        <w:types>
          <w:type w:val="bbPlcHdr"/>
        </w:types>
        <w:behaviors>
          <w:behavior w:val="content"/>
        </w:behaviors>
        <w:guid w:val="{5050765D-144B-49AE-BE0A-B42D57A9D315}"/>
      </w:docPartPr>
      <w:docPartBody>
        <w:p w:rsidR="004A7FE8" w:rsidRDefault="004F3149">
          <w:pPr>
            <w:pStyle w:val="ACFA123FC8A24DCBB50347714AEC75F2"/>
          </w:pPr>
          <w:r w:rsidRPr="00A52299">
            <w:rPr>
              <w:rStyle w:val="PlaceholderText"/>
            </w:rPr>
            <w:t>Choose an item.</w:t>
          </w:r>
        </w:p>
      </w:docPartBody>
    </w:docPart>
    <w:docPart>
      <w:docPartPr>
        <w:name w:val="054613CA366640C5BF2B3EBA99F495B6"/>
        <w:category>
          <w:name w:val="General"/>
          <w:gallery w:val="placeholder"/>
        </w:category>
        <w:types>
          <w:type w:val="bbPlcHdr"/>
        </w:types>
        <w:behaviors>
          <w:behavior w:val="content"/>
        </w:behaviors>
        <w:guid w:val="{21EC66BC-B736-4816-B6A7-E0BC695A828A}"/>
      </w:docPartPr>
      <w:docPartBody>
        <w:p w:rsidR="004A7FE8" w:rsidRDefault="005642A3">
          <w:pPr>
            <w:pStyle w:val="054613CA366640C5BF2B3EBA99F495B6"/>
          </w:pPr>
          <w:r w:rsidRPr="00A52299">
            <w:rPr>
              <w:rStyle w:val="PlaceholderText"/>
            </w:rPr>
            <w:t>Choose an item.</w:t>
          </w:r>
        </w:p>
      </w:docPartBody>
    </w:docPart>
    <w:docPart>
      <w:docPartPr>
        <w:name w:val="DA9DC0F9E4394E72A6ABC85FED9D7457"/>
        <w:category>
          <w:name w:val="General"/>
          <w:gallery w:val="placeholder"/>
        </w:category>
        <w:types>
          <w:type w:val="bbPlcHdr"/>
        </w:types>
        <w:behaviors>
          <w:behavior w:val="content"/>
        </w:behaviors>
        <w:guid w:val="{72CE820A-B693-40E6-B552-9F3C97B923F0}"/>
      </w:docPartPr>
      <w:docPartBody>
        <w:p w:rsidR="004A7FE8" w:rsidRDefault="004F3149">
          <w:pPr>
            <w:pStyle w:val="DA9DC0F9E4394E72A6ABC85FED9D7457"/>
          </w:pPr>
          <w:r w:rsidRPr="00A52299">
            <w:rPr>
              <w:rStyle w:val="PlaceholderText"/>
            </w:rPr>
            <w:t>Choose an item.</w:t>
          </w:r>
        </w:p>
      </w:docPartBody>
    </w:docPart>
    <w:docPart>
      <w:docPartPr>
        <w:name w:val="6768D271BAE141EDA1F00B5311519B0D"/>
        <w:category>
          <w:name w:val="General"/>
          <w:gallery w:val="placeholder"/>
        </w:category>
        <w:types>
          <w:type w:val="bbPlcHdr"/>
        </w:types>
        <w:behaviors>
          <w:behavior w:val="content"/>
        </w:behaviors>
        <w:guid w:val="{CBE7F515-6784-48E4-B7F1-FFF23D91BF7A}"/>
      </w:docPartPr>
      <w:docPartBody>
        <w:p w:rsidR="004A7FE8" w:rsidRDefault="004F3149">
          <w:pPr>
            <w:pStyle w:val="6768D271BAE141EDA1F00B5311519B0D"/>
          </w:pPr>
          <w:r w:rsidRPr="00A52299">
            <w:rPr>
              <w:rStyle w:val="PlaceholderText"/>
            </w:rPr>
            <w:t>Choose an item.</w:t>
          </w:r>
        </w:p>
      </w:docPartBody>
    </w:docPart>
    <w:docPart>
      <w:docPartPr>
        <w:name w:val="22050297E94140F8A04EC96B5F20D060"/>
        <w:category>
          <w:name w:val="General"/>
          <w:gallery w:val="placeholder"/>
        </w:category>
        <w:types>
          <w:type w:val="bbPlcHdr"/>
        </w:types>
        <w:behaviors>
          <w:behavior w:val="content"/>
        </w:behaviors>
        <w:guid w:val="{D539ECE8-B892-4279-B74E-B49D76C16355}"/>
      </w:docPartPr>
      <w:docPartBody>
        <w:p w:rsidR="004A7FE8" w:rsidRDefault="005642A3">
          <w:pPr>
            <w:pStyle w:val="22050297E94140F8A04EC96B5F20D060"/>
          </w:pPr>
          <w:r w:rsidRPr="00A52299">
            <w:rPr>
              <w:rStyle w:val="PlaceholderText"/>
            </w:rPr>
            <w:t>Choose an item.</w:t>
          </w:r>
        </w:p>
      </w:docPartBody>
    </w:docPart>
    <w:docPart>
      <w:docPartPr>
        <w:name w:val="A8B9D4B1C2874BCB943389266E256123"/>
        <w:category>
          <w:name w:val="General"/>
          <w:gallery w:val="placeholder"/>
        </w:category>
        <w:types>
          <w:type w:val="bbPlcHdr"/>
        </w:types>
        <w:behaviors>
          <w:behavior w:val="content"/>
        </w:behaviors>
        <w:guid w:val="{7908630C-432D-44E0-A02A-CF67474E50C4}"/>
      </w:docPartPr>
      <w:docPartBody>
        <w:p w:rsidR="004A7FE8" w:rsidRDefault="004F3149">
          <w:pPr>
            <w:pStyle w:val="A8B9D4B1C2874BCB943389266E256123"/>
          </w:pPr>
          <w:r w:rsidRPr="00A52299">
            <w:rPr>
              <w:rStyle w:val="PlaceholderText"/>
            </w:rPr>
            <w:t>Choose an item.</w:t>
          </w:r>
        </w:p>
      </w:docPartBody>
    </w:docPart>
    <w:docPart>
      <w:docPartPr>
        <w:name w:val="53AD90F9EBB04F28A386BAE42E6F2D37"/>
        <w:category>
          <w:name w:val="General"/>
          <w:gallery w:val="placeholder"/>
        </w:category>
        <w:types>
          <w:type w:val="bbPlcHdr"/>
        </w:types>
        <w:behaviors>
          <w:behavior w:val="content"/>
        </w:behaviors>
        <w:guid w:val="{072CE468-4DFB-4ECA-8D50-06AD3CC6324F}"/>
      </w:docPartPr>
      <w:docPartBody>
        <w:p w:rsidR="004A7FE8" w:rsidRDefault="004F3149">
          <w:pPr>
            <w:pStyle w:val="53AD90F9EBB04F28A386BAE42E6F2D37"/>
          </w:pPr>
          <w:r w:rsidRPr="00A52299">
            <w:rPr>
              <w:rStyle w:val="PlaceholderText"/>
            </w:rPr>
            <w:t>Choose an item.</w:t>
          </w:r>
        </w:p>
      </w:docPartBody>
    </w:docPart>
    <w:docPart>
      <w:docPartPr>
        <w:name w:val="0B948D143C6043BABBA427E07ACE1EF0"/>
        <w:category>
          <w:name w:val="General"/>
          <w:gallery w:val="placeholder"/>
        </w:category>
        <w:types>
          <w:type w:val="bbPlcHdr"/>
        </w:types>
        <w:behaviors>
          <w:behavior w:val="content"/>
        </w:behaviors>
        <w:guid w:val="{E0568AF1-CA04-4B60-A093-3816244E11B6}"/>
      </w:docPartPr>
      <w:docPartBody>
        <w:p w:rsidR="004A7FE8" w:rsidRDefault="004F3149">
          <w:pPr>
            <w:pStyle w:val="0B948D143C6043BABBA427E07ACE1EF0"/>
          </w:pPr>
          <w:r w:rsidRPr="00A52299">
            <w:rPr>
              <w:rStyle w:val="PlaceholderText"/>
            </w:rPr>
            <w:t>Choose an item.</w:t>
          </w:r>
        </w:p>
      </w:docPartBody>
    </w:docPart>
    <w:docPart>
      <w:docPartPr>
        <w:name w:val="F02C56E399D947B5B9EA84DEDFA00908"/>
        <w:category>
          <w:name w:val="General"/>
          <w:gallery w:val="placeholder"/>
        </w:category>
        <w:types>
          <w:type w:val="bbPlcHdr"/>
        </w:types>
        <w:behaviors>
          <w:behavior w:val="content"/>
        </w:behaviors>
        <w:guid w:val="{CE19B47B-CE3A-4E0F-B616-64C82D285907}"/>
      </w:docPartPr>
      <w:docPartBody>
        <w:p w:rsidR="004A7FE8" w:rsidRDefault="004F3149">
          <w:pPr>
            <w:pStyle w:val="F02C56E399D947B5B9EA84DEDFA00908"/>
          </w:pPr>
          <w:r w:rsidRPr="00A52299">
            <w:rPr>
              <w:rStyle w:val="PlaceholderText"/>
            </w:rPr>
            <w:t>Choose an item.</w:t>
          </w:r>
        </w:p>
      </w:docPartBody>
    </w:docPart>
    <w:docPart>
      <w:docPartPr>
        <w:name w:val="36D43DBDD0904262868348E47C240D86"/>
        <w:category>
          <w:name w:val="General"/>
          <w:gallery w:val="placeholder"/>
        </w:category>
        <w:types>
          <w:type w:val="bbPlcHdr"/>
        </w:types>
        <w:behaviors>
          <w:behavior w:val="content"/>
        </w:behaviors>
        <w:guid w:val="{43647E08-9DBB-4D5A-A32B-274740059D5C}"/>
      </w:docPartPr>
      <w:docPartBody>
        <w:p w:rsidR="004A7FE8" w:rsidRDefault="004F3149">
          <w:pPr>
            <w:pStyle w:val="36D43DBDD0904262868348E47C240D86"/>
          </w:pPr>
          <w:r w:rsidRPr="00A52299">
            <w:rPr>
              <w:rStyle w:val="PlaceholderText"/>
            </w:rPr>
            <w:t>Choose an item.</w:t>
          </w:r>
        </w:p>
      </w:docPartBody>
    </w:docPart>
    <w:docPart>
      <w:docPartPr>
        <w:name w:val="5348BBFF624346DF89C4EDF8AEFBE7FF"/>
        <w:category>
          <w:name w:val="General"/>
          <w:gallery w:val="placeholder"/>
        </w:category>
        <w:types>
          <w:type w:val="bbPlcHdr"/>
        </w:types>
        <w:behaviors>
          <w:behavior w:val="content"/>
        </w:behaviors>
        <w:guid w:val="{3283356C-7DBC-466E-94F3-955764CF1F70}"/>
      </w:docPartPr>
      <w:docPartBody>
        <w:p w:rsidR="004A7FE8" w:rsidRDefault="004F3149">
          <w:pPr>
            <w:pStyle w:val="5348BBFF624346DF89C4EDF8AEFBE7FF"/>
          </w:pPr>
          <w:r w:rsidRPr="00A52299">
            <w:rPr>
              <w:rStyle w:val="PlaceholderText"/>
            </w:rPr>
            <w:t>Choose an item.</w:t>
          </w:r>
        </w:p>
      </w:docPartBody>
    </w:docPart>
    <w:docPart>
      <w:docPartPr>
        <w:name w:val="75CA8BEED517403CBA539893167878A0"/>
        <w:category>
          <w:name w:val="General"/>
          <w:gallery w:val="placeholder"/>
        </w:category>
        <w:types>
          <w:type w:val="bbPlcHdr"/>
        </w:types>
        <w:behaviors>
          <w:behavior w:val="content"/>
        </w:behaviors>
        <w:guid w:val="{0C6BB278-6F38-42D1-942D-EAEE69654F1A}"/>
      </w:docPartPr>
      <w:docPartBody>
        <w:p w:rsidR="004A7FE8" w:rsidRDefault="004F3149">
          <w:pPr>
            <w:pStyle w:val="75CA8BEED517403CBA539893167878A0"/>
          </w:pPr>
          <w:r w:rsidRPr="00A52299">
            <w:rPr>
              <w:rStyle w:val="PlaceholderText"/>
            </w:rPr>
            <w:t>Choose an item.</w:t>
          </w:r>
        </w:p>
      </w:docPartBody>
    </w:docPart>
    <w:docPart>
      <w:docPartPr>
        <w:name w:val="FCD2BCB764914C55B4A286ED214CA58A"/>
        <w:category>
          <w:name w:val="General"/>
          <w:gallery w:val="placeholder"/>
        </w:category>
        <w:types>
          <w:type w:val="bbPlcHdr"/>
        </w:types>
        <w:behaviors>
          <w:behavior w:val="content"/>
        </w:behaviors>
        <w:guid w:val="{457FE334-959E-4A47-AB05-2231365D4BF4}"/>
      </w:docPartPr>
      <w:docPartBody>
        <w:p w:rsidR="004A7FE8" w:rsidRDefault="004F3149">
          <w:pPr>
            <w:pStyle w:val="FCD2BCB764914C55B4A286ED214CA58A"/>
          </w:pPr>
          <w:r w:rsidRPr="00A52299">
            <w:rPr>
              <w:rStyle w:val="PlaceholderText"/>
            </w:rPr>
            <w:t>Choose an item.</w:t>
          </w:r>
        </w:p>
      </w:docPartBody>
    </w:docPart>
    <w:docPart>
      <w:docPartPr>
        <w:name w:val="4CAAFB0322E04B8192513C0B46EC2BBA"/>
        <w:category>
          <w:name w:val="General"/>
          <w:gallery w:val="placeholder"/>
        </w:category>
        <w:types>
          <w:type w:val="bbPlcHdr"/>
        </w:types>
        <w:behaviors>
          <w:behavior w:val="content"/>
        </w:behaviors>
        <w:guid w:val="{91D68413-4FAF-45F3-B392-742FD615C764}"/>
      </w:docPartPr>
      <w:docPartBody>
        <w:p w:rsidR="004A7FE8" w:rsidRDefault="004F3149">
          <w:pPr>
            <w:pStyle w:val="4CAAFB0322E04B8192513C0B46EC2BBA"/>
          </w:pPr>
          <w:r w:rsidRPr="00A52299">
            <w:rPr>
              <w:rStyle w:val="PlaceholderText"/>
            </w:rPr>
            <w:t>Choose an item.</w:t>
          </w:r>
        </w:p>
      </w:docPartBody>
    </w:docPart>
    <w:docPart>
      <w:docPartPr>
        <w:name w:val="405FEB4BDA3845EB97E9892F29D3DE08"/>
        <w:category>
          <w:name w:val="General"/>
          <w:gallery w:val="placeholder"/>
        </w:category>
        <w:types>
          <w:type w:val="bbPlcHdr"/>
        </w:types>
        <w:behaviors>
          <w:behavior w:val="content"/>
        </w:behaviors>
        <w:guid w:val="{805B6415-D922-492D-BB00-6443777C69C9}"/>
      </w:docPartPr>
      <w:docPartBody>
        <w:p w:rsidR="004A7FE8" w:rsidRDefault="004F3149">
          <w:pPr>
            <w:pStyle w:val="405FEB4BDA3845EB97E9892F29D3DE08"/>
          </w:pPr>
          <w:r w:rsidRPr="00A52299">
            <w:rPr>
              <w:rStyle w:val="PlaceholderText"/>
            </w:rPr>
            <w:t>Choose an item.</w:t>
          </w:r>
        </w:p>
      </w:docPartBody>
    </w:docPart>
    <w:docPart>
      <w:docPartPr>
        <w:name w:val="AF70663AA22F49B9B44DF2E37D1CB485"/>
        <w:category>
          <w:name w:val="General"/>
          <w:gallery w:val="placeholder"/>
        </w:category>
        <w:types>
          <w:type w:val="bbPlcHdr"/>
        </w:types>
        <w:behaviors>
          <w:behavior w:val="content"/>
        </w:behaviors>
        <w:guid w:val="{FB088E2F-4BEE-459D-86B5-8A507981C606}"/>
      </w:docPartPr>
      <w:docPartBody>
        <w:p w:rsidR="004A7FE8" w:rsidRDefault="004F3149">
          <w:pPr>
            <w:pStyle w:val="AF70663AA22F49B9B44DF2E37D1CB485"/>
          </w:pPr>
          <w:r w:rsidRPr="00A52299">
            <w:rPr>
              <w:rStyle w:val="PlaceholderText"/>
            </w:rPr>
            <w:t>Choose an item.</w:t>
          </w:r>
        </w:p>
      </w:docPartBody>
    </w:docPart>
    <w:docPart>
      <w:docPartPr>
        <w:name w:val="94D4C55004904EA9A1E2D4FEF6CC54BD"/>
        <w:category>
          <w:name w:val="General"/>
          <w:gallery w:val="placeholder"/>
        </w:category>
        <w:types>
          <w:type w:val="bbPlcHdr"/>
        </w:types>
        <w:behaviors>
          <w:behavior w:val="content"/>
        </w:behaviors>
        <w:guid w:val="{068F9651-9C02-455F-8A08-DFE5E100B35A}"/>
      </w:docPartPr>
      <w:docPartBody>
        <w:p w:rsidR="004A7FE8" w:rsidRDefault="004F3149">
          <w:pPr>
            <w:pStyle w:val="94D4C55004904EA9A1E2D4FEF6CC54BD"/>
          </w:pPr>
          <w:r w:rsidRPr="00A52299">
            <w:rPr>
              <w:rStyle w:val="PlaceholderText"/>
            </w:rPr>
            <w:t>Choose an item.</w:t>
          </w:r>
        </w:p>
      </w:docPartBody>
    </w:docPart>
    <w:docPart>
      <w:docPartPr>
        <w:name w:val="4335F78DE5DB4143A8045E3AE1A7236C"/>
        <w:category>
          <w:name w:val="General"/>
          <w:gallery w:val="placeholder"/>
        </w:category>
        <w:types>
          <w:type w:val="bbPlcHdr"/>
        </w:types>
        <w:behaviors>
          <w:behavior w:val="content"/>
        </w:behaviors>
        <w:guid w:val="{9A4EE42C-3633-4C5A-BEF1-78246CAD2A76}"/>
      </w:docPartPr>
      <w:docPartBody>
        <w:p w:rsidR="004A7FE8" w:rsidRDefault="004F3149">
          <w:pPr>
            <w:pStyle w:val="4335F78DE5DB4143A8045E3AE1A7236C"/>
          </w:pPr>
          <w:r w:rsidRPr="00A52299">
            <w:rPr>
              <w:rStyle w:val="PlaceholderText"/>
            </w:rPr>
            <w:t>Choose an item.</w:t>
          </w:r>
        </w:p>
      </w:docPartBody>
    </w:docPart>
    <w:docPart>
      <w:docPartPr>
        <w:name w:val="5B555C8E6B794911A6D0C2B1393061DF"/>
        <w:category>
          <w:name w:val="General"/>
          <w:gallery w:val="placeholder"/>
        </w:category>
        <w:types>
          <w:type w:val="bbPlcHdr"/>
        </w:types>
        <w:behaviors>
          <w:behavior w:val="content"/>
        </w:behaviors>
        <w:guid w:val="{AF2BDBF4-751C-4534-921E-53A42450E15A}"/>
      </w:docPartPr>
      <w:docPartBody>
        <w:p w:rsidR="004A7FE8" w:rsidRDefault="004F3149">
          <w:pPr>
            <w:pStyle w:val="5B555C8E6B794911A6D0C2B1393061DF"/>
          </w:pPr>
          <w:r w:rsidRPr="00A52299">
            <w:rPr>
              <w:rStyle w:val="PlaceholderText"/>
            </w:rPr>
            <w:t>Choose an item.</w:t>
          </w:r>
        </w:p>
      </w:docPartBody>
    </w:docPart>
    <w:docPart>
      <w:docPartPr>
        <w:name w:val="B7A30E60B31946E38025DDCBB1503949"/>
        <w:category>
          <w:name w:val="General"/>
          <w:gallery w:val="placeholder"/>
        </w:category>
        <w:types>
          <w:type w:val="bbPlcHdr"/>
        </w:types>
        <w:behaviors>
          <w:behavior w:val="content"/>
        </w:behaviors>
        <w:guid w:val="{71B27572-506A-4137-8739-15FBFCEF16D4}"/>
      </w:docPartPr>
      <w:docPartBody>
        <w:p w:rsidR="004A7FE8" w:rsidRDefault="004F3149">
          <w:pPr>
            <w:pStyle w:val="B7A30E60B31946E38025DDCBB1503949"/>
          </w:pPr>
          <w:r w:rsidRPr="00A52299">
            <w:rPr>
              <w:rStyle w:val="PlaceholderText"/>
            </w:rPr>
            <w:t>Choose an item.</w:t>
          </w:r>
        </w:p>
      </w:docPartBody>
    </w:docPart>
    <w:docPart>
      <w:docPartPr>
        <w:name w:val="099AD36318454F6F999C2ACB0D102684"/>
        <w:category>
          <w:name w:val="General"/>
          <w:gallery w:val="placeholder"/>
        </w:category>
        <w:types>
          <w:type w:val="bbPlcHdr"/>
        </w:types>
        <w:behaviors>
          <w:behavior w:val="content"/>
        </w:behaviors>
        <w:guid w:val="{9EAE8D8F-4EC7-444B-8BBF-3F312A3DF911}"/>
      </w:docPartPr>
      <w:docPartBody>
        <w:p w:rsidR="004A7FE8" w:rsidRDefault="004F3149">
          <w:pPr>
            <w:pStyle w:val="099AD36318454F6F999C2ACB0D102684"/>
          </w:pPr>
          <w:r w:rsidRPr="00A52299">
            <w:rPr>
              <w:rStyle w:val="PlaceholderText"/>
            </w:rPr>
            <w:t>Choose an item.</w:t>
          </w:r>
        </w:p>
      </w:docPartBody>
    </w:docPart>
    <w:docPart>
      <w:docPartPr>
        <w:name w:val="31058FB7D6C849D8B5B36FF59692F390"/>
        <w:category>
          <w:name w:val="General"/>
          <w:gallery w:val="placeholder"/>
        </w:category>
        <w:types>
          <w:type w:val="bbPlcHdr"/>
        </w:types>
        <w:behaviors>
          <w:behavior w:val="content"/>
        </w:behaviors>
        <w:guid w:val="{B78BCE88-2D57-4CBD-BEE9-CAC478C5543B}"/>
      </w:docPartPr>
      <w:docPartBody>
        <w:p w:rsidR="005642A3" w:rsidRDefault="00D35A69">
          <w:pPr>
            <w:pStyle w:val="31058FB7D6C849D8B5B36FF59692F390"/>
          </w:pPr>
          <w:r w:rsidRPr="00A52299">
            <w:rPr>
              <w:rStyle w:val="PlaceholderText"/>
            </w:rPr>
            <w:t>Choose an item.</w:t>
          </w:r>
        </w:p>
      </w:docPartBody>
    </w:docPart>
    <w:docPart>
      <w:docPartPr>
        <w:name w:val="1EAAF27D207A4922ADFDF92AD2BAE57B"/>
        <w:category>
          <w:name w:val="General"/>
          <w:gallery w:val="placeholder"/>
        </w:category>
        <w:types>
          <w:type w:val="bbPlcHdr"/>
        </w:types>
        <w:behaviors>
          <w:behavior w:val="content"/>
        </w:behaviors>
        <w:guid w:val="{22E1C9F3-ED32-42A8-8B6E-9822136AD85A}"/>
      </w:docPartPr>
      <w:docPartBody>
        <w:p w:rsidR="005642A3" w:rsidRDefault="004F3149">
          <w:pPr>
            <w:pStyle w:val="1EAAF27D207A4922ADFDF92AD2BAE57B"/>
          </w:pPr>
          <w:r w:rsidRPr="00A52299">
            <w:rPr>
              <w:rStyle w:val="PlaceholderText"/>
            </w:rPr>
            <w:t>Choose an item.</w:t>
          </w:r>
        </w:p>
      </w:docPartBody>
    </w:docPart>
    <w:docPart>
      <w:docPartPr>
        <w:name w:val="0EE20714EB41487FBF17234E62198BD1"/>
        <w:category>
          <w:name w:val="General"/>
          <w:gallery w:val="placeholder"/>
        </w:category>
        <w:types>
          <w:type w:val="bbPlcHdr"/>
        </w:types>
        <w:behaviors>
          <w:behavior w:val="content"/>
        </w:behaviors>
        <w:guid w:val="{CD3612DF-4230-4B7F-A02F-346E95D032DA}"/>
      </w:docPartPr>
      <w:docPartBody>
        <w:p w:rsidR="005642A3" w:rsidRDefault="004F3149">
          <w:pPr>
            <w:pStyle w:val="0EE20714EB41487FBF17234E62198BD1"/>
          </w:pPr>
          <w:r w:rsidRPr="00A52299">
            <w:rPr>
              <w:rStyle w:val="PlaceholderText"/>
            </w:rPr>
            <w:t>Choose an item.</w:t>
          </w:r>
        </w:p>
      </w:docPartBody>
    </w:docPart>
    <w:docPart>
      <w:docPartPr>
        <w:name w:val="BED7B4DD2F4040DA853CB5E8E2FE3B5E"/>
        <w:category>
          <w:name w:val="General"/>
          <w:gallery w:val="placeholder"/>
        </w:category>
        <w:types>
          <w:type w:val="bbPlcHdr"/>
        </w:types>
        <w:behaviors>
          <w:behavior w:val="content"/>
        </w:behaviors>
        <w:guid w:val="{6549D5F7-CE2A-4D6F-8E4D-1C74817D8786}"/>
      </w:docPartPr>
      <w:docPartBody>
        <w:p w:rsidR="005642A3" w:rsidRDefault="004F3149">
          <w:pPr>
            <w:pStyle w:val="BED7B4DD2F4040DA853CB5E8E2FE3B5E"/>
          </w:pPr>
          <w:r w:rsidRPr="00A52299">
            <w:rPr>
              <w:rStyle w:val="PlaceholderText"/>
            </w:rPr>
            <w:t>Choose an item.</w:t>
          </w:r>
        </w:p>
      </w:docPartBody>
    </w:docPart>
    <w:docPart>
      <w:docPartPr>
        <w:name w:val="E78C1BFD04B04B41A6852B7EDDFB37B4"/>
        <w:category>
          <w:name w:val="General"/>
          <w:gallery w:val="placeholder"/>
        </w:category>
        <w:types>
          <w:type w:val="bbPlcHdr"/>
        </w:types>
        <w:behaviors>
          <w:behavior w:val="content"/>
        </w:behaviors>
        <w:guid w:val="{8793AE5A-0AC5-4C24-ADD7-4A63AC027153}"/>
      </w:docPartPr>
      <w:docPartBody>
        <w:p w:rsidR="00236977" w:rsidRDefault="00D35A69">
          <w:pPr>
            <w:pStyle w:val="E78C1BFD04B04B41A6852B7EDDFB37B4"/>
          </w:pPr>
          <w:r w:rsidRPr="00A52299">
            <w:rPr>
              <w:rStyle w:val="PlaceholderText"/>
            </w:rPr>
            <w:t>Choose an item.</w:t>
          </w:r>
        </w:p>
      </w:docPartBody>
    </w:docPart>
    <w:docPart>
      <w:docPartPr>
        <w:name w:val="FCE156FBA5344BEC9CE92A3BB55BD983"/>
        <w:category>
          <w:name w:val="General"/>
          <w:gallery w:val="placeholder"/>
        </w:category>
        <w:types>
          <w:type w:val="bbPlcHdr"/>
        </w:types>
        <w:behaviors>
          <w:behavior w:val="content"/>
        </w:behaviors>
        <w:guid w:val="{77F99FDE-9AA9-4819-A5CC-8A18AA39B062}"/>
      </w:docPartPr>
      <w:docPartBody>
        <w:p w:rsidR="00236977" w:rsidRDefault="004F3149">
          <w:pPr>
            <w:pStyle w:val="FCE156FBA5344BEC9CE92A3BB55BD983"/>
          </w:pPr>
          <w:r w:rsidRPr="00A52299">
            <w:rPr>
              <w:rStyle w:val="PlaceholderText"/>
            </w:rPr>
            <w:t>Choose an item.</w:t>
          </w:r>
        </w:p>
      </w:docPartBody>
    </w:docPart>
    <w:docPart>
      <w:docPartPr>
        <w:name w:val="D105934BCC79421FA10D956CEEF2E906"/>
        <w:category>
          <w:name w:val="General"/>
          <w:gallery w:val="placeholder"/>
        </w:category>
        <w:types>
          <w:type w:val="bbPlcHdr"/>
        </w:types>
        <w:behaviors>
          <w:behavior w:val="content"/>
        </w:behaviors>
        <w:guid w:val="{266A3D9A-2C9D-4A5D-9FA7-FDA1F5DD9D31}"/>
      </w:docPartPr>
      <w:docPartBody>
        <w:p w:rsidR="00236977" w:rsidRDefault="004F3149">
          <w:pPr>
            <w:pStyle w:val="D105934BCC79421FA10D956CEEF2E906"/>
          </w:pPr>
          <w:r w:rsidRPr="00A52299">
            <w:rPr>
              <w:rStyle w:val="PlaceholderText"/>
            </w:rPr>
            <w:t>Choose an item.</w:t>
          </w:r>
        </w:p>
      </w:docPartBody>
    </w:docPart>
    <w:docPart>
      <w:docPartPr>
        <w:name w:val="01535621F30F4121800F651D2B7BC879"/>
        <w:category>
          <w:name w:val="General"/>
          <w:gallery w:val="placeholder"/>
        </w:category>
        <w:types>
          <w:type w:val="bbPlcHdr"/>
        </w:types>
        <w:behaviors>
          <w:behavior w:val="content"/>
        </w:behaviors>
        <w:guid w:val="{13FC0845-10E9-4E0A-B7DC-605FC562D48D}"/>
      </w:docPartPr>
      <w:docPartBody>
        <w:p w:rsidR="00236977" w:rsidRDefault="004F3149">
          <w:pPr>
            <w:pStyle w:val="01535621F30F4121800F651D2B7BC879"/>
          </w:pPr>
          <w:r w:rsidRPr="00A52299">
            <w:rPr>
              <w:rStyle w:val="PlaceholderText"/>
            </w:rPr>
            <w:t>Choose an item.</w:t>
          </w:r>
        </w:p>
      </w:docPartBody>
    </w:docPart>
    <w:docPart>
      <w:docPartPr>
        <w:name w:val="7C2E4C6E73554B7F9808132FDC79BE8B"/>
        <w:category>
          <w:name w:val="General"/>
          <w:gallery w:val="placeholder"/>
        </w:category>
        <w:types>
          <w:type w:val="bbPlcHdr"/>
        </w:types>
        <w:behaviors>
          <w:behavior w:val="content"/>
        </w:behaviors>
        <w:guid w:val="{51D65295-B43B-495A-B164-95D3F3C2EFFB}"/>
      </w:docPartPr>
      <w:docPartBody>
        <w:p w:rsidR="00236977" w:rsidRDefault="004F3149">
          <w:pPr>
            <w:pStyle w:val="7C2E4C6E73554B7F9808132FDC79BE8B"/>
          </w:pPr>
          <w:r w:rsidRPr="00A52299">
            <w:rPr>
              <w:rStyle w:val="PlaceholderText"/>
            </w:rPr>
            <w:t>Choose an item.</w:t>
          </w:r>
        </w:p>
      </w:docPartBody>
    </w:docPart>
    <w:docPart>
      <w:docPartPr>
        <w:name w:val="80A743019A4647F7B4C6A32C27B5ADBD"/>
        <w:category>
          <w:name w:val="General"/>
          <w:gallery w:val="placeholder"/>
        </w:category>
        <w:types>
          <w:type w:val="bbPlcHdr"/>
        </w:types>
        <w:behaviors>
          <w:behavior w:val="content"/>
        </w:behaviors>
        <w:guid w:val="{DC39AE6A-8499-4DDD-AF87-1A6CBCBE0961}"/>
      </w:docPartPr>
      <w:docPartBody>
        <w:p w:rsidR="00236977" w:rsidRDefault="004F3149">
          <w:pPr>
            <w:pStyle w:val="80A743019A4647F7B4C6A32C27B5ADBD"/>
          </w:pPr>
          <w:r w:rsidRPr="00A52299">
            <w:rPr>
              <w:rStyle w:val="PlaceholderText"/>
            </w:rPr>
            <w:t>Choose an item.</w:t>
          </w:r>
        </w:p>
      </w:docPartBody>
    </w:docPart>
    <w:docPart>
      <w:docPartPr>
        <w:name w:val="3CDA46C1DFB24DD6856AB9894FC3D8D4"/>
        <w:category>
          <w:name w:val="General"/>
          <w:gallery w:val="placeholder"/>
        </w:category>
        <w:types>
          <w:type w:val="bbPlcHdr"/>
        </w:types>
        <w:behaviors>
          <w:behavior w:val="content"/>
        </w:behaviors>
        <w:guid w:val="{7ADC4135-53A0-465D-9145-7B60039B87C2}"/>
      </w:docPartPr>
      <w:docPartBody>
        <w:p w:rsidR="00236977" w:rsidRDefault="004F3149">
          <w:pPr>
            <w:pStyle w:val="3CDA46C1DFB24DD6856AB9894FC3D8D4"/>
          </w:pPr>
          <w:r w:rsidRPr="00A52299">
            <w:rPr>
              <w:rStyle w:val="PlaceholderText"/>
            </w:rPr>
            <w:t>Choose an item.</w:t>
          </w:r>
        </w:p>
      </w:docPartBody>
    </w:docPart>
    <w:docPart>
      <w:docPartPr>
        <w:name w:val="DB070F443DD74E7886C80148163A88FA"/>
        <w:category>
          <w:name w:val="General"/>
          <w:gallery w:val="placeholder"/>
        </w:category>
        <w:types>
          <w:type w:val="bbPlcHdr"/>
        </w:types>
        <w:behaviors>
          <w:behavior w:val="content"/>
        </w:behaviors>
        <w:guid w:val="{3F30ECF7-E14A-4D51-9A43-2A68E056D63F}"/>
      </w:docPartPr>
      <w:docPartBody>
        <w:p w:rsidR="00997628" w:rsidRDefault="005C68F2">
          <w:pPr>
            <w:pStyle w:val="DB070F443DD74E7886C80148163A88FA"/>
          </w:pPr>
          <w:r w:rsidRPr="00A52299">
            <w:rPr>
              <w:rStyle w:val="PlaceholderText"/>
            </w:rPr>
            <w:t>Choose an item.</w:t>
          </w:r>
        </w:p>
      </w:docPartBody>
    </w:docPart>
    <w:docPart>
      <w:docPartPr>
        <w:name w:val="5C6845926E1742D1A7C1BFC20E0A0F1E"/>
        <w:category>
          <w:name w:val="General"/>
          <w:gallery w:val="placeholder"/>
        </w:category>
        <w:types>
          <w:type w:val="bbPlcHdr"/>
        </w:types>
        <w:behaviors>
          <w:behavior w:val="content"/>
        </w:behaviors>
        <w:guid w:val="{68C74C2B-1F6C-426A-9DEC-FBDAA42EF949}"/>
      </w:docPartPr>
      <w:docPartBody>
        <w:p w:rsidR="00997628" w:rsidRDefault="005C68F2">
          <w:pPr>
            <w:pStyle w:val="5C6845926E1742D1A7C1BFC20E0A0F1E"/>
          </w:pPr>
          <w:r w:rsidRPr="00A52299">
            <w:rPr>
              <w:rStyle w:val="PlaceholderText"/>
            </w:rPr>
            <w:t>Choose an item.</w:t>
          </w:r>
        </w:p>
      </w:docPartBody>
    </w:docPart>
    <w:docPart>
      <w:docPartPr>
        <w:name w:val="23FD42A15EFB450C8F045A2ED9D434C5"/>
        <w:category>
          <w:name w:val="General"/>
          <w:gallery w:val="placeholder"/>
        </w:category>
        <w:types>
          <w:type w:val="bbPlcHdr"/>
        </w:types>
        <w:behaviors>
          <w:behavior w:val="content"/>
        </w:behaviors>
        <w:guid w:val="{BC940710-4719-42E6-8D1D-4314A6C30CBB}"/>
      </w:docPartPr>
      <w:docPartBody>
        <w:p w:rsidR="00997628" w:rsidRDefault="005C68F2">
          <w:pPr>
            <w:pStyle w:val="23FD42A15EFB450C8F045A2ED9D434C5"/>
          </w:pPr>
          <w:r w:rsidRPr="00A52299">
            <w:rPr>
              <w:rStyle w:val="PlaceholderText"/>
            </w:rPr>
            <w:t>Choose an item.</w:t>
          </w:r>
        </w:p>
      </w:docPartBody>
    </w:docPart>
    <w:docPart>
      <w:docPartPr>
        <w:name w:val="31D318A6D4EC40E89F1EA7F46E17AC0C"/>
        <w:category>
          <w:name w:val="General"/>
          <w:gallery w:val="placeholder"/>
        </w:category>
        <w:types>
          <w:type w:val="bbPlcHdr"/>
        </w:types>
        <w:behaviors>
          <w:behavior w:val="content"/>
        </w:behaviors>
        <w:guid w:val="{3CBAB9C4-F8AA-4D21-9E44-8592AC378B10}"/>
      </w:docPartPr>
      <w:docPartBody>
        <w:p w:rsidR="00D01FF2" w:rsidRDefault="00D01FF2" w:rsidP="00D01FF2">
          <w:pPr>
            <w:pStyle w:val="31D318A6D4EC40E89F1EA7F46E17AC0C"/>
          </w:pPr>
          <w:r w:rsidRPr="00A522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A69"/>
    <w:rsid w:val="000476C9"/>
    <w:rsid w:val="001C750D"/>
    <w:rsid w:val="001E6397"/>
    <w:rsid w:val="00236977"/>
    <w:rsid w:val="004A7FE8"/>
    <w:rsid w:val="004F3149"/>
    <w:rsid w:val="005642A3"/>
    <w:rsid w:val="005C68F2"/>
    <w:rsid w:val="006955CF"/>
    <w:rsid w:val="00997628"/>
    <w:rsid w:val="009C1875"/>
    <w:rsid w:val="00AC06D4"/>
    <w:rsid w:val="00C1443A"/>
    <w:rsid w:val="00C2343B"/>
    <w:rsid w:val="00CA29E7"/>
    <w:rsid w:val="00D01FF2"/>
    <w:rsid w:val="00D32A56"/>
    <w:rsid w:val="00D35A69"/>
    <w:rsid w:val="00E62A47"/>
    <w:rsid w:val="00EE728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1FF2"/>
    <w:rPr>
      <w:color w:val="808080"/>
    </w:rPr>
  </w:style>
  <w:style w:type="paragraph" w:customStyle="1" w:styleId="047B9FF0CBE24DA99CAAD82A465297A8">
    <w:name w:val="047B9FF0CBE24DA99CAAD82A465297A8"/>
  </w:style>
  <w:style w:type="paragraph" w:customStyle="1" w:styleId="ADBA2224261743CCA62A475D80F5A89C">
    <w:name w:val="ADBA2224261743CCA62A475D80F5A89C"/>
  </w:style>
  <w:style w:type="paragraph" w:customStyle="1" w:styleId="83746048FF2445A485938EB9D1A5C8B5">
    <w:name w:val="83746048FF2445A485938EB9D1A5C8B5"/>
  </w:style>
  <w:style w:type="paragraph" w:customStyle="1" w:styleId="E0A4C964F6AA45158B0624904422A724">
    <w:name w:val="E0A4C964F6AA45158B0624904422A724"/>
  </w:style>
  <w:style w:type="paragraph" w:customStyle="1" w:styleId="5D07D9F899C44F5CA44F5A67DD8EF830">
    <w:name w:val="5D07D9F899C44F5CA44F5A67DD8EF830"/>
  </w:style>
  <w:style w:type="paragraph" w:customStyle="1" w:styleId="F094B5E01DA1450EA5F35826C53239E1">
    <w:name w:val="F094B5E01DA1450EA5F35826C53239E1"/>
  </w:style>
  <w:style w:type="paragraph" w:customStyle="1" w:styleId="8035CE68CF4846988028E9CB268F2D6E">
    <w:name w:val="8035CE68CF4846988028E9CB268F2D6E"/>
  </w:style>
  <w:style w:type="paragraph" w:customStyle="1" w:styleId="B41EB31B31034F14A4C3C1567DA1EAC6">
    <w:name w:val="B41EB31B31034F14A4C3C1567DA1EAC6"/>
  </w:style>
  <w:style w:type="paragraph" w:customStyle="1" w:styleId="E78C1BFD04B04B41A6852B7EDDFB37B4">
    <w:name w:val="E78C1BFD04B04B41A6852B7EDDFB37B4"/>
  </w:style>
  <w:style w:type="paragraph" w:customStyle="1" w:styleId="FCE156FBA5344BEC9CE92A3BB55BD983">
    <w:name w:val="FCE156FBA5344BEC9CE92A3BB55BD983"/>
  </w:style>
  <w:style w:type="paragraph" w:customStyle="1" w:styleId="71FEFB7588D147CE94A2F994E86D9AF0">
    <w:name w:val="71FEFB7588D147CE94A2F994E86D9AF0"/>
  </w:style>
  <w:style w:type="paragraph" w:customStyle="1" w:styleId="9377F0B4372D4FA09A5702D6851346C7">
    <w:name w:val="9377F0B4372D4FA09A5702D6851346C7"/>
    <w:rsid w:val="00D35A69"/>
  </w:style>
  <w:style w:type="paragraph" w:customStyle="1" w:styleId="E8C0F6660D924B7BB37B36A992389ECA">
    <w:name w:val="E8C0F6660D924B7BB37B36A992389ECA"/>
  </w:style>
  <w:style w:type="paragraph" w:customStyle="1" w:styleId="54DA9A44C5DD4C7F86523273686EDF46">
    <w:name w:val="54DA9A44C5DD4C7F86523273686EDF46"/>
  </w:style>
  <w:style w:type="paragraph" w:customStyle="1" w:styleId="2F0AE903DC334E1386DBB2FD808034F0">
    <w:name w:val="2F0AE903DC334E1386DBB2FD808034F0"/>
  </w:style>
  <w:style w:type="paragraph" w:customStyle="1" w:styleId="8665FA17515C4D3EBF21A56113BF9D5F">
    <w:name w:val="8665FA17515C4D3EBF21A56113BF9D5F"/>
  </w:style>
  <w:style w:type="paragraph" w:customStyle="1" w:styleId="9AD77BFB2664423AA791DE97328F5C4D">
    <w:name w:val="9AD77BFB2664423AA791DE97328F5C4D"/>
  </w:style>
  <w:style w:type="paragraph" w:customStyle="1" w:styleId="A0DFD235D24B47C48274267EF0434821">
    <w:name w:val="A0DFD235D24B47C48274267EF0434821"/>
  </w:style>
  <w:style w:type="paragraph" w:customStyle="1" w:styleId="FF40A2B6931541048C352AF0801BCAB9">
    <w:name w:val="FF40A2B6931541048C352AF0801BCAB9"/>
  </w:style>
  <w:style w:type="paragraph" w:customStyle="1" w:styleId="4F2538A0E7EB441E9A539CF3A343BB7E">
    <w:name w:val="4F2538A0E7EB441E9A539CF3A343BB7E"/>
  </w:style>
  <w:style w:type="paragraph" w:customStyle="1" w:styleId="0CF4C1AAF5384E40B8BBC54A5F16C162">
    <w:name w:val="0CF4C1AAF5384E40B8BBC54A5F16C162"/>
  </w:style>
  <w:style w:type="paragraph" w:customStyle="1" w:styleId="932E32C413C24339BC5A5061A5B25ECA">
    <w:name w:val="932E32C413C24339BC5A5061A5B25ECA"/>
  </w:style>
  <w:style w:type="paragraph" w:customStyle="1" w:styleId="0F7790CF194B4E05BEC2FB71B0722A13">
    <w:name w:val="0F7790CF194B4E05BEC2FB71B0722A13"/>
  </w:style>
  <w:style w:type="paragraph" w:customStyle="1" w:styleId="892779CBC342450987B68FB4A667384D">
    <w:name w:val="892779CBC342450987B68FB4A667384D"/>
  </w:style>
  <w:style w:type="paragraph" w:customStyle="1" w:styleId="CFF79E53E6F84D8A82E93D9D76AA529A">
    <w:name w:val="CFF79E53E6F84D8A82E93D9D76AA529A"/>
  </w:style>
  <w:style w:type="paragraph" w:customStyle="1" w:styleId="D6580E4310904D29ABF56CA6B88BDD2B">
    <w:name w:val="D6580E4310904D29ABF56CA6B88BDD2B"/>
  </w:style>
  <w:style w:type="paragraph" w:customStyle="1" w:styleId="E6B72238D320418FA35A69EC69C5EE3C">
    <w:name w:val="E6B72238D320418FA35A69EC69C5EE3C"/>
  </w:style>
  <w:style w:type="paragraph" w:customStyle="1" w:styleId="ACFA123FC8A24DCBB50347714AEC75F2">
    <w:name w:val="ACFA123FC8A24DCBB50347714AEC75F2"/>
  </w:style>
  <w:style w:type="paragraph" w:customStyle="1" w:styleId="054613CA366640C5BF2B3EBA99F495B6">
    <w:name w:val="054613CA366640C5BF2B3EBA99F495B6"/>
  </w:style>
  <w:style w:type="paragraph" w:customStyle="1" w:styleId="DA9DC0F9E4394E72A6ABC85FED9D7457">
    <w:name w:val="DA9DC0F9E4394E72A6ABC85FED9D7457"/>
  </w:style>
  <w:style w:type="paragraph" w:customStyle="1" w:styleId="6768D271BAE141EDA1F00B5311519B0D">
    <w:name w:val="6768D271BAE141EDA1F00B5311519B0D"/>
  </w:style>
  <w:style w:type="paragraph" w:customStyle="1" w:styleId="22050297E94140F8A04EC96B5F20D060">
    <w:name w:val="22050297E94140F8A04EC96B5F20D060"/>
  </w:style>
  <w:style w:type="paragraph" w:customStyle="1" w:styleId="A8B9D4B1C2874BCB943389266E256123">
    <w:name w:val="A8B9D4B1C2874BCB943389266E256123"/>
  </w:style>
  <w:style w:type="paragraph" w:customStyle="1" w:styleId="53AD90F9EBB04F28A386BAE42E6F2D37">
    <w:name w:val="53AD90F9EBB04F28A386BAE42E6F2D37"/>
  </w:style>
  <w:style w:type="paragraph" w:customStyle="1" w:styleId="0B948D143C6043BABBA427E07ACE1EF0">
    <w:name w:val="0B948D143C6043BABBA427E07ACE1EF0"/>
  </w:style>
  <w:style w:type="paragraph" w:customStyle="1" w:styleId="F02C56E399D947B5B9EA84DEDFA00908">
    <w:name w:val="F02C56E399D947B5B9EA84DEDFA00908"/>
  </w:style>
  <w:style w:type="paragraph" w:customStyle="1" w:styleId="36D43DBDD0904262868348E47C240D86">
    <w:name w:val="36D43DBDD0904262868348E47C240D86"/>
  </w:style>
  <w:style w:type="paragraph" w:customStyle="1" w:styleId="5348BBFF624346DF89C4EDF8AEFBE7FF">
    <w:name w:val="5348BBFF624346DF89C4EDF8AEFBE7FF"/>
  </w:style>
  <w:style w:type="paragraph" w:customStyle="1" w:styleId="75CA8BEED517403CBA539893167878A0">
    <w:name w:val="75CA8BEED517403CBA539893167878A0"/>
  </w:style>
  <w:style w:type="paragraph" w:customStyle="1" w:styleId="FCD2BCB764914C55B4A286ED214CA58A">
    <w:name w:val="FCD2BCB764914C55B4A286ED214CA58A"/>
  </w:style>
  <w:style w:type="paragraph" w:customStyle="1" w:styleId="4CAAFB0322E04B8192513C0B46EC2BBA">
    <w:name w:val="4CAAFB0322E04B8192513C0B46EC2BBA"/>
  </w:style>
  <w:style w:type="paragraph" w:customStyle="1" w:styleId="405FEB4BDA3845EB97E9892F29D3DE08">
    <w:name w:val="405FEB4BDA3845EB97E9892F29D3DE08"/>
  </w:style>
  <w:style w:type="paragraph" w:customStyle="1" w:styleId="AF70663AA22F49B9B44DF2E37D1CB485">
    <w:name w:val="AF70663AA22F49B9B44DF2E37D1CB485"/>
  </w:style>
  <w:style w:type="paragraph" w:customStyle="1" w:styleId="94D4C55004904EA9A1E2D4FEF6CC54BD">
    <w:name w:val="94D4C55004904EA9A1E2D4FEF6CC54BD"/>
  </w:style>
  <w:style w:type="paragraph" w:customStyle="1" w:styleId="4335F78DE5DB4143A8045E3AE1A7236C">
    <w:name w:val="4335F78DE5DB4143A8045E3AE1A7236C"/>
  </w:style>
  <w:style w:type="paragraph" w:customStyle="1" w:styleId="5B555C8E6B794911A6D0C2B1393061DF">
    <w:name w:val="5B555C8E6B794911A6D0C2B1393061DF"/>
  </w:style>
  <w:style w:type="paragraph" w:customStyle="1" w:styleId="B7A30E60B31946E38025DDCBB1503949">
    <w:name w:val="B7A30E60B31946E38025DDCBB1503949"/>
  </w:style>
  <w:style w:type="paragraph" w:customStyle="1" w:styleId="099AD36318454F6F999C2ACB0D102684">
    <w:name w:val="099AD36318454F6F999C2ACB0D102684"/>
  </w:style>
  <w:style w:type="paragraph" w:customStyle="1" w:styleId="31058FB7D6C849D8B5B36FF59692F390">
    <w:name w:val="31058FB7D6C849D8B5B36FF59692F390"/>
  </w:style>
  <w:style w:type="paragraph" w:customStyle="1" w:styleId="1EAAF27D207A4922ADFDF92AD2BAE57B">
    <w:name w:val="1EAAF27D207A4922ADFDF92AD2BAE57B"/>
  </w:style>
  <w:style w:type="paragraph" w:customStyle="1" w:styleId="0EE20714EB41487FBF17234E62198BD1">
    <w:name w:val="0EE20714EB41487FBF17234E62198BD1"/>
  </w:style>
  <w:style w:type="paragraph" w:customStyle="1" w:styleId="BED7B4DD2F4040DA853CB5E8E2FE3B5E">
    <w:name w:val="BED7B4DD2F4040DA853CB5E8E2FE3B5E"/>
  </w:style>
  <w:style w:type="paragraph" w:customStyle="1" w:styleId="D105934BCC79421FA10D956CEEF2E906">
    <w:name w:val="D105934BCC79421FA10D956CEEF2E906"/>
  </w:style>
  <w:style w:type="paragraph" w:customStyle="1" w:styleId="01535621F30F4121800F651D2B7BC879">
    <w:name w:val="01535621F30F4121800F651D2B7BC879"/>
  </w:style>
  <w:style w:type="paragraph" w:customStyle="1" w:styleId="7C2E4C6E73554B7F9808132FDC79BE8B">
    <w:name w:val="7C2E4C6E73554B7F9808132FDC79BE8B"/>
  </w:style>
  <w:style w:type="paragraph" w:customStyle="1" w:styleId="80A743019A4647F7B4C6A32C27B5ADBD">
    <w:name w:val="80A743019A4647F7B4C6A32C27B5ADBD"/>
  </w:style>
  <w:style w:type="paragraph" w:customStyle="1" w:styleId="3CDA46C1DFB24DD6856AB9894FC3D8D4">
    <w:name w:val="3CDA46C1DFB24DD6856AB9894FC3D8D4"/>
  </w:style>
  <w:style w:type="paragraph" w:customStyle="1" w:styleId="DB070F443DD74E7886C80148163A88FA">
    <w:name w:val="DB070F443DD74E7886C80148163A88FA"/>
  </w:style>
  <w:style w:type="paragraph" w:customStyle="1" w:styleId="5C6845926E1742D1A7C1BFC20E0A0F1E">
    <w:name w:val="5C6845926E1742D1A7C1BFC20E0A0F1E"/>
  </w:style>
  <w:style w:type="paragraph" w:customStyle="1" w:styleId="23FD42A15EFB450C8F045A2ED9D434C5">
    <w:name w:val="23FD42A15EFB450C8F045A2ED9D434C5"/>
  </w:style>
  <w:style w:type="paragraph" w:customStyle="1" w:styleId="31D318A6D4EC40E89F1EA7F46E17AC0C">
    <w:name w:val="31D318A6D4EC40E89F1EA7F46E17AC0C"/>
    <w:rsid w:val="00D01F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40dbcfbc-c1b3-4aac-9626-6d617ac1fb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0759E5E93F82458072E65C7E78C89D" ma:contentTypeVersion="15" ma:contentTypeDescription="Create a new document." ma:contentTypeScope="" ma:versionID="09dc2567ff3b8d9bee59d5080bbc2d00">
  <xsd:schema xmlns:xsd="http://www.w3.org/2001/XMLSchema" xmlns:xs="http://www.w3.org/2001/XMLSchema" xmlns:p="http://schemas.microsoft.com/office/2006/metadata/properties" xmlns:ns3="aac8021c-16d3-4c3c-81b0-916ba378d9e8" xmlns:ns4="40dbcfbc-c1b3-4aac-9626-6d617ac1fb93" targetNamespace="http://schemas.microsoft.com/office/2006/metadata/properties" ma:root="true" ma:fieldsID="52ffed3351d0116be536a55d9aec400f" ns3:_="" ns4:_="">
    <xsd:import namespace="aac8021c-16d3-4c3c-81b0-916ba378d9e8"/>
    <xsd:import namespace="40dbcfbc-c1b3-4aac-9626-6d617ac1fb9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AutoTags"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c8021c-16d3-4c3c-81b0-916ba378d9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dbcfbc-c1b3-4aac-9626-6d617ac1fb9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ACB66B-3A56-42B1-8CDA-EBABAF2BB526}">
  <ds:schemaRefs>
    <ds:schemaRef ds:uri="http://schemas.openxmlformats.org/officeDocument/2006/bibliography"/>
  </ds:schemaRefs>
</ds:datastoreItem>
</file>

<file path=customXml/itemProps2.xml><?xml version="1.0" encoding="utf-8"?>
<ds:datastoreItem xmlns:ds="http://schemas.openxmlformats.org/officeDocument/2006/customXml" ds:itemID="{9F36AFB7-A2E8-425B-8DB9-8D7D101BEF4B}">
  <ds:schemaRefs>
    <ds:schemaRef ds:uri="aac8021c-16d3-4c3c-81b0-916ba378d9e8"/>
    <ds:schemaRef ds:uri="http://www.w3.org/XML/1998/namespace"/>
    <ds:schemaRef ds:uri="http://schemas.microsoft.com/office/2006/metadata/properties"/>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40dbcfbc-c1b3-4aac-9626-6d617ac1fb93"/>
  </ds:schemaRefs>
</ds:datastoreItem>
</file>

<file path=customXml/itemProps3.xml><?xml version="1.0" encoding="utf-8"?>
<ds:datastoreItem xmlns:ds="http://schemas.openxmlformats.org/officeDocument/2006/customXml" ds:itemID="{F16F46B3-8915-4683-A349-C17DF2FF35EC}">
  <ds:schemaRefs>
    <ds:schemaRef ds:uri="http://schemas.microsoft.com/sharepoint/v3/contenttype/forms"/>
  </ds:schemaRefs>
</ds:datastoreItem>
</file>

<file path=customXml/itemProps4.xml><?xml version="1.0" encoding="utf-8"?>
<ds:datastoreItem xmlns:ds="http://schemas.openxmlformats.org/officeDocument/2006/customXml" ds:itemID="{088E9B80-4EF1-4EC7-A8A8-1E1197FE2F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c8021c-16d3-4c3c-81b0-916ba378d9e8"/>
    <ds:schemaRef ds:uri="40dbcfbc-c1b3-4aac-9626-6d617ac1f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128</Pages>
  <Words>43949</Words>
  <Characters>250513</Characters>
  <Application>Microsoft Office Word</Application>
  <DocSecurity>0</DocSecurity>
  <Lines>2087</Lines>
  <Paragraphs>587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293875</CharactersWithSpaces>
  <SharedDoc>false</SharedDoc>
  <HLinks>
    <vt:vector size="966" baseType="variant">
      <vt:variant>
        <vt:i4>1507418</vt:i4>
      </vt:variant>
      <vt:variant>
        <vt:i4>318</vt:i4>
      </vt:variant>
      <vt:variant>
        <vt:i4>0</vt:i4>
      </vt:variant>
      <vt:variant>
        <vt:i4>5</vt:i4>
      </vt:variant>
      <vt:variant>
        <vt:lpwstr>https://southwestern-behavioral.policystat.com/policy/14219807/latest</vt:lpwstr>
      </vt:variant>
      <vt:variant>
        <vt:lpwstr>autoid-r7gre</vt:lpwstr>
      </vt:variant>
      <vt:variant>
        <vt:i4>8323106</vt:i4>
      </vt:variant>
      <vt:variant>
        <vt:i4>315</vt:i4>
      </vt:variant>
      <vt:variant>
        <vt:i4>0</vt:i4>
      </vt:variant>
      <vt:variant>
        <vt:i4>5</vt:i4>
      </vt:variant>
      <vt:variant>
        <vt:lpwstr>https://www.census.gov/quickfacts/vanderburghcountyindiana</vt:lpwstr>
      </vt:variant>
      <vt:variant>
        <vt:lpwstr/>
      </vt:variant>
      <vt:variant>
        <vt:i4>1507393</vt:i4>
      </vt:variant>
      <vt:variant>
        <vt:i4>312</vt:i4>
      </vt:variant>
      <vt:variant>
        <vt:i4>0</vt:i4>
      </vt:variant>
      <vt:variant>
        <vt:i4>5</vt:i4>
      </vt:variant>
      <vt:variant>
        <vt:lpwstr>https://southwestern-behavioral.policystat.com/policy/12123165/latest</vt:lpwstr>
      </vt:variant>
      <vt:variant>
        <vt:lpwstr/>
      </vt:variant>
      <vt:variant>
        <vt:i4>8126581</vt:i4>
      </vt:variant>
      <vt:variant>
        <vt:i4>309</vt:i4>
      </vt:variant>
      <vt:variant>
        <vt:i4>0</vt:i4>
      </vt:variant>
      <vt:variant>
        <vt:i4>5</vt:i4>
      </vt:variant>
      <vt:variant>
        <vt:lpwstr>https://hlthmgt.sharepoint.com/208459/Shared Documents/Drafting Docs/1.%09https:/southwestern-behavioral.policystat.com/policy/13949916/latest</vt:lpwstr>
      </vt:variant>
      <vt:variant>
        <vt:lpwstr/>
      </vt:variant>
      <vt:variant>
        <vt:i4>1310785</vt:i4>
      </vt:variant>
      <vt:variant>
        <vt:i4>306</vt:i4>
      </vt:variant>
      <vt:variant>
        <vt:i4>0</vt:i4>
      </vt:variant>
      <vt:variant>
        <vt:i4>5</vt:i4>
      </vt:variant>
      <vt:variant>
        <vt:lpwstr>https://southwestern-behavioral.policystat.com/policy/13606541/latest</vt:lpwstr>
      </vt:variant>
      <vt:variant>
        <vt:lpwstr/>
      </vt:variant>
      <vt:variant>
        <vt:i4>3997771</vt:i4>
      </vt:variant>
      <vt:variant>
        <vt:i4>303</vt:i4>
      </vt:variant>
      <vt:variant>
        <vt:i4>0</vt:i4>
      </vt:variant>
      <vt:variant>
        <vt:i4>5</vt:i4>
      </vt:variant>
      <vt:variant>
        <vt:lpwstr>http://www.va.gov/vhapublications/ViewPublication.asp?pub_ID=1762</vt:lpwstr>
      </vt:variant>
      <vt:variant>
        <vt:lpwstr/>
      </vt:variant>
      <vt:variant>
        <vt:i4>3866677</vt:i4>
      </vt:variant>
      <vt:variant>
        <vt:i4>300</vt:i4>
      </vt:variant>
      <vt:variant>
        <vt:i4>0</vt:i4>
      </vt:variant>
      <vt:variant>
        <vt:i4>5</vt:i4>
      </vt:variant>
      <vt:variant>
        <vt:lpwstr>https://southwestern-behavioral.policystat.com/policy/13606541/latest/</vt:lpwstr>
      </vt:variant>
      <vt:variant>
        <vt:lpwstr/>
      </vt:variant>
      <vt:variant>
        <vt:i4>6357078</vt:i4>
      </vt:variant>
      <vt:variant>
        <vt:i4>297</vt:i4>
      </vt:variant>
      <vt:variant>
        <vt:i4>0</vt:i4>
      </vt:variant>
      <vt:variant>
        <vt:i4>5</vt:i4>
      </vt:variant>
      <vt:variant>
        <vt:lpwstr>https://www.va.gov/vhapublications/viewpublication.asp?pub_ID=2055</vt:lpwstr>
      </vt:variant>
      <vt:variant>
        <vt:lpwstr/>
      </vt:variant>
      <vt:variant>
        <vt:i4>6357078</vt:i4>
      </vt:variant>
      <vt:variant>
        <vt:i4>294</vt:i4>
      </vt:variant>
      <vt:variant>
        <vt:i4>0</vt:i4>
      </vt:variant>
      <vt:variant>
        <vt:i4>5</vt:i4>
      </vt:variant>
      <vt:variant>
        <vt:lpwstr>https://www.va.gov/vhapublications/viewpublication.asp?pub_ID=2055</vt:lpwstr>
      </vt:variant>
      <vt:variant>
        <vt:lpwstr/>
      </vt:variant>
      <vt:variant>
        <vt:i4>1310785</vt:i4>
      </vt:variant>
      <vt:variant>
        <vt:i4>291</vt:i4>
      </vt:variant>
      <vt:variant>
        <vt:i4>0</vt:i4>
      </vt:variant>
      <vt:variant>
        <vt:i4>5</vt:i4>
      </vt:variant>
      <vt:variant>
        <vt:lpwstr>https://southwestern-behavioral.policystat.com/policy/13606541/latest</vt:lpwstr>
      </vt:variant>
      <vt:variant>
        <vt:lpwstr/>
      </vt:variant>
      <vt:variant>
        <vt:i4>1310785</vt:i4>
      </vt:variant>
      <vt:variant>
        <vt:i4>288</vt:i4>
      </vt:variant>
      <vt:variant>
        <vt:i4>0</vt:i4>
      </vt:variant>
      <vt:variant>
        <vt:i4>5</vt:i4>
      </vt:variant>
      <vt:variant>
        <vt:lpwstr>https://southwestern-behavioral.policystat.com/policy/13606541/latest</vt:lpwstr>
      </vt:variant>
      <vt:variant>
        <vt:lpwstr/>
      </vt:variant>
      <vt:variant>
        <vt:i4>1310785</vt:i4>
      </vt:variant>
      <vt:variant>
        <vt:i4>285</vt:i4>
      </vt:variant>
      <vt:variant>
        <vt:i4>0</vt:i4>
      </vt:variant>
      <vt:variant>
        <vt:i4>5</vt:i4>
      </vt:variant>
      <vt:variant>
        <vt:lpwstr>https://southwestern-behavioral.policystat.com/policy/13606541/latest</vt:lpwstr>
      </vt:variant>
      <vt:variant>
        <vt:lpwstr/>
      </vt:variant>
      <vt:variant>
        <vt:i4>1310785</vt:i4>
      </vt:variant>
      <vt:variant>
        <vt:i4>282</vt:i4>
      </vt:variant>
      <vt:variant>
        <vt:i4>0</vt:i4>
      </vt:variant>
      <vt:variant>
        <vt:i4>5</vt:i4>
      </vt:variant>
      <vt:variant>
        <vt:lpwstr>https://southwestern-behavioral.policystat.com/policy/13606541/latest</vt:lpwstr>
      </vt:variant>
      <vt:variant>
        <vt:lpwstr/>
      </vt:variant>
      <vt:variant>
        <vt:i4>5242953</vt:i4>
      </vt:variant>
      <vt:variant>
        <vt:i4>279</vt:i4>
      </vt:variant>
      <vt:variant>
        <vt:i4>0</vt:i4>
      </vt:variant>
      <vt:variant>
        <vt:i4>5</vt:i4>
      </vt:variant>
      <vt:variant>
        <vt:lpwstr>https://www.mentalhealth.va.gov/providers/sud/docs/UniformServicesHandbook1160-01.pdf</vt:lpwstr>
      </vt:variant>
      <vt:variant>
        <vt:lpwstr/>
      </vt:variant>
      <vt:variant>
        <vt:i4>1703946</vt:i4>
      </vt:variant>
      <vt:variant>
        <vt:i4>276</vt:i4>
      </vt:variant>
      <vt:variant>
        <vt:i4>0</vt:i4>
      </vt:variant>
      <vt:variant>
        <vt:i4>5</vt:i4>
      </vt:variant>
      <vt:variant>
        <vt:lpwstr>https://www.healthquality.va.gov/</vt:lpwstr>
      </vt:variant>
      <vt:variant>
        <vt:lpwstr/>
      </vt:variant>
      <vt:variant>
        <vt:i4>3342386</vt:i4>
      </vt:variant>
      <vt:variant>
        <vt:i4>273</vt:i4>
      </vt:variant>
      <vt:variant>
        <vt:i4>0</vt:i4>
      </vt:variant>
      <vt:variant>
        <vt:i4>5</vt:i4>
      </vt:variant>
      <vt:variant>
        <vt:lpwstr>https://southwestern-behavioral.policystat.com/policy/12692175/latest/</vt:lpwstr>
      </vt:variant>
      <vt:variant>
        <vt:lpwstr/>
      </vt:variant>
      <vt:variant>
        <vt:i4>2031691</vt:i4>
      </vt:variant>
      <vt:variant>
        <vt:i4>270</vt:i4>
      </vt:variant>
      <vt:variant>
        <vt:i4>0</vt:i4>
      </vt:variant>
      <vt:variant>
        <vt:i4>5</vt:i4>
      </vt:variant>
      <vt:variant>
        <vt:lpwstr>https://southwestern-behavioral.policystat.com/policy/14219851/latest</vt:lpwstr>
      </vt:variant>
      <vt:variant>
        <vt:lpwstr/>
      </vt:variant>
      <vt:variant>
        <vt:i4>3342386</vt:i4>
      </vt:variant>
      <vt:variant>
        <vt:i4>267</vt:i4>
      </vt:variant>
      <vt:variant>
        <vt:i4>0</vt:i4>
      </vt:variant>
      <vt:variant>
        <vt:i4>5</vt:i4>
      </vt:variant>
      <vt:variant>
        <vt:lpwstr>https://southwestern-behavioral.policystat.com/policy/12692175/latest/</vt:lpwstr>
      </vt:variant>
      <vt:variant>
        <vt:lpwstr/>
      </vt:variant>
      <vt:variant>
        <vt:i4>2031691</vt:i4>
      </vt:variant>
      <vt:variant>
        <vt:i4>264</vt:i4>
      </vt:variant>
      <vt:variant>
        <vt:i4>0</vt:i4>
      </vt:variant>
      <vt:variant>
        <vt:i4>5</vt:i4>
      </vt:variant>
      <vt:variant>
        <vt:lpwstr>https://southwestern-behavioral.policystat.com/policy/14219851/latest</vt:lpwstr>
      </vt:variant>
      <vt:variant>
        <vt:lpwstr/>
      </vt:variant>
      <vt:variant>
        <vt:i4>3342386</vt:i4>
      </vt:variant>
      <vt:variant>
        <vt:i4>261</vt:i4>
      </vt:variant>
      <vt:variant>
        <vt:i4>0</vt:i4>
      </vt:variant>
      <vt:variant>
        <vt:i4>5</vt:i4>
      </vt:variant>
      <vt:variant>
        <vt:lpwstr>https://southwestern-behavioral.policystat.com/policy/12692175/latest/</vt:lpwstr>
      </vt:variant>
      <vt:variant>
        <vt:lpwstr/>
      </vt:variant>
      <vt:variant>
        <vt:i4>2031691</vt:i4>
      </vt:variant>
      <vt:variant>
        <vt:i4>258</vt:i4>
      </vt:variant>
      <vt:variant>
        <vt:i4>0</vt:i4>
      </vt:variant>
      <vt:variant>
        <vt:i4>5</vt:i4>
      </vt:variant>
      <vt:variant>
        <vt:lpwstr>https://southwestern-behavioral.policystat.com/policy/14219851/latest</vt:lpwstr>
      </vt:variant>
      <vt:variant>
        <vt:lpwstr/>
      </vt:variant>
      <vt:variant>
        <vt:i4>3342386</vt:i4>
      </vt:variant>
      <vt:variant>
        <vt:i4>255</vt:i4>
      </vt:variant>
      <vt:variant>
        <vt:i4>0</vt:i4>
      </vt:variant>
      <vt:variant>
        <vt:i4>5</vt:i4>
      </vt:variant>
      <vt:variant>
        <vt:lpwstr>https://southwestern-behavioral.policystat.com/policy/12692175/latest/</vt:lpwstr>
      </vt:variant>
      <vt:variant>
        <vt:lpwstr/>
      </vt:variant>
      <vt:variant>
        <vt:i4>2031691</vt:i4>
      </vt:variant>
      <vt:variant>
        <vt:i4>252</vt:i4>
      </vt:variant>
      <vt:variant>
        <vt:i4>0</vt:i4>
      </vt:variant>
      <vt:variant>
        <vt:i4>5</vt:i4>
      </vt:variant>
      <vt:variant>
        <vt:lpwstr>https://southwestern-behavioral.policystat.com/policy/14219851/latest</vt:lpwstr>
      </vt:variant>
      <vt:variant>
        <vt:lpwstr/>
      </vt:variant>
      <vt:variant>
        <vt:i4>1835078</vt:i4>
      </vt:variant>
      <vt:variant>
        <vt:i4>249</vt:i4>
      </vt:variant>
      <vt:variant>
        <vt:i4>0</vt:i4>
      </vt:variant>
      <vt:variant>
        <vt:i4>5</vt:i4>
      </vt:variant>
      <vt:variant>
        <vt:lpwstr>https://southwestern-behavioral.policystat.com/policy/12692175/latest</vt:lpwstr>
      </vt:variant>
      <vt:variant>
        <vt:lpwstr/>
      </vt:variant>
      <vt:variant>
        <vt:i4>1835078</vt:i4>
      </vt:variant>
      <vt:variant>
        <vt:i4>246</vt:i4>
      </vt:variant>
      <vt:variant>
        <vt:i4>0</vt:i4>
      </vt:variant>
      <vt:variant>
        <vt:i4>5</vt:i4>
      </vt:variant>
      <vt:variant>
        <vt:lpwstr>https://southwestern-behavioral.policystat.com/policy/12692175/latest</vt:lpwstr>
      </vt:variant>
      <vt:variant>
        <vt:lpwstr/>
      </vt:variant>
      <vt:variant>
        <vt:i4>2031691</vt:i4>
      </vt:variant>
      <vt:variant>
        <vt:i4>243</vt:i4>
      </vt:variant>
      <vt:variant>
        <vt:i4>0</vt:i4>
      </vt:variant>
      <vt:variant>
        <vt:i4>5</vt:i4>
      </vt:variant>
      <vt:variant>
        <vt:lpwstr>https://southwestern-behavioral.policystat.com/policy/14219851/latest</vt:lpwstr>
      </vt:variant>
      <vt:variant>
        <vt:lpwstr/>
      </vt:variant>
      <vt:variant>
        <vt:i4>1966155</vt:i4>
      </vt:variant>
      <vt:variant>
        <vt:i4>240</vt:i4>
      </vt:variant>
      <vt:variant>
        <vt:i4>0</vt:i4>
      </vt:variant>
      <vt:variant>
        <vt:i4>5</vt:i4>
      </vt:variant>
      <vt:variant>
        <vt:lpwstr>https://southwestern-behavioral.policystat.com/policy/14219850/latest</vt:lpwstr>
      </vt:variant>
      <vt:variant>
        <vt:lpwstr/>
      </vt:variant>
      <vt:variant>
        <vt:i4>1835078</vt:i4>
      </vt:variant>
      <vt:variant>
        <vt:i4>237</vt:i4>
      </vt:variant>
      <vt:variant>
        <vt:i4>0</vt:i4>
      </vt:variant>
      <vt:variant>
        <vt:i4>5</vt:i4>
      </vt:variant>
      <vt:variant>
        <vt:lpwstr>https://southwestern-behavioral.policystat.com/policy/12692175/latest</vt:lpwstr>
      </vt:variant>
      <vt:variant>
        <vt:lpwstr/>
      </vt:variant>
      <vt:variant>
        <vt:i4>2031691</vt:i4>
      </vt:variant>
      <vt:variant>
        <vt:i4>234</vt:i4>
      </vt:variant>
      <vt:variant>
        <vt:i4>0</vt:i4>
      </vt:variant>
      <vt:variant>
        <vt:i4>5</vt:i4>
      </vt:variant>
      <vt:variant>
        <vt:lpwstr>https://southwestern-behavioral.policystat.com/policy/14219851/latest</vt:lpwstr>
      </vt:variant>
      <vt:variant>
        <vt:lpwstr/>
      </vt:variant>
      <vt:variant>
        <vt:i4>1245249</vt:i4>
      </vt:variant>
      <vt:variant>
        <vt:i4>231</vt:i4>
      </vt:variant>
      <vt:variant>
        <vt:i4>0</vt:i4>
      </vt:variant>
      <vt:variant>
        <vt:i4>5</vt:i4>
      </vt:variant>
      <vt:variant>
        <vt:lpwstr>https://southwestern-behavioral.policystat.com/policy/12691833/latest</vt:lpwstr>
      </vt:variant>
      <vt:variant>
        <vt:lpwstr/>
      </vt:variant>
      <vt:variant>
        <vt:i4>1835078</vt:i4>
      </vt:variant>
      <vt:variant>
        <vt:i4>228</vt:i4>
      </vt:variant>
      <vt:variant>
        <vt:i4>0</vt:i4>
      </vt:variant>
      <vt:variant>
        <vt:i4>5</vt:i4>
      </vt:variant>
      <vt:variant>
        <vt:lpwstr>https://southwestern-behavioral.policystat.com/policy/12692175/latest</vt:lpwstr>
      </vt:variant>
      <vt:variant>
        <vt:lpwstr/>
      </vt:variant>
      <vt:variant>
        <vt:i4>2031691</vt:i4>
      </vt:variant>
      <vt:variant>
        <vt:i4>225</vt:i4>
      </vt:variant>
      <vt:variant>
        <vt:i4>0</vt:i4>
      </vt:variant>
      <vt:variant>
        <vt:i4>5</vt:i4>
      </vt:variant>
      <vt:variant>
        <vt:lpwstr>https://southwestern-behavioral.policystat.com/policy/14219851/latest</vt:lpwstr>
      </vt:variant>
      <vt:variant>
        <vt:lpwstr/>
      </vt:variant>
      <vt:variant>
        <vt:i4>1835078</vt:i4>
      </vt:variant>
      <vt:variant>
        <vt:i4>222</vt:i4>
      </vt:variant>
      <vt:variant>
        <vt:i4>0</vt:i4>
      </vt:variant>
      <vt:variant>
        <vt:i4>5</vt:i4>
      </vt:variant>
      <vt:variant>
        <vt:lpwstr>https://southwestern-behavioral.policystat.com/policy/12692175/latest</vt:lpwstr>
      </vt:variant>
      <vt:variant>
        <vt:lpwstr/>
      </vt:variant>
      <vt:variant>
        <vt:i4>2031691</vt:i4>
      </vt:variant>
      <vt:variant>
        <vt:i4>219</vt:i4>
      </vt:variant>
      <vt:variant>
        <vt:i4>0</vt:i4>
      </vt:variant>
      <vt:variant>
        <vt:i4>5</vt:i4>
      </vt:variant>
      <vt:variant>
        <vt:lpwstr>https://southwestern-behavioral.policystat.com/policy/14219851/latest</vt:lpwstr>
      </vt:variant>
      <vt:variant>
        <vt:lpwstr/>
      </vt:variant>
      <vt:variant>
        <vt:i4>1704011</vt:i4>
      </vt:variant>
      <vt:variant>
        <vt:i4>216</vt:i4>
      </vt:variant>
      <vt:variant>
        <vt:i4>0</vt:i4>
      </vt:variant>
      <vt:variant>
        <vt:i4>5</vt:i4>
      </vt:variant>
      <vt:variant>
        <vt:lpwstr>https://southwestern-behavioral.policystat.com/policy/14219854/latest</vt:lpwstr>
      </vt:variant>
      <vt:variant>
        <vt:lpwstr/>
      </vt:variant>
      <vt:variant>
        <vt:i4>1179718</vt:i4>
      </vt:variant>
      <vt:variant>
        <vt:i4>213</vt:i4>
      </vt:variant>
      <vt:variant>
        <vt:i4>0</vt:i4>
      </vt:variant>
      <vt:variant>
        <vt:i4>5</vt:i4>
      </vt:variant>
      <vt:variant>
        <vt:lpwstr>https://southwestern-behavioral.policystat.com/policy/14055565/latest</vt:lpwstr>
      </vt:variant>
      <vt:variant>
        <vt:lpwstr/>
      </vt:variant>
      <vt:variant>
        <vt:i4>1179718</vt:i4>
      </vt:variant>
      <vt:variant>
        <vt:i4>207</vt:i4>
      </vt:variant>
      <vt:variant>
        <vt:i4>0</vt:i4>
      </vt:variant>
      <vt:variant>
        <vt:i4>5</vt:i4>
      </vt:variant>
      <vt:variant>
        <vt:lpwstr>https://southwestern-behavioral.policystat.com/policy/14055565/latest</vt:lpwstr>
      </vt:variant>
      <vt:variant>
        <vt:lpwstr/>
      </vt:variant>
      <vt:variant>
        <vt:i4>1835078</vt:i4>
      </vt:variant>
      <vt:variant>
        <vt:i4>204</vt:i4>
      </vt:variant>
      <vt:variant>
        <vt:i4>0</vt:i4>
      </vt:variant>
      <vt:variant>
        <vt:i4>5</vt:i4>
      </vt:variant>
      <vt:variant>
        <vt:lpwstr>https://southwestern-behavioral.policystat.com/policy/12692175/latest</vt:lpwstr>
      </vt:variant>
      <vt:variant>
        <vt:lpwstr/>
      </vt:variant>
      <vt:variant>
        <vt:i4>1835078</vt:i4>
      </vt:variant>
      <vt:variant>
        <vt:i4>201</vt:i4>
      </vt:variant>
      <vt:variant>
        <vt:i4>0</vt:i4>
      </vt:variant>
      <vt:variant>
        <vt:i4>5</vt:i4>
      </vt:variant>
      <vt:variant>
        <vt:lpwstr>https://southwestern-behavioral.policystat.com/policy/12692175/latest</vt:lpwstr>
      </vt:variant>
      <vt:variant>
        <vt:lpwstr/>
      </vt:variant>
      <vt:variant>
        <vt:i4>1835078</vt:i4>
      </vt:variant>
      <vt:variant>
        <vt:i4>198</vt:i4>
      </vt:variant>
      <vt:variant>
        <vt:i4>0</vt:i4>
      </vt:variant>
      <vt:variant>
        <vt:i4>5</vt:i4>
      </vt:variant>
      <vt:variant>
        <vt:lpwstr>https://southwestern-behavioral.policystat.com/policy/12692175/latest</vt:lpwstr>
      </vt:variant>
      <vt:variant>
        <vt:lpwstr/>
      </vt:variant>
      <vt:variant>
        <vt:i4>4063283</vt:i4>
      </vt:variant>
      <vt:variant>
        <vt:i4>195</vt:i4>
      </vt:variant>
      <vt:variant>
        <vt:i4>0</vt:i4>
      </vt:variant>
      <vt:variant>
        <vt:i4>5</vt:i4>
      </vt:variant>
      <vt:variant>
        <vt:lpwstr>https://southwestern-behavioral.policystat.com/policy/14219790/latest/</vt:lpwstr>
      </vt:variant>
      <vt:variant>
        <vt:lpwstr/>
      </vt:variant>
      <vt:variant>
        <vt:i4>1179718</vt:i4>
      </vt:variant>
      <vt:variant>
        <vt:i4>192</vt:i4>
      </vt:variant>
      <vt:variant>
        <vt:i4>0</vt:i4>
      </vt:variant>
      <vt:variant>
        <vt:i4>5</vt:i4>
      </vt:variant>
      <vt:variant>
        <vt:lpwstr>https://southwestern-behavioral.policystat.com/policy/14055565/latest</vt:lpwstr>
      </vt:variant>
      <vt:variant>
        <vt:lpwstr/>
      </vt:variant>
      <vt:variant>
        <vt:i4>1835075</vt:i4>
      </vt:variant>
      <vt:variant>
        <vt:i4>189</vt:i4>
      </vt:variant>
      <vt:variant>
        <vt:i4>0</vt:i4>
      </vt:variant>
      <vt:variant>
        <vt:i4>5</vt:i4>
      </vt:variant>
      <vt:variant>
        <vt:lpwstr>https://southwestern-behavioral.policystat.com/policy/12372379/latest</vt:lpwstr>
      </vt:variant>
      <vt:variant>
        <vt:lpwstr/>
      </vt:variant>
      <vt:variant>
        <vt:i4>1179718</vt:i4>
      </vt:variant>
      <vt:variant>
        <vt:i4>186</vt:i4>
      </vt:variant>
      <vt:variant>
        <vt:i4>0</vt:i4>
      </vt:variant>
      <vt:variant>
        <vt:i4>5</vt:i4>
      </vt:variant>
      <vt:variant>
        <vt:lpwstr>https://southwestern-behavioral.policystat.com/policy/14055565/latest</vt:lpwstr>
      </vt:variant>
      <vt:variant>
        <vt:lpwstr/>
      </vt:variant>
      <vt:variant>
        <vt:i4>1900613</vt:i4>
      </vt:variant>
      <vt:variant>
        <vt:i4>183</vt:i4>
      </vt:variant>
      <vt:variant>
        <vt:i4>0</vt:i4>
      </vt:variant>
      <vt:variant>
        <vt:i4>5</vt:i4>
      </vt:variant>
      <vt:variant>
        <vt:lpwstr>https://southwestern-behavioral.policystat.com/policy/13949900/latest</vt:lpwstr>
      </vt:variant>
      <vt:variant>
        <vt:lpwstr/>
      </vt:variant>
      <vt:variant>
        <vt:i4>1179718</vt:i4>
      </vt:variant>
      <vt:variant>
        <vt:i4>180</vt:i4>
      </vt:variant>
      <vt:variant>
        <vt:i4>0</vt:i4>
      </vt:variant>
      <vt:variant>
        <vt:i4>5</vt:i4>
      </vt:variant>
      <vt:variant>
        <vt:lpwstr>https://southwestern-behavioral.policystat.com/policy/14055565/latest</vt:lpwstr>
      </vt:variant>
      <vt:variant>
        <vt:lpwstr/>
      </vt:variant>
      <vt:variant>
        <vt:i4>3276849</vt:i4>
      </vt:variant>
      <vt:variant>
        <vt:i4>177</vt:i4>
      </vt:variant>
      <vt:variant>
        <vt:i4>0</vt:i4>
      </vt:variant>
      <vt:variant>
        <vt:i4>5</vt:i4>
      </vt:variant>
      <vt:variant>
        <vt:lpwstr>https://southwestern-behavioral.policystat.com/policy/13949900/latest/</vt:lpwstr>
      </vt:variant>
      <vt:variant>
        <vt:lpwstr/>
      </vt:variant>
      <vt:variant>
        <vt:i4>4063283</vt:i4>
      </vt:variant>
      <vt:variant>
        <vt:i4>174</vt:i4>
      </vt:variant>
      <vt:variant>
        <vt:i4>0</vt:i4>
      </vt:variant>
      <vt:variant>
        <vt:i4>5</vt:i4>
      </vt:variant>
      <vt:variant>
        <vt:lpwstr>https://southwestern-behavioral.policystat.com/policy/14219790/latest/</vt:lpwstr>
      </vt:variant>
      <vt:variant>
        <vt:lpwstr/>
      </vt:variant>
      <vt:variant>
        <vt:i4>4063283</vt:i4>
      </vt:variant>
      <vt:variant>
        <vt:i4>171</vt:i4>
      </vt:variant>
      <vt:variant>
        <vt:i4>0</vt:i4>
      </vt:variant>
      <vt:variant>
        <vt:i4>5</vt:i4>
      </vt:variant>
      <vt:variant>
        <vt:lpwstr>https://southwestern-behavioral.policystat.com/policy/14219790/latest/</vt:lpwstr>
      </vt:variant>
      <vt:variant>
        <vt:lpwstr/>
      </vt:variant>
      <vt:variant>
        <vt:i4>3801140</vt:i4>
      </vt:variant>
      <vt:variant>
        <vt:i4>168</vt:i4>
      </vt:variant>
      <vt:variant>
        <vt:i4>0</vt:i4>
      </vt:variant>
      <vt:variant>
        <vt:i4>5</vt:i4>
      </vt:variant>
      <vt:variant>
        <vt:lpwstr>https://southwestern-behavioral.policystat.com/policy/13353050/latest/</vt:lpwstr>
      </vt:variant>
      <vt:variant>
        <vt:lpwstr/>
      </vt:variant>
      <vt:variant>
        <vt:i4>3801140</vt:i4>
      </vt:variant>
      <vt:variant>
        <vt:i4>165</vt:i4>
      </vt:variant>
      <vt:variant>
        <vt:i4>0</vt:i4>
      </vt:variant>
      <vt:variant>
        <vt:i4>5</vt:i4>
      </vt:variant>
      <vt:variant>
        <vt:lpwstr>https://southwestern-behavioral.policystat.com/policy/13353050/latest/</vt:lpwstr>
      </vt:variant>
      <vt:variant>
        <vt:lpwstr/>
      </vt:variant>
      <vt:variant>
        <vt:i4>3145791</vt:i4>
      </vt:variant>
      <vt:variant>
        <vt:i4>162</vt:i4>
      </vt:variant>
      <vt:variant>
        <vt:i4>0</vt:i4>
      </vt:variant>
      <vt:variant>
        <vt:i4>5</vt:i4>
      </vt:variant>
      <vt:variant>
        <vt:lpwstr>https://southwestern-behavioral.policystat.com/policy/14219851/latest/</vt:lpwstr>
      </vt:variant>
      <vt:variant>
        <vt:lpwstr/>
      </vt:variant>
      <vt:variant>
        <vt:i4>327758</vt:i4>
      </vt:variant>
      <vt:variant>
        <vt:i4>159</vt:i4>
      </vt:variant>
      <vt:variant>
        <vt:i4>0</vt:i4>
      </vt:variant>
      <vt:variant>
        <vt:i4>5</vt:i4>
      </vt:variant>
      <vt:variant>
        <vt:lpwstr>https://southwestern-behavioral.policystat.com/policy/14547178/latest</vt:lpwstr>
      </vt:variant>
      <vt:variant>
        <vt:lpwstr>autoid-zkj4q</vt:lpwstr>
      </vt:variant>
      <vt:variant>
        <vt:i4>1704000</vt:i4>
      </vt:variant>
      <vt:variant>
        <vt:i4>156</vt:i4>
      </vt:variant>
      <vt:variant>
        <vt:i4>0</vt:i4>
      </vt:variant>
      <vt:variant>
        <vt:i4>5</vt:i4>
      </vt:variant>
      <vt:variant>
        <vt:lpwstr>https://southwestern-behavioral.policystat.com/policy/14547178/latest</vt:lpwstr>
      </vt:variant>
      <vt:variant>
        <vt:lpwstr/>
      </vt:variant>
      <vt:variant>
        <vt:i4>1572871</vt:i4>
      </vt:variant>
      <vt:variant>
        <vt:i4>153</vt:i4>
      </vt:variant>
      <vt:variant>
        <vt:i4>0</vt:i4>
      </vt:variant>
      <vt:variant>
        <vt:i4>5</vt:i4>
      </vt:variant>
      <vt:variant>
        <vt:lpwstr>https://southwestern-behavioral.policystat.com/policy/12692175/latest</vt:lpwstr>
      </vt:variant>
      <vt:variant>
        <vt:lpwstr>autoid-qb3r8</vt:lpwstr>
      </vt:variant>
      <vt:variant>
        <vt:i4>1835078</vt:i4>
      </vt:variant>
      <vt:variant>
        <vt:i4>150</vt:i4>
      </vt:variant>
      <vt:variant>
        <vt:i4>0</vt:i4>
      </vt:variant>
      <vt:variant>
        <vt:i4>5</vt:i4>
      </vt:variant>
      <vt:variant>
        <vt:lpwstr>https://southwestern-behavioral.policystat.com/policy/12692175/latest</vt:lpwstr>
      </vt:variant>
      <vt:variant>
        <vt:lpwstr/>
      </vt:variant>
      <vt:variant>
        <vt:i4>4063268</vt:i4>
      </vt:variant>
      <vt:variant>
        <vt:i4>147</vt:i4>
      </vt:variant>
      <vt:variant>
        <vt:i4>0</vt:i4>
      </vt:variant>
      <vt:variant>
        <vt:i4>5</vt:i4>
      </vt:variant>
      <vt:variant>
        <vt:lpwstr>https://southwestern-behavioral.policystat.com/policy/14219851/latest/</vt:lpwstr>
      </vt:variant>
      <vt:variant>
        <vt:lpwstr>autoid-zx329</vt:lpwstr>
      </vt:variant>
      <vt:variant>
        <vt:i4>7995436</vt:i4>
      </vt:variant>
      <vt:variant>
        <vt:i4>144</vt:i4>
      </vt:variant>
      <vt:variant>
        <vt:i4>0</vt:i4>
      </vt:variant>
      <vt:variant>
        <vt:i4>5</vt:i4>
      </vt:variant>
      <vt:variant>
        <vt:lpwstr>https://southwestern-behavioral.policystat.com/policy/14219851/latest/</vt:lpwstr>
      </vt:variant>
      <vt:variant>
        <vt:lpwstr>autoid-y8yz4</vt:lpwstr>
      </vt:variant>
      <vt:variant>
        <vt:i4>1179716</vt:i4>
      </vt:variant>
      <vt:variant>
        <vt:i4>141</vt:i4>
      </vt:variant>
      <vt:variant>
        <vt:i4>0</vt:i4>
      </vt:variant>
      <vt:variant>
        <vt:i4>5</vt:i4>
      </vt:variant>
      <vt:variant>
        <vt:lpwstr>https://southwestern-behavioral.policystat.com/policy/12109794/latest</vt:lpwstr>
      </vt:variant>
      <vt:variant>
        <vt:lpwstr/>
      </vt:variant>
      <vt:variant>
        <vt:i4>3473471</vt:i4>
      </vt:variant>
      <vt:variant>
        <vt:i4>138</vt:i4>
      </vt:variant>
      <vt:variant>
        <vt:i4>0</vt:i4>
      </vt:variant>
      <vt:variant>
        <vt:i4>5</vt:i4>
      </vt:variant>
      <vt:variant>
        <vt:lpwstr>https://southwestern-behavioral.policystat.com/policy/14219854/latest/</vt:lpwstr>
      </vt:variant>
      <vt:variant>
        <vt:lpwstr/>
      </vt:variant>
      <vt:variant>
        <vt:i4>1835078</vt:i4>
      </vt:variant>
      <vt:variant>
        <vt:i4>135</vt:i4>
      </vt:variant>
      <vt:variant>
        <vt:i4>0</vt:i4>
      </vt:variant>
      <vt:variant>
        <vt:i4>5</vt:i4>
      </vt:variant>
      <vt:variant>
        <vt:lpwstr>https://southwestern-behavioral.policystat.com/policy/12460972/latest</vt:lpwstr>
      </vt:variant>
      <vt:variant>
        <vt:lpwstr/>
      </vt:variant>
      <vt:variant>
        <vt:i4>1835078</vt:i4>
      </vt:variant>
      <vt:variant>
        <vt:i4>132</vt:i4>
      </vt:variant>
      <vt:variant>
        <vt:i4>0</vt:i4>
      </vt:variant>
      <vt:variant>
        <vt:i4>5</vt:i4>
      </vt:variant>
      <vt:variant>
        <vt:lpwstr>https://southwestern-behavioral.policystat.com/policy/12692175/latest</vt:lpwstr>
      </vt:variant>
      <vt:variant>
        <vt:lpwstr/>
      </vt:variant>
      <vt:variant>
        <vt:i4>1179718</vt:i4>
      </vt:variant>
      <vt:variant>
        <vt:i4>129</vt:i4>
      </vt:variant>
      <vt:variant>
        <vt:i4>0</vt:i4>
      </vt:variant>
      <vt:variant>
        <vt:i4>5</vt:i4>
      </vt:variant>
      <vt:variant>
        <vt:lpwstr>https://southwestern-behavioral.policystat.com/policy/14055565/latest</vt:lpwstr>
      </vt:variant>
      <vt:variant>
        <vt:lpwstr/>
      </vt:variant>
      <vt:variant>
        <vt:i4>1245250</vt:i4>
      </vt:variant>
      <vt:variant>
        <vt:i4>126</vt:i4>
      </vt:variant>
      <vt:variant>
        <vt:i4>0</vt:i4>
      </vt:variant>
      <vt:variant>
        <vt:i4>5</vt:i4>
      </vt:variant>
      <vt:variant>
        <vt:lpwstr>https://southwestern-behavioral.policystat.com/policy/13085823/latest</vt:lpwstr>
      </vt:variant>
      <vt:variant>
        <vt:lpwstr/>
      </vt:variant>
      <vt:variant>
        <vt:i4>1507402</vt:i4>
      </vt:variant>
      <vt:variant>
        <vt:i4>123</vt:i4>
      </vt:variant>
      <vt:variant>
        <vt:i4>0</vt:i4>
      </vt:variant>
      <vt:variant>
        <vt:i4>5</vt:i4>
      </vt:variant>
      <vt:variant>
        <vt:lpwstr>https://southwestern-behavioral.policystat.com/policy/14219849/latest</vt:lpwstr>
      </vt:variant>
      <vt:variant>
        <vt:lpwstr/>
      </vt:variant>
      <vt:variant>
        <vt:i4>3670078</vt:i4>
      </vt:variant>
      <vt:variant>
        <vt:i4>120</vt:i4>
      </vt:variant>
      <vt:variant>
        <vt:i4>0</vt:i4>
      </vt:variant>
      <vt:variant>
        <vt:i4>5</vt:i4>
      </vt:variant>
      <vt:variant>
        <vt:lpwstr>https://southwestern-behavioral.policystat.com/policy/14219849/latest/</vt:lpwstr>
      </vt:variant>
      <vt:variant>
        <vt:lpwstr/>
      </vt:variant>
      <vt:variant>
        <vt:i4>3670071</vt:i4>
      </vt:variant>
      <vt:variant>
        <vt:i4>117</vt:i4>
      </vt:variant>
      <vt:variant>
        <vt:i4>0</vt:i4>
      </vt:variant>
      <vt:variant>
        <vt:i4>5</vt:i4>
      </vt:variant>
      <vt:variant>
        <vt:lpwstr>https://southwestern-behavioral.policystat.com/policy/14261157/latest/</vt:lpwstr>
      </vt:variant>
      <vt:variant>
        <vt:lpwstr/>
      </vt:variant>
      <vt:variant>
        <vt:i4>3670071</vt:i4>
      </vt:variant>
      <vt:variant>
        <vt:i4>114</vt:i4>
      </vt:variant>
      <vt:variant>
        <vt:i4>0</vt:i4>
      </vt:variant>
      <vt:variant>
        <vt:i4>5</vt:i4>
      </vt:variant>
      <vt:variant>
        <vt:lpwstr>https://southwestern-behavioral.policystat.com/policy/14261157/latest/</vt:lpwstr>
      </vt:variant>
      <vt:variant>
        <vt:lpwstr/>
      </vt:variant>
      <vt:variant>
        <vt:i4>3670071</vt:i4>
      </vt:variant>
      <vt:variant>
        <vt:i4>111</vt:i4>
      </vt:variant>
      <vt:variant>
        <vt:i4>0</vt:i4>
      </vt:variant>
      <vt:variant>
        <vt:i4>5</vt:i4>
      </vt:variant>
      <vt:variant>
        <vt:lpwstr>https://southwestern-behavioral.policystat.com/policy/14261157/latest/</vt:lpwstr>
      </vt:variant>
      <vt:variant>
        <vt:lpwstr/>
      </vt:variant>
      <vt:variant>
        <vt:i4>3670071</vt:i4>
      </vt:variant>
      <vt:variant>
        <vt:i4>108</vt:i4>
      </vt:variant>
      <vt:variant>
        <vt:i4>0</vt:i4>
      </vt:variant>
      <vt:variant>
        <vt:i4>5</vt:i4>
      </vt:variant>
      <vt:variant>
        <vt:lpwstr>https://southwestern-behavioral.policystat.com/policy/14261157/latest/</vt:lpwstr>
      </vt:variant>
      <vt:variant>
        <vt:lpwstr/>
      </vt:variant>
      <vt:variant>
        <vt:i4>1572928</vt:i4>
      </vt:variant>
      <vt:variant>
        <vt:i4>105</vt:i4>
      </vt:variant>
      <vt:variant>
        <vt:i4>0</vt:i4>
      </vt:variant>
      <vt:variant>
        <vt:i4>5</vt:i4>
      </vt:variant>
      <vt:variant>
        <vt:lpwstr>https://southwestern-behavioral.policystat.com/policy/14478098/latest</vt:lpwstr>
      </vt:variant>
      <vt:variant>
        <vt:lpwstr/>
      </vt:variant>
      <vt:variant>
        <vt:i4>3997746</vt:i4>
      </vt:variant>
      <vt:variant>
        <vt:i4>102</vt:i4>
      </vt:variant>
      <vt:variant>
        <vt:i4>0</vt:i4>
      </vt:variant>
      <vt:variant>
        <vt:i4>5</vt:i4>
      </vt:variant>
      <vt:variant>
        <vt:lpwstr>https://southwestern-behavioral.policystat.com/policy/14055565/latest/</vt:lpwstr>
      </vt:variant>
      <vt:variant>
        <vt:lpwstr/>
      </vt:variant>
      <vt:variant>
        <vt:i4>3407907</vt:i4>
      </vt:variant>
      <vt:variant>
        <vt:i4>99</vt:i4>
      </vt:variant>
      <vt:variant>
        <vt:i4>0</vt:i4>
      </vt:variant>
      <vt:variant>
        <vt:i4>5</vt:i4>
      </vt:variant>
      <vt:variant>
        <vt:lpwstr>https://southwestern-behavioral.policystat.com/policy/12285543/latest/</vt:lpwstr>
      </vt:variant>
      <vt:variant>
        <vt:lpwstr>autoid-795yx</vt:lpwstr>
      </vt:variant>
      <vt:variant>
        <vt:i4>4128825</vt:i4>
      </vt:variant>
      <vt:variant>
        <vt:i4>96</vt:i4>
      </vt:variant>
      <vt:variant>
        <vt:i4>0</vt:i4>
      </vt:variant>
      <vt:variant>
        <vt:i4>5</vt:i4>
      </vt:variant>
      <vt:variant>
        <vt:lpwstr>https://southwestern-behavioral.policystat.com/policy/14089619/latest/</vt:lpwstr>
      </vt:variant>
      <vt:variant>
        <vt:lpwstr/>
      </vt:variant>
      <vt:variant>
        <vt:i4>7667826</vt:i4>
      </vt:variant>
      <vt:variant>
        <vt:i4>93</vt:i4>
      </vt:variant>
      <vt:variant>
        <vt:i4>0</vt:i4>
      </vt:variant>
      <vt:variant>
        <vt:i4>5</vt:i4>
      </vt:variant>
      <vt:variant>
        <vt:lpwstr>https://southwestern-behavioral.policystat.com/policy/13559429/latest/</vt:lpwstr>
      </vt:variant>
      <vt:variant>
        <vt:lpwstr>autoid-kyde3</vt:lpwstr>
      </vt:variant>
      <vt:variant>
        <vt:i4>1572928</vt:i4>
      </vt:variant>
      <vt:variant>
        <vt:i4>90</vt:i4>
      </vt:variant>
      <vt:variant>
        <vt:i4>0</vt:i4>
      </vt:variant>
      <vt:variant>
        <vt:i4>5</vt:i4>
      </vt:variant>
      <vt:variant>
        <vt:lpwstr>https://southwestern-behavioral.policystat.com/policy/14478098/latest</vt:lpwstr>
      </vt:variant>
      <vt:variant>
        <vt:lpwstr/>
      </vt:variant>
      <vt:variant>
        <vt:i4>1048653</vt:i4>
      </vt:variant>
      <vt:variant>
        <vt:i4>87</vt:i4>
      </vt:variant>
      <vt:variant>
        <vt:i4>0</vt:i4>
      </vt:variant>
      <vt:variant>
        <vt:i4>5</vt:i4>
      </vt:variant>
      <vt:variant>
        <vt:lpwstr>https://southwestern-behavioral.policystat.com/policy/14089619/latest</vt:lpwstr>
      </vt:variant>
      <vt:variant>
        <vt:lpwstr/>
      </vt:variant>
      <vt:variant>
        <vt:i4>1245249</vt:i4>
      </vt:variant>
      <vt:variant>
        <vt:i4>84</vt:i4>
      </vt:variant>
      <vt:variant>
        <vt:i4>0</vt:i4>
      </vt:variant>
      <vt:variant>
        <vt:i4>5</vt:i4>
      </vt:variant>
      <vt:variant>
        <vt:lpwstr>https://southwestern-behavioral.policystat.com/policy/12691833/latest</vt:lpwstr>
      </vt:variant>
      <vt:variant>
        <vt:lpwstr/>
      </vt:variant>
      <vt:variant>
        <vt:i4>1179718</vt:i4>
      </vt:variant>
      <vt:variant>
        <vt:i4>81</vt:i4>
      </vt:variant>
      <vt:variant>
        <vt:i4>0</vt:i4>
      </vt:variant>
      <vt:variant>
        <vt:i4>5</vt:i4>
      </vt:variant>
      <vt:variant>
        <vt:lpwstr>https://southwestern-behavioral.policystat.com/policy/14055565/latest</vt:lpwstr>
      </vt:variant>
      <vt:variant>
        <vt:lpwstr/>
      </vt:variant>
      <vt:variant>
        <vt:i4>1048653</vt:i4>
      </vt:variant>
      <vt:variant>
        <vt:i4>78</vt:i4>
      </vt:variant>
      <vt:variant>
        <vt:i4>0</vt:i4>
      </vt:variant>
      <vt:variant>
        <vt:i4>5</vt:i4>
      </vt:variant>
      <vt:variant>
        <vt:lpwstr>https://southwestern-behavioral.policystat.com/policy/14089619/latest</vt:lpwstr>
      </vt:variant>
      <vt:variant>
        <vt:lpwstr/>
      </vt:variant>
      <vt:variant>
        <vt:i4>1572939</vt:i4>
      </vt:variant>
      <vt:variant>
        <vt:i4>75</vt:i4>
      </vt:variant>
      <vt:variant>
        <vt:i4>0</vt:i4>
      </vt:variant>
      <vt:variant>
        <vt:i4>5</vt:i4>
      </vt:variant>
      <vt:variant>
        <vt:lpwstr>https://southwestern-behavioral.policystat.com/policy/13559429/latest</vt:lpwstr>
      </vt:variant>
      <vt:variant>
        <vt:lpwstr/>
      </vt:variant>
      <vt:variant>
        <vt:i4>1572928</vt:i4>
      </vt:variant>
      <vt:variant>
        <vt:i4>72</vt:i4>
      </vt:variant>
      <vt:variant>
        <vt:i4>0</vt:i4>
      </vt:variant>
      <vt:variant>
        <vt:i4>5</vt:i4>
      </vt:variant>
      <vt:variant>
        <vt:lpwstr>https://southwestern-behavioral.policystat.com/policy/14478098/latest</vt:lpwstr>
      </vt:variant>
      <vt:variant>
        <vt:lpwstr/>
      </vt:variant>
      <vt:variant>
        <vt:i4>1179718</vt:i4>
      </vt:variant>
      <vt:variant>
        <vt:i4>69</vt:i4>
      </vt:variant>
      <vt:variant>
        <vt:i4>0</vt:i4>
      </vt:variant>
      <vt:variant>
        <vt:i4>5</vt:i4>
      </vt:variant>
      <vt:variant>
        <vt:lpwstr>https://southwestern-behavioral.policystat.com/policy/14055565/latest</vt:lpwstr>
      </vt:variant>
      <vt:variant>
        <vt:lpwstr/>
      </vt:variant>
      <vt:variant>
        <vt:i4>1048653</vt:i4>
      </vt:variant>
      <vt:variant>
        <vt:i4>66</vt:i4>
      </vt:variant>
      <vt:variant>
        <vt:i4>0</vt:i4>
      </vt:variant>
      <vt:variant>
        <vt:i4>5</vt:i4>
      </vt:variant>
      <vt:variant>
        <vt:lpwstr>https://southwestern-behavioral.policystat.com/policy/14089619/latest</vt:lpwstr>
      </vt:variant>
      <vt:variant>
        <vt:lpwstr/>
      </vt:variant>
      <vt:variant>
        <vt:i4>1704011</vt:i4>
      </vt:variant>
      <vt:variant>
        <vt:i4>63</vt:i4>
      </vt:variant>
      <vt:variant>
        <vt:i4>0</vt:i4>
      </vt:variant>
      <vt:variant>
        <vt:i4>5</vt:i4>
      </vt:variant>
      <vt:variant>
        <vt:lpwstr>https://southwestern-behavioral.policystat.com/policy/14219854/latest</vt:lpwstr>
      </vt:variant>
      <vt:variant>
        <vt:lpwstr/>
      </vt:variant>
      <vt:variant>
        <vt:i4>1507402</vt:i4>
      </vt:variant>
      <vt:variant>
        <vt:i4>60</vt:i4>
      </vt:variant>
      <vt:variant>
        <vt:i4>0</vt:i4>
      </vt:variant>
      <vt:variant>
        <vt:i4>5</vt:i4>
      </vt:variant>
      <vt:variant>
        <vt:lpwstr>https://southwestern-behavioral.policystat.com/policy/14219849/latest</vt:lpwstr>
      </vt:variant>
      <vt:variant>
        <vt:lpwstr/>
      </vt:variant>
      <vt:variant>
        <vt:i4>1835078</vt:i4>
      </vt:variant>
      <vt:variant>
        <vt:i4>57</vt:i4>
      </vt:variant>
      <vt:variant>
        <vt:i4>0</vt:i4>
      </vt:variant>
      <vt:variant>
        <vt:i4>5</vt:i4>
      </vt:variant>
      <vt:variant>
        <vt:lpwstr>https://southwestern-behavioral.policystat.com/policy/12692175/latest</vt:lpwstr>
      </vt:variant>
      <vt:variant>
        <vt:lpwstr/>
      </vt:variant>
      <vt:variant>
        <vt:i4>7864424</vt:i4>
      </vt:variant>
      <vt:variant>
        <vt:i4>54</vt:i4>
      </vt:variant>
      <vt:variant>
        <vt:i4>0</vt:i4>
      </vt:variant>
      <vt:variant>
        <vt:i4>5</vt:i4>
      </vt:variant>
      <vt:variant>
        <vt:lpwstr>https://southwestern-behavioral.policystat.com/policy/12373560</vt:lpwstr>
      </vt:variant>
      <vt:variant>
        <vt:lpwstr/>
      </vt:variant>
      <vt:variant>
        <vt:i4>1900612</vt:i4>
      </vt:variant>
      <vt:variant>
        <vt:i4>51</vt:i4>
      </vt:variant>
      <vt:variant>
        <vt:i4>0</vt:i4>
      </vt:variant>
      <vt:variant>
        <vt:i4>5</vt:i4>
      </vt:variant>
      <vt:variant>
        <vt:lpwstr>https://southwestern-behavioral.policystat.com/policy/13949910/latest</vt:lpwstr>
      </vt:variant>
      <vt:variant>
        <vt:lpwstr/>
      </vt:variant>
      <vt:variant>
        <vt:i4>1376332</vt:i4>
      </vt:variant>
      <vt:variant>
        <vt:i4>48</vt:i4>
      </vt:variant>
      <vt:variant>
        <vt:i4>0</vt:i4>
      </vt:variant>
      <vt:variant>
        <vt:i4>5</vt:i4>
      </vt:variant>
      <vt:variant>
        <vt:lpwstr>https://southwestern-behavioral.policystat.com/policy/13949899/latest</vt:lpwstr>
      </vt:variant>
      <vt:variant>
        <vt:lpwstr/>
      </vt:variant>
      <vt:variant>
        <vt:i4>1114191</vt:i4>
      </vt:variant>
      <vt:variant>
        <vt:i4>45</vt:i4>
      </vt:variant>
      <vt:variant>
        <vt:i4>0</vt:i4>
      </vt:variant>
      <vt:variant>
        <vt:i4>5</vt:i4>
      </vt:variant>
      <vt:variant>
        <vt:lpwstr>https://southwestern-behavioral.policystat.com/policy/12779146/latest</vt:lpwstr>
      </vt:variant>
      <vt:variant>
        <vt:lpwstr/>
      </vt:variant>
      <vt:variant>
        <vt:i4>1245253</vt:i4>
      </vt:variant>
      <vt:variant>
        <vt:i4>42</vt:i4>
      </vt:variant>
      <vt:variant>
        <vt:i4>0</vt:i4>
      </vt:variant>
      <vt:variant>
        <vt:i4>5</vt:i4>
      </vt:variant>
      <vt:variant>
        <vt:lpwstr>https://southwestern-behavioral.policystat.com/policy/11346356/latest</vt:lpwstr>
      </vt:variant>
      <vt:variant>
        <vt:lpwstr/>
      </vt:variant>
      <vt:variant>
        <vt:i4>1048655</vt:i4>
      </vt:variant>
      <vt:variant>
        <vt:i4>39</vt:i4>
      </vt:variant>
      <vt:variant>
        <vt:i4>0</vt:i4>
      </vt:variant>
      <vt:variant>
        <vt:i4>5</vt:i4>
      </vt:variant>
      <vt:variant>
        <vt:lpwstr>https://southwestern-behavioral.policystat.com/policy/12834260/latest</vt:lpwstr>
      </vt:variant>
      <vt:variant>
        <vt:lpwstr/>
      </vt:variant>
      <vt:variant>
        <vt:i4>1179718</vt:i4>
      </vt:variant>
      <vt:variant>
        <vt:i4>36</vt:i4>
      </vt:variant>
      <vt:variant>
        <vt:i4>0</vt:i4>
      </vt:variant>
      <vt:variant>
        <vt:i4>5</vt:i4>
      </vt:variant>
      <vt:variant>
        <vt:lpwstr>https://southwestern-behavioral.policystat.com/policy/14055565/latest</vt:lpwstr>
      </vt:variant>
      <vt:variant>
        <vt:lpwstr/>
      </vt:variant>
      <vt:variant>
        <vt:i4>1245250</vt:i4>
      </vt:variant>
      <vt:variant>
        <vt:i4>33</vt:i4>
      </vt:variant>
      <vt:variant>
        <vt:i4>0</vt:i4>
      </vt:variant>
      <vt:variant>
        <vt:i4>5</vt:i4>
      </vt:variant>
      <vt:variant>
        <vt:lpwstr>https://southwestern-behavioral.policystat.com/policy/13085823/latest</vt:lpwstr>
      </vt:variant>
      <vt:variant>
        <vt:lpwstr/>
      </vt:variant>
      <vt:variant>
        <vt:i4>1835078</vt:i4>
      </vt:variant>
      <vt:variant>
        <vt:i4>30</vt:i4>
      </vt:variant>
      <vt:variant>
        <vt:i4>0</vt:i4>
      </vt:variant>
      <vt:variant>
        <vt:i4>5</vt:i4>
      </vt:variant>
      <vt:variant>
        <vt:lpwstr>https://southwestern-behavioral.policystat.com/policy/12692175/latest</vt:lpwstr>
      </vt:variant>
      <vt:variant>
        <vt:lpwstr/>
      </vt:variant>
      <vt:variant>
        <vt:i4>1179719</vt:i4>
      </vt:variant>
      <vt:variant>
        <vt:i4>27</vt:i4>
      </vt:variant>
      <vt:variant>
        <vt:i4>0</vt:i4>
      </vt:variant>
      <vt:variant>
        <vt:i4>5</vt:i4>
      </vt:variant>
      <vt:variant>
        <vt:lpwstr>https://southwestern-behavioral.policystat.com/policy/13157542/latest</vt:lpwstr>
      </vt:variant>
      <vt:variant>
        <vt:lpwstr/>
      </vt:variant>
      <vt:variant>
        <vt:i4>1441856</vt:i4>
      </vt:variant>
      <vt:variant>
        <vt:i4>24</vt:i4>
      </vt:variant>
      <vt:variant>
        <vt:i4>0</vt:i4>
      </vt:variant>
      <vt:variant>
        <vt:i4>5</vt:i4>
      </vt:variant>
      <vt:variant>
        <vt:lpwstr>https://southwestern-behavioral.policystat.com/policy/14107031/latest</vt:lpwstr>
      </vt:variant>
      <vt:variant>
        <vt:lpwstr/>
      </vt:variant>
      <vt:variant>
        <vt:i4>1441856</vt:i4>
      </vt:variant>
      <vt:variant>
        <vt:i4>21</vt:i4>
      </vt:variant>
      <vt:variant>
        <vt:i4>0</vt:i4>
      </vt:variant>
      <vt:variant>
        <vt:i4>5</vt:i4>
      </vt:variant>
      <vt:variant>
        <vt:lpwstr>https://southwestern-behavioral.policystat.com/policy/14107031/latest</vt:lpwstr>
      </vt:variant>
      <vt:variant>
        <vt:lpwstr/>
      </vt:variant>
      <vt:variant>
        <vt:i4>1245248</vt:i4>
      </vt:variant>
      <vt:variant>
        <vt:i4>18</vt:i4>
      </vt:variant>
      <vt:variant>
        <vt:i4>0</vt:i4>
      </vt:variant>
      <vt:variant>
        <vt:i4>5</vt:i4>
      </vt:variant>
      <vt:variant>
        <vt:lpwstr>https://southwestern-behavioral.policystat.com/policy/13263144/latest</vt:lpwstr>
      </vt:variant>
      <vt:variant>
        <vt:lpwstr/>
      </vt:variant>
      <vt:variant>
        <vt:i4>1835076</vt:i4>
      </vt:variant>
      <vt:variant>
        <vt:i4>15</vt:i4>
      </vt:variant>
      <vt:variant>
        <vt:i4>0</vt:i4>
      </vt:variant>
      <vt:variant>
        <vt:i4>5</vt:i4>
      </vt:variant>
      <vt:variant>
        <vt:lpwstr>https://southwestern-behavioral.policystat.com/policy/12593276/latest</vt:lpwstr>
      </vt:variant>
      <vt:variant>
        <vt:lpwstr/>
      </vt:variant>
      <vt:variant>
        <vt:i4>1507407</vt:i4>
      </vt:variant>
      <vt:variant>
        <vt:i4>12</vt:i4>
      </vt:variant>
      <vt:variant>
        <vt:i4>0</vt:i4>
      </vt:variant>
      <vt:variant>
        <vt:i4>5</vt:i4>
      </vt:variant>
      <vt:variant>
        <vt:lpwstr>https://southwestern-behavioral.policystat.com/policy/14219819/latest</vt:lpwstr>
      </vt:variant>
      <vt:variant>
        <vt:lpwstr/>
      </vt:variant>
      <vt:variant>
        <vt:i4>2097189</vt:i4>
      </vt:variant>
      <vt:variant>
        <vt:i4>9</vt:i4>
      </vt:variant>
      <vt:variant>
        <vt:i4>0</vt:i4>
      </vt:variant>
      <vt:variant>
        <vt:i4>5</vt:i4>
      </vt:variant>
      <vt:variant>
        <vt:lpwstr>https://southwestern-healthcare.policystat.com/policy/14219790/latest/</vt:lpwstr>
      </vt:variant>
      <vt:variant>
        <vt:lpwstr/>
      </vt:variant>
      <vt:variant>
        <vt:i4>1507395</vt:i4>
      </vt:variant>
      <vt:variant>
        <vt:i4>6</vt:i4>
      </vt:variant>
      <vt:variant>
        <vt:i4>0</vt:i4>
      </vt:variant>
      <vt:variant>
        <vt:i4>5</vt:i4>
      </vt:variant>
      <vt:variant>
        <vt:lpwstr>https://southwestern-behavioral.policystat.com/policy/13145724/latest</vt:lpwstr>
      </vt:variant>
      <vt:variant>
        <vt:lpwstr/>
      </vt:variant>
      <vt:variant>
        <vt:i4>6815861</vt:i4>
      </vt:variant>
      <vt:variant>
        <vt:i4>3</vt:i4>
      </vt:variant>
      <vt:variant>
        <vt:i4>0</vt:i4>
      </vt:variant>
      <vt:variant>
        <vt:i4>5</vt:i4>
      </vt:variant>
      <vt:variant>
        <vt:lpwstr>https://store.samhsa.gov/sites/default/files/d7/priv/sma16-4931.pdf</vt:lpwstr>
      </vt:variant>
      <vt:variant>
        <vt:lpwstr/>
      </vt:variant>
      <vt:variant>
        <vt:i4>720976</vt:i4>
      </vt:variant>
      <vt:variant>
        <vt:i4>0</vt:i4>
      </vt:variant>
      <vt:variant>
        <vt:i4>0</vt:i4>
      </vt:variant>
      <vt:variant>
        <vt:i4>5</vt:i4>
      </vt:variant>
      <vt:variant>
        <vt:lpwstr>https://southwesternhealthcare.sharepoint.com/:f:/r/sites/CCBHSAMHSAProject/Shared Documents/CCBHC-IA Grant 2022-2026/MOU Repository?csf=1&amp;web=1&amp;e=laY5hx</vt:lpwstr>
      </vt:variant>
      <vt:variant>
        <vt:lpwstr/>
      </vt:variant>
      <vt:variant>
        <vt:i4>2031692</vt:i4>
      </vt:variant>
      <vt:variant>
        <vt:i4>162</vt:i4>
      </vt:variant>
      <vt:variant>
        <vt:i4>0</vt:i4>
      </vt:variant>
      <vt:variant>
        <vt:i4>5</vt:i4>
      </vt:variant>
      <vt:variant>
        <vt:lpwstr>https://southwestern-behavioral.policystat.com/policy/14219821/latest</vt:lpwstr>
      </vt:variant>
      <vt:variant>
        <vt:lpwstr/>
      </vt:variant>
      <vt:variant>
        <vt:i4>5832812</vt:i4>
      </vt:variant>
      <vt:variant>
        <vt:i4>159</vt:i4>
      </vt:variant>
      <vt:variant>
        <vt:i4>0</vt:i4>
      </vt:variant>
      <vt:variant>
        <vt:i4>5</vt:i4>
      </vt:variant>
      <vt:variant>
        <vt:lpwstr>mailto:raleys@southwestern.org</vt:lpwstr>
      </vt:variant>
      <vt:variant>
        <vt:lpwstr/>
      </vt:variant>
      <vt:variant>
        <vt:i4>3670041</vt:i4>
      </vt:variant>
      <vt:variant>
        <vt:i4>156</vt:i4>
      </vt:variant>
      <vt:variant>
        <vt:i4>0</vt:i4>
      </vt:variant>
      <vt:variant>
        <vt:i4>5</vt:i4>
      </vt:variant>
      <vt:variant>
        <vt:lpwstr>mailto:withrowl@southwestern.org</vt:lpwstr>
      </vt:variant>
      <vt:variant>
        <vt:lpwstr/>
      </vt:variant>
      <vt:variant>
        <vt:i4>5636205</vt:i4>
      </vt:variant>
      <vt:variant>
        <vt:i4>153</vt:i4>
      </vt:variant>
      <vt:variant>
        <vt:i4>0</vt:i4>
      </vt:variant>
      <vt:variant>
        <vt:i4>5</vt:i4>
      </vt:variant>
      <vt:variant>
        <vt:lpwstr>mailto:scotta@southwestern.org</vt:lpwstr>
      </vt:variant>
      <vt:variant>
        <vt:lpwstr/>
      </vt:variant>
      <vt:variant>
        <vt:i4>3670041</vt:i4>
      </vt:variant>
      <vt:variant>
        <vt:i4>150</vt:i4>
      </vt:variant>
      <vt:variant>
        <vt:i4>0</vt:i4>
      </vt:variant>
      <vt:variant>
        <vt:i4>5</vt:i4>
      </vt:variant>
      <vt:variant>
        <vt:lpwstr>mailto:withrowl@southwestern.org</vt:lpwstr>
      </vt:variant>
      <vt:variant>
        <vt:lpwstr/>
      </vt:variant>
      <vt:variant>
        <vt:i4>5046393</vt:i4>
      </vt:variant>
      <vt:variant>
        <vt:i4>147</vt:i4>
      </vt:variant>
      <vt:variant>
        <vt:i4>0</vt:i4>
      </vt:variant>
      <vt:variant>
        <vt:i4>5</vt:i4>
      </vt:variant>
      <vt:variant>
        <vt:lpwstr>mailto:AdamsK@southwestern.org</vt:lpwstr>
      </vt:variant>
      <vt:variant>
        <vt:lpwstr/>
      </vt:variant>
      <vt:variant>
        <vt:i4>2097183</vt:i4>
      </vt:variant>
      <vt:variant>
        <vt:i4>144</vt:i4>
      </vt:variant>
      <vt:variant>
        <vt:i4>0</vt:i4>
      </vt:variant>
      <vt:variant>
        <vt:i4>5</vt:i4>
      </vt:variant>
      <vt:variant>
        <vt:lpwstr>mailto:CalvertA@southwestern.org</vt:lpwstr>
      </vt:variant>
      <vt:variant>
        <vt:lpwstr/>
      </vt:variant>
      <vt:variant>
        <vt:i4>2097183</vt:i4>
      </vt:variant>
      <vt:variant>
        <vt:i4>141</vt:i4>
      </vt:variant>
      <vt:variant>
        <vt:i4>0</vt:i4>
      </vt:variant>
      <vt:variant>
        <vt:i4>5</vt:i4>
      </vt:variant>
      <vt:variant>
        <vt:lpwstr>mailto:CalvertA@southwestern.org</vt:lpwstr>
      </vt:variant>
      <vt:variant>
        <vt:lpwstr/>
      </vt:variant>
      <vt:variant>
        <vt:i4>2949129</vt:i4>
      </vt:variant>
      <vt:variant>
        <vt:i4>138</vt:i4>
      </vt:variant>
      <vt:variant>
        <vt:i4>0</vt:i4>
      </vt:variant>
      <vt:variant>
        <vt:i4>5</vt:i4>
      </vt:variant>
      <vt:variant>
        <vt:lpwstr>mailto:edwardss@southwestern.org</vt:lpwstr>
      </vt:variant>
      <vt:variant>
        <vt:lpwstr/>
      </vt:variant>
      <vt:variant>
        <vt:i4>5242953</vt:i4>
      </vt:variant>
      <vt:variant>
        <vt:i4>135</vt:i4>
      </vt:variant>
      <vt:variant>
        <vt:i4>0</vt:i4>
      </vt:variant>
      <vt:variant>
        <vt:i4>5</vt:i4>
      </vt:variant>
      <vt:variant>
        <vt:lpwstr>https://www.mentalhealth.va.gov/providers/sud/docs/UniformServicesHandbook1160-01.pdf</vt:lpwstr>
      </vt:variant>
      <vt:variant>
        <vt:lpwstr/>
      </vt:variant>
      <vt:variant>
        <vt:i4>6160463</vt:i4>
      </vt:variant>
      <vt:variant>
        <vt:i4>132</vt:i4>
      </vt:variant>
      <vt:variant>
        <vt:i4>0</vt:i4>
      </vt:variant>
      <vt:variant>
        <vt:i4>5</vt:i4>
      </vt:variant>
      <vt:variant>
        <vt:lpwstr>http://www.esd.whs.mil/Portals/54/Documents/DD/issuances/dodi/604045p.pdf</vt:lpwstr>
      </vt:variant>
      <vt:variant>
        <vt:lpwstr/>
      </vt:variant>
      <vt:variant>
        <vt:i4>3473416</vt:i4>
      </vt:variant>
      <vt:variant>
        <vt:i4>129</vt:i4>
      </vt:variant>
      <vt:variant>
        <vt:i4>0</vt:i4>
      </vt:variant>
      <vt:variant>
        <vt:i4>5</vt:i4>
      </vt:variant>
      <vt:variant>
        <vt:lpwstr>mailto:arnolde@southwestern.org</vt:lpwstr>
      </vt:variant>
      <vt:variant>
        <vt:lpwstr/>
      </vt:variant>
      <vt:variant>
        <vt:i4>5832812</vt:i4>
      </vt:variant>
      <vt:variant>
        <vt:i4>126</vt:i4>
      </vt:variant>
      <vt:variant>
        <vt:i4>0</vt:i4>
      </vt:variant>
      <vt:variant>
        <vt:i4>5</vt:i4>
      </vt:variant>
      <vt:variant>
        <vt:lpwstr>mailto:raleys@southwestern.org</vt:lpwstr>
      </vt:variant>
      <vt:variant>
        <vt:lpwstr/>
      </vt:variant>
      <vt:variant>
        <vt:i4>2621453</vt:i4>
      </vt:variant>
      <vt:variant>
        <vt:i4>123</vt:i4>
      </vt:variant>
      <vt:variant>
        <vt:i4>0</vt:i4>
      </vt:variant>
      <vt:variant>
        <vt:i4>5</vt:i4>
      </vt:variant>
      <vt:variant>
        <vt:lpwstr>https://southwesternhealthcare.sharepoint.com/sites/CCBHSAMHSAProject/_layouts/OneNote.aspx?id=%2Fsites%2FCCBHSAMHSAProject%2FSiteAssets%2FCCBHC%20IA%202022&amp;wd=target%282024%20Attestation%20Criteria.one%7C39587A9B-C816-4A49-BE54-086B3A52DDD7%2FTIP%2059%20and%20other%20TIP%23%7C22117D65-2E13-40A8-AEA7-CA064F21B9E6%2F%29</vt:lpwstr>
      </vt:variant>
      <vt:variant>
        <vt:lpwstr/>
      </vt:variant>
      <vt:variant>
        <vt:i4>5373961</vt:i4>
      </vt:variant>
      <vt:variant>
        <vt:i4>120</vt:i4>
      </vt:variant>
      <vt:variant>
        <vt:i4>0</vt:i4>
      </vt:variant>
      <vt:variant>
        <vt:i4>5</vt:i4>
      </vt:variant>
      <vt:variant>
        <vt:lpwstr>onenote:https://southwesternhealthcare.sharepoint.com/sites/CCBHSAMHSAProject/SiteAssets/CCBHC IA 2022/2024 Attestation Criteria.one</vt:lpwstr>
      </vt:variant>
      <vt:variant>
        <vt:lpwstr>TIP%2059%20and%20other%20TIP&amp;section-id={39587A9B-C816-4A49-BE54-086B3A52DDD7}&amp;page-id={22117D65-2E13-40A8-AEA7-CA064F21B9E6}&amp;end</vt:lpwstr>
      </vt:variant>
      <vt:variant>
        <vt:i4>5832812</vt:i4>
      </vt:variant>
      <vt:variant>
        <vt:i4>117</vt:i4>
      </vt:variant>
      <vt:variant>
        <vt:i4>0</vt:i4>
      </vt:variant>
      <vt:variant>
        <vt:i4>5</vt:i4>
      </vt:variant>
      <vt:variant>
        <vt:lpwstr>mailto:raleys@southwestern.org</vt:lpwstr>
      </vt:variant>
      <vt:variant>
        <vt:lpwstr/>
      </vt:variant>
      <vt:variant>
        <vt:i4>5636205</vt:i4>
      </vt:variant>
      <vt:variant>
        <vt:i4>114</vt:i4>
      </vt:variant>
      <vt:variant>
        <vt:i4>0</vt:i4>
      </vt:variant>
      <vt:variant>
        <vt:i4>5</vt:i4>
      </vt:variant>
      <vt:variant>
        <vt:lpwstr>mailto:scotta@southwestern.org</vt:lpwstr>
      </vt:variant>
      <vt:variant>
        <vt:lpwstr/>
      </vt:variant>
      <vt:variant>
        <vt:i4>3801088</vt:i4>
      </vt:variant>
      <vt:variant>
        <vt:i4>111</vt:i4>
      </vt:variant>
      <vt:variant>
        <vt:i4>0</vt:i4>
      </vt:variant>
      <vt:variant>
        <vt:i4>5</vt:i4>
      </vt:variant>
      <vt:variant>
        <vt:lpwstr>mailto:GlinesB@southwestern.org</vt:lpwstr>
      </vt:variant>
      <vt:variant>
        <vt:lpwstr/>
      </vt:variant>
      <vt:variant>
        <vt:i4>2752526</vt:i4>
      </vt:variant>
      <vt:variant>
        <vt:i4>108</vt:i4>
      </vt:variant>
      <vt:variant>
        <vt:i4>0</vt:i4>
      </vt:variant>
      <vt:variant>
        <vt:i4>5</vt:i4>
      </vt:variant>
      <vt:variant>
        <vt:lpwstr>mailto:duneghym@southwestern.org</vt:lpwstr>
      </vt:variant>
      <vt:variant>
        <vt:lpwstr/>
      </vt:variant>
      <vt:variant>
        <vt:i4>5832812</vt:i4>
      </vt:variant>
      <vt:variant>
        <vt:i4>105</vt:i4>
      </vt:variant>
      <vt:variant>
        <vt:i4>0</vt:i4>
      </vt:variant>
      <vt:variant>
        <vt:i4>5</vt:i4>
      </vt:variant>
      <vt:variant>
        <vt:lpwstr>mailto:raleys@southwestern.org</vt:lpwstr>
      </vt:variant>
      <vt:variant>
        <vt:lpwstr/>
      </vt:variant>
      <vt:variant>
        <vt:i4>5832812</vt:i4>
      </vt:variant>
      <vt:variant>
        <vt:i4>102</vt:i4>
      </vt:variant>
      <vt:variant>
        <vt:i4>0</vt:i4>
      </vt:variant>
      <vt:variant>
        <vt:i4>5</vt:i4>
      </vt:variant>
      <vt:variant>
        <vt:lpwstr>mailto:raleys@southwestern.org</vt:lpwstr>
      </vt:variant>
      <vt:variant>
        <vt:lpwstr/>
      </vt:variant>
      <vt:variant>
        <vt:i4>1179716</vt:i4>
      </vt:variant>
      <vt:variant>
        <vt:i4>99</vt:i4>
      </vt:variant>
      <vt:variant>
        <vt:i4>0</vt:i4>
      </vt:variant>
      <vt:variant>
        <vt:i4>5</vt:i4>
      </vt:variant>
      <vt:variant>
        <vt:lpwstr>https://southwestern-behavioral.policystat.com/policy/12109794/latest</vt:lpwstr>
      </vt:variant>
      <vt:variant>
        <vt:lpwstr/>
      </vt:variant>
      <vt:variant>
        <vt:i4>5832812</vt:i4>
      </vt:variant>
      <vt:variant>
        <vt:i4>96</vt:i4>
      </vt:variant>
      <vt:variant>
        <vt:i4>0</vt:i4>
      </vt:variant>
      <vt:variant>
        <vt:i4>5</vt:i4>
      </vt:variant>
      <vt:variant>
        <vt:lpwstr>mailto:raleys@southwestern.org</vt:lpwstr>
      </vt:variant>
      <vt:variant>
        <vt:lpwstr/>
      </vt:variant>
      <vt:variant>
        <vt:i4>5832812</vt:i4>
      </vt:variant>
      <vt:variant>
        <vt:i4>93</vt:i4>
      </vt:variant>
      <vt:variant>
        <vt:i4>0</vt:i4>
      </vt:variant>
      <vt:variant>
        <vt:i4>5</vt:i4>
      </vt:variant>
      <vt:variant>
        <vt:lpwstr>mailto:raleys@southwestern.org</vt:lpwstr>
      </vt:variant>
      <vt:variant>
        <vt:lpwstr/>
      </vt:variant>
      <vt:variant>
        <vt:i4>3670041</vt:i4>
      </vt:variant>
      <vt:variant>
        <vt:i4>90</vt:i4>
      </vt:variant>
      <vt:variant>
        <vt:i4>0</vt:i4>
      </vt:variant>
      <vt:variant>
        <vt:i4>5</vt:i4>
      </vt:variant>
      <vt:variant>
        <vt:lpwstr>mailto:withrowl@southwestern.org</vt:lpwstr>
      </vt:variant>
      <vt:variant>
        <vt:lpwstr/>
      </vt:variant>
      <vt:variant>
        <vt:i4>5832812</vt:i4>
      </vt:variant>
      <vt:variant>
        <vt:i4>87</vt:i4>
      </vt:variant>
      <vt:variant>
        <vt:i4>0</vt:i4>
      </vt:variant>
      <vt:variant>
        <vt:i4>5</vt:i4>
      </vt:variant>
      <vt:variant>
        <vt:lpwstr>mailto:raleys@southwestern.org</vt:lpwstr>
      </vt:variant>
      <vt:variant>
        <vt:lpwstr/>
      </vt:variant>
      <vt:variant>
        <vt:i4>3670041</vt:i4>
      </vt:variant>
      <vt:variant>
        <vt:i4>84</vt:i4>
      </vt:variant>
      <vt:variant>
        <vt:i4>0</vt:i4>
      </vt:variant>
      <vt:variant>
        <vt:i4>5</vt:i4>
      </vt:variant>
      <vt:variant>
        <vt:lpwstr>mailto:withrowl@southwestern.org</vt:lpwstr>
      </vt:variant>
      <vt:variant>
        <vt:lpwstr/>
      </vt:variant>
      <vt:variant>
        <vt:i4>5832812</vt:i4>
      </vt:variant>
      <vt:variant>
        <vt:i4>81</vt:i4>
      </vt:variant>
      <vt:variant>
        <vt:i4>0</vt:i4>
      </vt:variant>
      <vt:variant>
        <vt:i4>5</vt:i4>
      </vt:variant>
      <vt:variant>
        <vt:lpwstr>mailto:raleys@southwestern.org</vt:lpwstr>
      </vt:variant>
      <vt:variant>
        <vt:lpwstr/>
      </vt:variant>
      <vt:variant>
        <vt:i4>5636205</vt:i4>
      </vt:variant>
      <vt:variant>
        <vt:i4>78</vt:i4>
      </vt:variant>
      <vt:variant>
        <vt:i4>0</vt:i4>
      </vt:variant>
      <vt:variant>
        <vt:i4>5</vt:i4>
      </vt:variant>
      <vt:variant>
        <vt:lpwstr>mailto:scotta@southwestern.org</vt:lpwstr>
      </vt:variant>
      <vt:variant>
        <vt:lpwstr/>
      </vt:variant>
      <vt:variant>
        <vt:i4>3735570</vt:i4>
      </vt:variant>
      <vt:variant>
        <vt:i4>75</vt:i4>
      </vt:variant>
      <vt:variant>
        <vt:i4>0</vt:i4>
      </vt:variant>
      <vt:variant>
        <vt:i4>5</vt:i4>
      </vt:variant>
      <vt:variant>
        <vt:lpwstr>mailto:FallenE@Southwestern.org</vt:lpwstr>
      </vt:variant>
      <vt:variant>
        <vt:lpwstr/>
      </vt:variant>
      <vt:variant>
        <vt:i4>3735570</vt:i4>
      </vt:variant>
      <vt:variant>
        <vt:i4>72</vt:i4>
      </vt:variant>
      <vt:variant>
        <vt:i4>0</vt:i4>
      </vt:variant>
      <vt:variant>
        <vt:i4>5</vt:i4>
      </vt:variant>
      <vt:variant>
        <vt:lpwstr>mailto:FallenE@Southwestern.org</vt:lpwstr>
      </vt:variant>
      <vt:variant>
        <vt:lpwstr/>
      </vt:variant>
      <vt:variant>
        <vt:i4>3735570</vt:i4>
      </vt:variant>
      <vt:variant>
        <vt:i4>69</vt:i4>
      </vt:variant>
      <vt:variant>
        <vt:i4>0</vt:i4>
      </vt:variant>
      <vt:variant>
        <vt:i4>5</vt:i4>
      </vt:variant>
      <vt:variant>
        <vt:lpwstr>mailto:FallenE@Southwestern.org</vt:lpwstr>
      </vt:variant>
      <vt:variant>
        <vt:lpwstr/>
      </vt:variant>
      <vt:variant>
        <vt:i4>5832812</vt:i4>
      </vt:variant>
      <vt:variant>
        <vt:i4>66</vt:i4>
      </vt:variant>
      <vt:variant>
        <vt:i4>0</vt:i4>
      </vt:variant>
      <vt:variant>
        <vt:i4>5</vt:i4>
      </vt:variant>
      <vt:variant>
        <vt:lpwstr>mailto:raleys@southwestern.org</vt:lpwstr>
      </vt:variant>
      <vt:variant>
        <vt:lpwstr/>
      </vt:variant>
      <vt:variant>
        <vt:i4>5832812</vt:i4>
      </vt:variant>
      <vt:variant>
        <vt:i4>63</vt:i4>
      </vt:variant>
      <vt:variant>
        <vt:i4>0</vt:i4>
      </vt:variant>
      <vt:variant>
        <vt:i4>5</vt:i4>
      </vt:variant>
      <vt:variant>
        <vt:lpwstr>mailto:raleys@southwestern.org</vt:lpwstr>
      </vt:variant>
      <vt:variant>
        <vt:lpwstr/>
      </vt:variant>
      <vt:variant>
        <vt:i4>5636205</vt:i4>
      </vt:variant>
      <vt:variant>
        <vt:i4>60</vt:i4>
      </vt:variant>
      <vt:variant>
        <vt:i4>0</vt:i4>
      </vt:variant>
      <vt:variant>
        <vt:i4>5</vt:i4>
      </vt:variant>
      <vt:variant>
        <vt:lpwstr>mailto:scotta@southwestern.org</vt:lpwstr>
      </vt:variant>
      <vt:variant>
        <vt:lpwstr/>
      </vt:variant>
      <vt:variant>
        <vt:i4>5832812</vt:i4>
      </vt:variant>
      <vt:variant>
        <vt:i4>57</vt:i4>
      </vt:variant>
      <vt:variant>
        <vt:i4>0</vt:i4>
      </vt:variant>
      <vt:variant>
        <vt:i4>5</vt:i4>
      </vt:variant>
      <vt:variant>
        <vt:lpwstr>mailto:raleys@southwestern.org</vt:lpwstr>
      </vt:variant>
      <vt:variant>
        <vt:lpwstr/>
      </vt:variant>
      <vt:variant>
        <vt:i4>5636205</vt:i4>
      </vt:variant>
      <vt:variant>
        <vt:i4>54</vt:i4>
      </vt:variant>
      <vt:variant>
        <vt:i4>0</vt:i4>
      </vt:variant>
      <vt:variant>
        <vt:i4>5</vt:i4>
      </vt:variant>
      <vt:variant>
        <vt:lpwstr>mailto:scotta@southwestern.org</vt:lpwstr>
      </vt:variant>
      <vt:variant>
        <vt:lpwstr/>
      </vt:variant>
      <vt:variant>
        <vt:i4>2949129</vt:i4>
      </vt:variant>
      <vt:variant>
        <vt:i4>51</vt:i4>
      </vt:variant>
      <vt:variant>
        <vt:i4>0</vt:i4>
      </vt:variant>
      <vt:variant>
        <vt:i4>5</vt:i4>
      </vt:variant>
      <vt:variant>
        <vt:lpwstr>mailto:edwardss@southwestern.org</vt:lpwstr>
      </vt:variant>
      <vt:variant>
        <vt:lpwstr/>
      </vt:variant>
      <vt:variant>
        <vt:i4>3276800</vt:i4>
      </vt:variant>
      <vt:variant>
        <vt:i4>48</vt:i4>
      </vt:variant>
      <vt:variant>
        <vt:i4>0</vt:i4>
      </vt:variant>
      <vt:variant>
        <vt:i4>5</vt:i4>
      </vt:variant>
      <vt:variant>
        <vt:lpwstr>mailto:hendrixs@southwestern.org</vt:lpwstr>
      </vt:variant>
      <vt:variant>
        <vt:lpwstr/>
      </vt:variant>
      <vt:variant>
        <vt:i4>3670041</vt:i4>
      </vt:variant>
      <vt:variant>
        <vt:i4>45</vt:i4>
      </vt:variant>
      <vt:variant>
        <vt:i4>0</vt:i4>
      </vt:variant>
      <vt:variant>
        <vt:i4>5</vt:i4>
      </vt:variant>
      <vt:variant>
        <vt:lpwstr>mailto:withrowl@southwestern.org</vt:lpwstr>
      </vt:variant>
      <vt:variant>
        <vt:lpwstr/>
      </vt:variant>
      <vt:variant>
        <vt:i4>5636205</vt:i4>
      </vt:variant>
      <vt:variant>
        <vt:i4>42</vt:i4>
      </vt:variant>
      <vt:variant>
        <vt:i4>0</vt:i4>
      </vt:variant>
      <vt:variant>
        <vt:i4>5</vt:i4>
      </vt:variant>
      <vt:variant>
        <vt:lpwstr>mailto:scotta@southwestern.org</vt:lpwstr>
      </vt:variant>
      <vt:variant>
        <vt:lpwstr/>
      </vt:variant>
      <vt:variant>
        <vt:i4>5832812</vt:i4>
      </vt:variant>
      <vt:variant>
        <vt:i4>39</vt:i4>
      </vt:variant>
      <vt:variant>
        <vt:i4>0</vt:i4>
      </vt:variant>
      <vt:variant>
        <vt:i4>5</vt:i4>
      </vt:variant>
      <vt:variant>
        <vt:lpwstr>mailto:raleys@southwestern.org</vt:lpwstr>
      </vt:variant>
      <vt:variant>
        <vt:lpwstr/>
      </vt:variant>
      <vt:variant>
        <vt:i4>2752526</vt:i4>
      </vt:variant>
      <vt:variant>
        <vt:i4>36</vt:i4>
      </vt:variant>
      <vt:variant>
        <vt:i4>0</vt:i4>
      </vt:variant>
      <vt:variant>
        <vt:i4>5</vt:i4>
      </vt:variant>
      <vt:variant>
        <vt:lpwstr>mailto:duneghym@southwestern.org</vt:lpwstr>
      </vt:variant>
      <vt:variant>
        <vt:lpwstr/>
      </vt:variant>
      <vt:variant>
        <vt:i4>3276800</vt:i4>
      </vt:variant>
      <vt:variant>
        <vt:i4>33</vt:i4>
      </vt:variant>
      <vt:variant>
        <vt:i4>0</vt:i4>
      </vt:variant>
      <vt:variant>
        <vt:i4>5</vt:i4>
      </vt:variant>
      <vt:variant>
        <vt:lpwstr>mailto:hendrixs@southwestern.org</vt:lpwstr>
      </vt:variant>
      <vt:variant>
        <vt:lpwstr/>
      </vt:variant>
      <vt:variant>
        <vt:i4>5636205</vt:i4>
      </vt:variant>
      <vt:variant>
        <vt:i4>30</vt:i4>
      </vt:variant>
      <vt:variant>
        <vt:i4>0</vt:i4>
      </vt:variant>
      <vt:variant>
        <vt:i4>5</vt:i4>
      </vt:variant>
      <vt:variant>
        <vt:lpwstr>mailto:scotta@southwestern.org</vt:lpwstr>
      </vt:variant>
      <vt:variant>
        <vt:lpwstr/>
      </vt:variant>
      <vt:variant>
        <vt:i4>5636205</vt:i4>
      </vt:variant>
      <vt:variant>
        <vt:i4>27</vt:i4>
      </vt:variant>
      <vt:variant>
        <vt:i4>0</vt:i4>
      </vt:variant>
      <vt:variant>
        <vt:i4>5</vt:i4>
      </vt:variant>
      <vt:variant>
        <vt:lpwstr>mailto:scotta@southwestern.org</vt:lpwstr>
      </vt:variant>
      <vt:variant>
        <vt:lpwstr/>
      </vt:variant>
      <vt:variant>
        <vt:i4>3276800</vt:i4>
      </vt:variant>
      <vt:variant>
        <vt:i4>24</vt:i4>
      </vt:variant>
      <vt:variant>
        <vt:i4>0</vt:i4>
      </vt:variant>
      <vt:variant>
        <vt:i4>5</vt:i4>
      </vt:variant>
      <vt:variant>
        <vt:lpwstr>mailto:hendrixs@southwestern.org</vt:lpwstr>
      </vt:variant>
      <vt:variant>
        <vt:lpwstr/>
      </vt:variant>
      <vt:variant>
        <vt:i4>3670041</vt:i4>
      </vt:variant>
      <vt:variant>
        <vt:i4>21</vt:i4>
      </vt:variant>
      <vt:variant>
        <vt:i4>0</vt:i4>
      </vt:variant>
      <vt:variant>
        <vt:i4>5</vt:i4>
      </vt:variant>
      <vt:variant>
        <vt:lpwstr>mailto:withrowl@southwestern.org</vt:lpwstr>
      </vt:variant>
      <vt:variant>
        <vt:lpwstr/>
      </vt:variant>
      <vt:variant>
        <vt:i4>5832812</vt:i4>
      </vt:variant>
      <vt:variant>
        <vt:i4>18</vt:i4>
      </vt:variant>
      <vt:variant>
        <vt:i4>0</vt:i4>
      </vt:variant>
      <vt:variant>
        <vt:i4>5</vt:i4>
      </vt:variant>
      <vt:variant>
        <vt:lpwstr>mailto:raleys@southwestern.org</vt:lpwstr>
      </vt:variant>
      <vt:variant>
        <vt:lpwstr/>
      </vt:variant>
      <vt:variant>
        <vt:i4>983121</vt:i4>
      </vt:variant>
      <vt:variant>
        <vt:i4>15</vt:i4>
      </vt:variant>
      <vt:variant>
        <vt:i4>0</vt:i4>
      </vt:variant>
      <vt:variant>
        <vt:i4>5</vt:i4>
      </vt:variant>
      <vt:variant>
        <vt:lpwstr>https://southwestern-healthcare.policystat.com/policy/14219790/latest</vt:lpwstr>
      </vt:variant>
      <vt:variant>
        <vt:lpwstr/>
      </vt:variant>
      <vt:variant>
        <vt:i4>3670041</vt:i4>
      </vt:variant>
      <vt:variant>
        <vt:i4>12</vt:i4>
      </vt:variant>
      <vt:variant>
        <vt:i4>0</vt:i4>
      </vt:variant>
      <vt:variant>
        <vt:i4>5</vt:i4>
      </vt:variant>
      <vt:variant>
        <vt:lpwstr>mailto:withrowl@southwestern.org</vt:lpwstr>
      </vt:variant>
      <vt:variant>
        <vt:lpwstr/>
      </vt:variant>
      <vt:variant>
        <vt:i4>3670041</vt:i4>
      </vt:variant>
      <vt:variant>
        <vt:i4>9</vt:i4>
      </vt:variant>
      <vt:variant>
        <vt:i4>0</vt:i4>
      </vt:variant>
      <vt:variant>
        <vt:i4>5</vt:i4>
      </vt:variant>
      <vt:variant>
        <vt:lpwstr>mailto:withrowl@southwestern.org</vt:lpwstr>
      </vt:variant>
      <vt:variant>
        <vt:lpwstr/>
      </vt:variant>
      <vt:variant>
        <vt:i4>983121</vt:i4>
      </vt:variant>
      <vt:variant>
        <vt:i4>6</vt:i4>
      </vt:variant>
      <vt:variant>
        <vt:i4>0</vt:i4>
      </vt:variant>
      <vt:variant>
        <vt:i4>5</vt:i4>
      </vt:variant>
      <vt:variant>
        <vt:lpwstr>https://southwestern-healthcare.policystat.com/policy/14219790/latest</vt:lpwstr>
      </vt:variant>
      <vt:variant>
        <vt:lpwstr/>
      </vt:variant>
      <vt:variant>
        <vt:i4>7929895</vt:i4>
      </vt:variant>
      <vt:variant>
        <vt:i4>3</vt:i4>
      </vt:variant>
      <vt:variant>
        <vt:i4>0</vt:i4>
      </vt:variant>
      <vt:variant>
        <vt:i4>5</vt:i4>
      </vt:variant>
      <vt:variant>
        <vt:lpwstr>https://www.samhsa.gov/sites/default/files/quality-measurement-tool-continuous-quality-inprovement.pdf</vt:lpwstr>
      </vt:variant>
      <vt:variant>
        <vt:lpwstr/>
      </vt:variant>
      <vt:variant>
        <vt:i4>3866647</vt:i4>
      </vt:variant>
      <vt:variant>
        <vt:i4>0</vt:i4>
      </vt:variant>
      <vt:variant>
        <vt:i4>0</vt:i4>
      </vt:variant>
      <vt:variant>
        <vt:i4>5</vt:i4>
      </vt:variant>
      <vt:variant>
        <vt:lpwstr>mailto:McGillN@southwestern.org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Scott</dc:creator>
  <cp:keywords/>
  <cp:lastModifiedBy>Katy Adams</cp:lastModifiedBy>
  <cp:revision>2</cp:revision>
  <dcterms:created xsi:type="dcterms:W3CDTF">2023-11-14T20:14:00Z</dcterms:created>
  <dcterms:modified xsi:type="dcterms:W3CDTF">2023-11-14T20:14:00Z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0x0101005B0759E5E93F82458072E65C7E78C89D</vt:lpwstr>
  </property>
</Properties>
</file>